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C8973" w14:textId="77777777" w:rsidR="00A52AB8" w:rsidRPr="00EB38FF" w:rsidRDefault="00A52AB8" w:rsidP="001616BC">
      <w:pPr>
        <w:spacing w:after="0" w:line="480" w:lineRule="auto"/>
        <w:jc w:val="center"/>
        <w:rPr>
          <w:rFonts w:ascii="Times New Roman" w:eastAsiaTheme="minorEastAsia" w:hAnsi="Times New Roman"/>
          <w:bCs/>
          <w:color w:val="000000" w:themeColor="text1"/>
          <w:kern w:val="24"/>
          <w:sz w:val="24"/>
          <w:szCs w:val="24"/>
        </w:rPr>
      </w:pPr>
    </w:p>
    <w:p w14:paraId="3621CF74" w14:textId="77777777" w:rsidR="00A52AB8" w:rsidRPr="00EB38FF" w:rsidRDefault="00A52AB8" w:rsidP="001616BC">
      <w:pPr>
        <w:spacing w:after="0" w:line="480" w:lineRule="auto"/>
        <w:jc w:val="center"/>
        <w:rPr>
          <w:rFonts w:ascii="Times New Roman" w:eastAsiaTheme="minorEastAsia" w:hAnsi="Times New Roman"/>
          <w:bCs/>
          <w:color w:val="000000" w:themeColor="text1"/>
          <w:kern w:val="24"/>
          <w:sz w:val="24"/>
          <w:szCs w:val="24"/>
        </w:rPr>
      </w:pPr>
      <w:r w:rsidRPr="00EB38FF">
        <w:rPr>
          <w:rFonts w:ascii="Times New Roman" w:eastAsiaTheme="minorEastAsia" w:hAnsi="Times New Roman"/>
          <w:bCs/>
          <w:color w:val="000000" w:themeColor="text1"/>
          <w:kern w:val="24"/>
          <w:sz w:val="24"/>
          <w:szCs w:val="24"/>
        </w:rPr>
        <w:t xml:space="preserve">SCREENING, BRIEF INTERVENTION, AND REFERRAL TO TREATMENT </w:t>
      </w:r>
      <w:r w:rsidRPr="00EB38FF">
        <w:rPr>
          <w:rFonts w:ascii="Times New Roman" w:eastAsiaTheme="minorEastAsia" w:hAnsi="Times New Roman"/>
          <w:bCs/>
          <w:color w:val="000000" w:themeColor="text1"/>
          <w:kern w:val="24"/>
          <w:sz w:val="24"/>
          <w:szCs w:val="24"/>
        </w:rPr>
        <w:br/>
        <w:t>FOR ALCOHOL MISUSE IN PRIMARY CARE</w:t>
      </w:r>
    </w:p>
    <w:p w14:paraId="4A206457" w14:textId="77777777" w:rsidR="00A52AB8" w:rsidRPr="00EB38FF" w:rsidRDefault="00A52AB8" w:rsidP="001616BC">
      <w:pPr>
        <w:spacing w:after="0" w:line="480" w:lineRule="auto"/>
        <w:jc w:val="center"/>
        <w:rPr>
          <w:rFonts w:ascii="Times New Roman" w:eastAsia="Times New Roman" w:hAnsi="Times New Roman"/>
          <w:sz w:val="24"/>
          <w:szCs w:val="24"/>
        </w:rPr>
      </w:pPr>
    </w:p>
    <w:p w14:paraId="57B63738" w14:textId="77777777" w:rsidR="00A52AB8" w:rsidRPr="00EB38FF" w:rsidRDefault="00A52AB8" w:rsidP="001616BC">
      <w:pPr>
        <w:pStyle w:val="APA"/>
        <w:ind w:firstLine="0"/>
        <w:jc w:val="center"/>
        <w:rPr>
          <w:szCs w:val="24"/>
        </w:rPr>
      </w:pPr>
      <w:r w:rsidRPr="00EB38FF">
        <w:rPr>
          <w:szCs w:val="24"/>
        </w:rPr>
        <w:t>By</w:t>
      </w:r>
    </w:p>
    <w:p w14:paraId="0471427A" w14:textId="77777777" w:rsidR="00A52AB8" w:rsidRPr="00EB38FF" w:rsidRDefault="00A52AB8" w:rsidP="001616BC">
      <w:pPr>
        <w:spacing w:after="0" w:line="480" w:lineRule="auto"/>
        <w:jc w:val="center"/>
        <w:rPr>
          <w:rFonts w:ascii="Times New Roman" w:eastAsia="Times New Roman" w:hAnsi="Times New Roman"/>
          <w:sz w:val="24"/>
          <w:szCs w:val="24"/>
        </w:rPr>
      </w:pPr>
      <w:r w:rsidRPr="00EB38FF">
        <w:rPr>
          <w:rFonts w:ascii="Times New Roman" w:eastAsia="+mn-ea" w:hAnsi="Times New Roman"/>
          <w:color w:val="000000"/>
          <w:kern w:val="24"/>
          <w:sz w:val="24"/>
          <w:szCs w:val="24"/>
        </w:rPr>
        <w:t>SAI-HAN ACKERMAN YU MSN, RN, PHN</w:t>
      </w:r>
    </w:p>
    <w:p w14:paraId="081001B7" w14:textId="77777777" w:rsidR="00A52AB8" w:rsidRPr="00EB38FF" w:rsidRDefault="00A52AB8" w:rsidP="001616BC">
      <w:pPr>
        <w:pStyle w:val="APA"/>
        <w:rPr>
          <w:szCs w:val="24"/>
        </w:rPr>
      </w:pPr>
    </w:p>
    <w:p w14:paraId="691E7037" w14:textId="50458C19" w:rsidR="00A52AB8" w:rsidRPr="00EB38FF" w:rsidRDefault="00A52AB8" w:rsidP="001616BC">
      <w:pPr>
        <w:spacing w:after="0" w:line="480" w:lineRule="auto"/>
        <w:jc w:val="center"/>
        <w:rPr>
          <w:rFonts w:ascii="Times New Roman" w:hAnsi="Times New Roman"/>
          <w:sz w:val="24"/>
          <w:szCs w:val="24"/>
        </w:rPr>
      </w:pPr>
      <w:r w:rsidRPr="00EB38FF">
        <w:rPr>
          <w:rFonts w:ascii="Times New Roman" w:hAnsi="Times New Roman"/>
          <w:sz w:val="24"/>
          <w:szCs w:val="24"/>
        </w:rPr>
        <w:t>DNP PROJECT ADVISOR/CLINCAL MENTOR:</w:t>
      </w:r>
    </w:p>
    <w:p w14:paraId="4FC3EAA9" w14:textId="77777777" w:rsidR="00A52AB8" w:rsidRPr="00EB38FF" w:rsidRDefault="00A52AB8" w:rsidP="001616BC">
      <w:pPr>
        <w:spacing w:after="0" w:line="480" w:lineRule="auto"/>
        <w:jc w:val="center"/>
        <w:rPr>
          <w:rFonts w:ascii="Times New Roman" w:hAnsi="Times New Roman"/>
          <w:sz w:val="24"/>
          <w:szCs w:val="24"/>
        </w:rPr>
      </w:pPr>
    </w:p>
    <w:p w14:paraId="2A0E38D3" w14:textId="77777777" w:rsidR="00A52AB8" w:rsidRPr="00EB38FF" w:rsidRDefault="00A52AB8" w:rsidP="001616BC">
      <w:pPr>
        <w:spacing w:after="0" w:line="480" w:lineRule="auto"/>
        <w:jc w:val="center"/>
        <w:rPr>
          <w:rFonts w:ascii="Times New Roman" w:hAnsi="Times New Roman"/>
          <w:sz w:val="24"/>
          <w:szCs w:val="24"/>
        </w:rPr>
      </w:pPr>
      <w:r w:rsidRPr="00EB38FF">
        <w:rPr>
          <w:rFonts w:ascii="Times New Roman" w:hAnsi="Times New Roman"/>
          <w:sz w:val="24"/>
          <w:szCs w:val="24"/>
        </w:rPr>
        <w:t>_______________________________________</w:t>
      </w:r>
    </w:p>
    <w:p w14:paraId="7EA6D1E9" w14:textId="77777777" w:rsidR="00A52AB8" w:rsidRPr="00EB38FF" w:rsidRDefault="00A52AB8" w:rsidP="001616BC">
      <w:pPr>
        <w:spacing w:after="0" w:line="480" w:lineRule="auto"/>
        <w:jc w:val="center"/>
        <w:rPr>
          <w:rFonts w:ascii="Times New Roman" w:hAnsi="Times New Roman"/>
          <w:sz w:val="24"/>
          <w:szCs w:val="24"/>
        </w:rPr>
      </w:pPr>
      <w:r w:rsidRPr="00EB38FF">
        <w:rPr>
          <w:rFonts w:ascii="Times New Roman" w:hAnsi="Times New Roman"/>
          <w:sz w:val="24"/>
          <w:szCs w:val="24"/>
        </w:rPr>
        <w:t xml:space="preserve">Jean Dowling </w:t>
      </w:r>
      <w:proofErr w:type="spellStart"/>
      <w:r w:rsidRPr="00EB38FF">
        <w:rPr>
          <w:rFonts w:ascii="Times New Roman" w:hAnsi="Times New Roman"/>
          <w:sz w:val="24"/>
          <w:szCs w:val="24"/>
        </w:rPr>
        <w:t>Dols</w:t>
      </w:r>
      <w:proofErr w:type="spellEnd"/>
      <w:r w:rsidRPr="00EB38FF">
        <w:rPr>
          <w:rFonts w:ascii="Times New Roman" w:hAnsi="Times New Roman"/>
          <w:sz w:val="24"/>
          <w:szCs w:val="24"/>
        </w:rPr>
        <w:t xml:space="preserve"> PhD, RN, NEA-BC, FACHE </w:t>
      </w:r>
    </w:p>
    <w:p w14:paraId="60CFE0FD" w14:textId="77777777" w:rsidR="00A52AB8" w:rsidRPr="00EB38FF" w:rsidRDefault="00A52AB8" w:rsidP="001616BC">
      <w:pPr>
        <w:spacing w:after="0" w:line="480" w:lineRule="auto"/>
        <w:jc w:val="center"/>
        <w:rPr>
          <w:rFonts w:ascii="Times New Roman" w:hAnsi="Times New Roman"/>
          <w:sz w:val="24"/>
          <w:szCs w:val="24"/>
        </w:rPr>
      </w:pPr>
    </w:p>
    <w:p w14:paraId="21F721CE" w14:textId="77777777" w:rsidR="00A52AB8" w:rsidRPr="00EB38FF" w:rsidRDefault="00A52AB8" w:rsidP="001616BC">
      <w:pPr>
        <w:spacing w:after="0" w:line="480" w:lineRule="auto"/>
        <w:jc w:val="center"/>
        <w:rPr>
          <w:rFonts w:ascii="Times New Roman" w:hAnsi="Times New Roman"/>
          <w:sz w:val="24"/>
          <w:szCs w:val="24"/>
        </w:rPr>
      </w:pPr>
      <w:r w:rsidRPr="00EB38FF">
        <w:rPr>
          <w:rFonts w:ascii="Times New Roman" w:hAnsi="Times New Roman"/>
          <w:sz w:val="24"/>
          <w:szCs w:val="24"/>
        </w:rPr>
        <w:t>______________________________________</w:t>
      </w:r>
    </w:p>
    <w:p w14:paraId="20D891C9" w14:textId="77777777" w:rsidR="00A52AB8" w:rsidRPr="00EB38FF" w:rsidRDefault="00A52AB8" w:rsidP="001616BC">
      <w:pPr>
        <w:spacing w:after="0" w:line="480" w:lineRule="auto"/>
        <w:jc w:val="center"/>
        <w:rPr>
          <w:rFonts w:ascii="Times New Roman" w:hAnsi="Times New Roman"/>
          <w:sz w:val="24"/>
          <w:szCs w:val="24"/>
        </w:rPr>
      </w:pPr>
      <w:r w:rsidRPr="00EB38FF">
        <w:rPr>
          <w:rFonts w:ascii="Times New Roman" w:hAnsi="Times New Roman"/>
          <w:sz w:val="24"/>
          <w:szCs w:val="24"/>
        </w:rPr>
        <w:t>Guillermo I. Rocha M.D.</w:t>
      </w:r>
    </w:p>
    <w:p w14:paraId="2F5D9D78" w14:textId="77777777" w:rsidR="00A52AB8" w:rsidRPr="00EB38FF" w:rsidRDefault="00A52AB8" w:rsidP="001616BC">
      <w:pPr>
        <w:spacing w:after="0" w:line="480" w:lineRule="auto"/>
        <w:jc w:val="center"/>
        <w:rPr>
          <w:rFonts w:ascii="Times New Roman" w:eastAsiaTheme="minorEastAsia" w:hAnsi="Times New Roman"/>
          <w:sz w:val="24"/>
          <w:szCs w:val="24"/>
        </w:rPr>
      </w:pPr>
    </w:p>
    <w:p w14:paraId="356EC914" w14:textId="77777777" w:rsidR="00A52AB8" w:rsidRPr="00EB38FF" w:rsidRDefault="00A52AB8" w:rsidP="001616BC">
      <w:pPr>
        <w:spacing w:after="0" w:line="480" w:lineRule="auto"/>
        <w:rPr>
          <w:rFonts w:ascii="Times New Roman" w:eastAsia="Times New Roman" w:hAnsi="Times New Roman"/>
          <w:sz w:val="24"/>
          <w:szCs w:val="24"/>
        </w:rPr>
      </w:pPr>
      <w:r w:rsidRPr="00EB38FF">
        <w:rPr>
          <w:rFonts w:ascii="Times New Roman" w:hAnsi="Times New Roman"/>
          <w:sz w:val="24"/>
          <w:szCs w:val="24"/>
        </w:rPr>
        <w:br w:type="page"/>
      </w:r>
    </w:p>
    <w:p w14:paraId="108EEE3E"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565676FF"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4E1FF080"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3A5A2C80"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306A07B6"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6EB6A975"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708FCD42"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57C26293"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574C7625"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366BF5FD"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p>
    <w:p w14:paraId="3828CEB6" w14:textId="77777777" w:rsidR="005F4D42" w:rsidRPr="00EB38FF" w:rsidRDefault="005F4D42" w:rsidP="005F4D42">
      <w:pPr>
        <w:spacing w:before="100" w:beforeAutospacing="1" w:after="100" w:afterAutospacing="1"/>
        <w:jc w:val="center"/>
        <w:rPr>
          <w:rFonts w:ascii="Times New Roman" w:eastAsia="Times New Roman" w:hAnsi="Times New Roman"/>
          <w:sz w:val="24"/>
          <w:szCs w:val="24"/>
        </w:rPr>
      </w:pPr>
      <w:r w:rsidRPr="00EB38FF">
        <w:rPr>
          <w:rFonts w:ascii="Times New Roman" w:eastAsia="Times New Roman" w:hAnsi="Times New Roman"/>
          <w:sz w:val="24"/>
          <w:szCs w:val="24"/>
        </w:rPr>
        <w:t xml:space="preserve">© 2018 </w:t>
      </w:r>
      <w:proofErr w:type="spellStart"/>
      <w:r w:rsidRPr="00EB38FF">
        <w:rPr>
          <w:rFonts w:ascii="Times New Roman" w:eastAsia="Times New Roman" w:hAnsi="Times New Roman"/>
          <w:sz w:val="24"/>
          <w:szCs w:val="24"/>
        </w:rPr>
        <w:t>Sai</w:t>
      </w:r>
      <w:proofErr w:type="spellEnd"/>
      <w:r w:rsidRPr="00EB38FF">
        <w:rPr>
          <w:rFonts w:ascii="Times New Roman" w:eastAsia="Times New Roman" w:hAnsi="Times New Roman"/>
          <w:sz w:val="24"/>
          <w:szCs w:val="24"/>
        </w:rPr>
        <w:t>-Han Ackerman Yu</w:t>
      </w:r>
    </w:p>
    <w:p w14:paraId="7624DEDA" w14:textId="77777777" w:rsidR="00A52AB8" w:rsidRPr="00EB38FF" w:rsidRDefault="00A52AB8" w:rsidP="000E0931">
      <w:pPr>
        <w:pStyle w:val="APA"/>
        <w:spacing w:line="240" w:lineRule="auto"/>
        <w:ind w:firstLine="0"/>
        <w:rPr>
          <w:szCs w:val="24"/>
        </w:rPr>
      </w:pPr>
    </w:p>
    <w:p w14:paraId="7F86422F" w14:textId="2479222B" w:rsidR="005F4D42" w:rsidRPr="00EB38FF" w:rsidRDefault="005F4D42">
      <w:pPr>
        <w:spacing w:after="0" w:line="240" w:lineRule="auto"/>
        <w:rPr>
          <w:rFonts w:ascii="Times New Roman" w:eastAsia="Times New Roman" w:hAnsi="Times New Roman"/>
          <w:sz w:val="24"/>
          <w:szCs w:val="24"/>
        </w:rPr>
      </w:pPr>
      <w:r w:rsidRPr="00EB38FF">
        <w:rPr>
          <w:rFonts w:ascii="Times New Roman" w:hAnsi="Times New Roman"/>
          <w:sz w:val="24"/>
          <w:szCs w:val="24"/>
        </w:rPr>
        <w:br w:type="page"/>
      </w:r>
    </w:p>
    <w:p w14:paraId="56208205" w14:textId="77777777" w:rsidR="00A52AB8" w:rsidRPr="00EB38FF" w:rsidRDefault="00A52AB8" w:rsidP="000E0931">
      <w:pPr>
        <w:pStyle w:val="APA"/>
        <w:spacing w:line="240" w:lineRule="auto"/>
        <w:ind w:firstLine="0"/>
        <w:rPr>
          <w:szCs w:val="24"/>
        </w:rPr>
      </w:pPr>
    </w:p>
    <w:p w14:paraId="5CA601FA" w14:textId="77777777" w:rsidR="00A52AB8" w:rsidRPr="00EB38FF" w:rsidRDefault="00A52AB8" w:rsidP="000E0931">
      <w:pPr>
        <w:pStyle w:val="APA"/>
        <w:spacing w:line="240" w:lineRule="auto"/>
        <w:ind w:firstLine="0"/>
        <w:rPr>
          <w:szCs w:val="24"/>
        </w:rPr>
      </w:pPr>
    </w:p>
    <w:p w14:paraId="67A6CC3A" w14:textId="77777777" w:rsidR="00A52AB8" w:rsidRPr="00EB38FF" w:rsidRDefault="00A52AB8" w:rsidP="000E0931">
      <w:pPr>
        <w:pStyle w:val="APA"/>
        <w:spacing w:line="240" w:lineRule="auto"/>
        <w:ind w:firstLine="0"/>
        <w:rPr>
          <w:szCs w:val="24"/>
        </w:rPr>
      </w:pPr>
    </w:p>
    <w:p w14:paraId="04F5C94E" w14:textId="77777777" w:rsidR="00A52AB8" w:rsidRPr="00EB38FF" w:rsidRDefault="00A52AB8" w:rsidP="000E0931">
      <w:pPr>
        <w:pStyle w:val="APA"/>
        <w:spacing w:line="240" w:lineRule="auto"/>
        <w:ind w:firstLine="0"/>
        <w:jc w:val="center"/>
        <w:rPr>
          <w:szCs w:val="24"/>
        </w:rPr>
      </w:pPr>
      <w:r w:rsidRPr="00EB38FF">
        <w:rPr>
          <w:szCs w:val="24"/>
        </w:rPr>
        <w:t>ACKNOWLEDGEMENTS</w:t>
      </w:r>
    </w:p>
    <w:p w14:paraId="64386EF4" w14:textId="77777777" w:rsidR="00A52AB8" w:rsidRPr="00EB38FF" w:rsidRDefault="00A52AB8" w:rsidP="000E0931">
      <w:pPr>
        <w:pStyle w:val="APA"/>
        <w:spacing w:line="240" w:lineRule="auto"/>
        <w:ind w:firstLine="0"/>
        <w:jc w:val="center"/>
        <w:rPr>
          <w:szCs w:val="24"/>
        </w:rPr>
      </w:pPr>
    </w:p>
    <w:p w14:paraId="64057AA1" w14:textId="77777777" w:rsidR="00A52AB8" w:rsidRPr="00EB38FF" w:rsidRDefault="00A52AB8" w:rsidP="000E0931">
      <w:pPr>
        <w:pStyle w:val="APA"/>
        <w:spacing w:line="240" w:lineRule="auto"/>
        <w:ind w:firstLine="0"/>
        <w:jc w:val="center"/>
        <w:rPr>
          <w:szCs w:val="24"/>
        </w:rPr>
      </w:pPr>
    </w:p>
    <w:p w14:paraId="413E5339" w14:textId="77777777" w:rsidR="00A52AB8" w:rsidRPr="00EB38FF" w:rsidRDefault="00A52AB8" w:rsidP="00A52AB8">
      <w:pPr>
        <w:pStyle w:val="APAHeadingCenter"/>
        <w:ind w:firstLine="720"/>
        <w:jc w:val="left"/>
        <w:rPr>
          <w:szCs w:val="24"/>
        </w:rPr>
      </w:pPr>
      <w:bookmarkStart w:id="0" w:name="bmTitleAdd2"/>
      <w:bookmarkStart w:id="1" w:name="bmTitleAdd3"/>
      <w:bookmarkEnd w:id="0"/>
      <w:bookmarkEnd w:id="1"/>
      <w:r w:rsidRPr="00EB38FF">
        <w:rPr>
          <w:szCs w:val="24"/>
        </w:rPr>
        <w:t xml:space="preserve">I would like to thank Dr. </w:t>
      </w:r>
      <w:proofErr w:type="spellStart"/>
      <w:r w:rsidRPr="00EB38FF">
        <w:rPr>
          <w:szCs w:val="24"/>
        </w:rPr>
        <w:t>Dols</w:t>
      </w:r>
      <w:proofErr w:type="spellEnd"/>
      <w:r w:rsidRPr="00EB38FF">
        <w:rPr>
          <w:szCs w:val="24"/>
        </w:rPr>
        <w:t xml:space="preserve"> for all the guidance, patience, and mentorship that </w:t>
      </w:r>
      <w:proofErr w:type="gramStart"/>
      <w:r w:rsidRPr="00EB38FF">
        <w:rPr>
          <w:szCs w:val="24"/>
        </w:rPr>
        <w:t>was</w:t>
      </w:r>
      <w:proofErr w:type="gramEnd"/>
      <w:r w:rsidRPr="00EB38FF">
        <w:rPr>
          <w:szCs w:val="24"/>
        </w:rPr>
        <w:t xml:space="preserve"> contributed toward this project. I am extremely blessed to have you mentor me throughout this project.</w:t>
      </w:r>
      <w:r w:rsidR="00757F55" w:rsidRPr="00EB38FF">
        <w:rPr>
          <w:szCs w:val="24"/>
        </w:rPr>
        <w:t xml:space="preserve"> </w:t>
      </w:r>
      <w:r w:rsidRPr="00EB38FF">
        <w:rPr>
          <w:szCs w:val="24"/>
        </w:rPr>
        <w:t>Thank you for everything you have done.</w:t>
      </w:r>
    </w:p>
    <w:p w14:paraId="0F0B784B" w14:textId="77777777" w:rsidR="00A52AB8" w:rsidRPr="00EB38FF" w:rsidRDefault="00A52AB8" w:rsidP="00A52AB8">
      <w:pPr>
        <w:pStyle w:val="APAHeadingCenter"/>
        <w:ind w:firstLine="720"/>
        <w:jc w:val="left"/>
        <w:rPr>
          <w:szCs w:val="24"/>
        </w:rPr>
      </w:pPr>
      <w:proofErr w:type="gramStart"/>
      <w:r w:rsidRPr="00EB38FF">
        <w:rPr>
          <w:szCs w:val="24"/>
        </w:rPr>
        <w:t>Many thanks to Dr. Rocha, David Rocha, and the clinic staff for their participation and continuous dedication to improving health in their community.</w:t>
      </w:r>
      <w:proofErr w:type="gramEnd"/>
    </w:p>
    <w:p w14:paraId="46128CC5" w14:textId="77777777" w:rsidR="00A52AB8" w:rsidRPr="00EB38FF" w:rsidRDefault="00A52AB8" w:rsidP="00A52AB8">
      <w:pPr>
        <w:pStyle w:val="APAHeadingCenter"/>
        <w:ind w:firstLine="720"/>
        <w:jc w:val="left"/>
        <w:rPr>
          <w:szCs w:val="24"/>
        </w:rPr>
      </w:pPr>
      <w:r w:rsidRPr="00EB38FF">
        <w:rPr>
          <w:szCs w:val="24"/>
        </w:rPr>
        <w:t>I want to also acknowledge my amazing husband, Dennis Yu, for his unwavering love and support.</w:t>
      </w:r>
      <w:r w:rsidR="00757F55" w:rsidRPr="00EB38FF">
        <w:rPr>
          <w:szCs w:val="24"/>
        </w:rPr>
        <w:t xml:space="preserve"> </w:t>
      </w:r>
      <w:r w:rsidRPr="00EB38FF">
        <w:rPr>
          <w:szCs w:val="24"/>
        </w:rPr>
        <w:t>You have been my cheerleader that has kept me grounded and centered throughout everything.</w:t>
      </w:r>
      <w:r w:rsidR="00757F55" w:rsidRPr="00EB38FF">
        <w:rPr>
          <w:szCs w:val="24"/>
        </w:rPr>
        <w:t xml:space="preserve"> </w:t>
      </w:r>
    </w:p>
    <w:p w14:paraId="50AF2BE5" w14:textId="77777777" w:rsidR="00A52AB8" w:rsidRPr="00EB38FF" w:rsidRDefault="00A52AB8" w:rsidP="00A52AB8">
      <w:pPr>
        <w:pStyle w:val="APAHeadingCenter"/>
        <w:ind w:firstLine="720"/>
        <w:jc w:val="left"/>
        <w:rPr>
          <w:szCs w:val="24"/>
        </w:rPr>
      </w:pPr>
      <w:r w:rsidRPr="00EB38FF">
        <w:rPr>
          <w:szCs w:val="24"/>
        </w:rPr>
        <w:t xml:space="preserve">Lastly, thank you to all my family and friends for their continuous love and support throughout my nursing journey. </w:t>
      </w:r>
    </w:p>
    <w:p w14:paraId="6B33D139" w14:textId="77777777" w:rsidR="00A52AB8" w:rsidRPr="00EB38FF" w:rsidRDefault="00A52AB8" w:rsidP="00A52AB8">
      <w:pPr>
        <w:spacing w:after="0" w:line="240" w:lineRule="auto"/>
        <w:jc w:val="center"/>
        <w:rPr>
          <w:rFonts w:ascii="Times New Roman" w:eastAsia="Times New Roman" w:hAnsi="Times New Roman"/>
          <w:sz w:val="24"/>
          <w:szCs w:val="24"/>
        </w:rPr>
      </w:pPr>
      <w:r w:rsidRPr="00EB38FF">
        <w:rPr>
          <w:rFonts w:ascii="Times New Roman" w:hAnsi="Times New Roman"/>
          <w:sz w:val="24"/>
          <w:szCs w:val="24"/>
        </w:rPr>
        <w:tab/>
      </w:r>
    </w:p>
    <w:p w14:paraId="3DEE5A2A" w14:textId="77777777" w:rsidR="00A52AB8" w:rsidRPr="00EB38FF" w:rsidRDefault="00A52AB8" w:rsidP="00A52AB8">
      <w:pPr>
        <w:pStyle w:val="APA"/>
        <w:tabs>
          <w:tab w:val="left" w:pos="4680"/>
        </w:tabs>
        <w:rPr>
          <w:szCs w:val="24"/>
        </w:rPr>
      </w:pPr>
      <w:r w:rsidRPr="00EB38FF">
        <w:rPr>
          <w:rFonts w:eastAsia="+mn-ea"/>
          <w:color w:val="000000"/>
          <w:kern w:val="24"/>
          <w:szCs w:val="24"/>
        </w:rPr>
        <w:tab/>
      </w:r>
      <w:proofErr w:type="spellStart"/>
      <w:r w:rsidRPr="00EB38FF">
        <w:rPr>
          <w:rFonts w:eastAsia="+mn-ea"/>
          <w:color w:val="000000"/>
          <w:kern w:val="24"/>
          <w:szCs w:val="24"/>
        </w:rPr>
        <w:t>Sai</w:t>
      </w:r>
      <w:proofErr w:type="spellEnd"/>
      <w:r w:rsidRPr="00EB38FF">
        <w:rPr>
          <w:rFonts w:eastAsia="+mn-ea"/>
          <w:color w:val="000000"/>
          <w:kern w:val="24"/>
          <w:szCs w:val="24"/>
        </w:rPr>
        <w:t>-Han Ackerman Yu MSN, RN, PHN</w:t>
      </w:r>
    </w:p>
    <w:p w14:paraId="7C05CACE" w14:textId="77777777" w:rsidR="00A52AB8" w:rsidRPr="00EB38FF" w:rsidRDefault="00A52AB8" w:rsidP="00A52AB8">
      <w:pPr>
        <w:pStyle w:val="APA"/>
        <w:rPr>
          <w:szCs w:val="24"/>
        </w:rPr>
      </w:pPr>
    </w:p>
    <w:p w14:paraId="054240F8" w14:textId="77777777" w:rsidR="00A52AB8" w:rsidRPr="00EB38FF" w:rsidRDefault="00A52AB8" w:rsidP="00A52AB8">
      <w:pPr>
        <w:pStyle w:val="APA"/>
        <w:ind w:firstLine="0"/>
        <w:rPr>
          <w:szCs w:val="24"/>
        </w:rPr>
        <w:sectPr w:rsidR="00A52AB8" w:rsidRPr="00EB38FF" w:rsidSect="006A710B">
          <w:headerReference w:type="default" r:id="rId9"/>
          <w:headerReference w:type="first" r:id="rId10"/>
          <w:pgSz w:w="12240" w:h="15840" w:code="1"/>
          <w:pgMar w:top="1440" w:right="1440" w:bottom="1440" w:left="1440" w:header="720" w:footer="720" w:gutter="0"/>
          <w:cols w:space="720"/>
          <w:titlePg/>
          <w:docGrid w:linePitch="360"/>
        </w:sectPr>
      </w:pPr>
      <w:bookmarkStart w:id="2" w:name="bmTitleAdd4"/>
      <w:bookmarkEnd w:id="2"/>
    </w:p>
    <w:p w14:paraId="59C30E95" w14:textId="77777777" w:rsidR="00A52AB8" w:rsidRPr="00EB38FF" w:rsidRDefault="00A52AB8" w:rsidP="00A52AB8">
      <w:pPr>
        <w:tabs>
          <w:tab w:val="right" w:leader="dot" w:pos="9360"/>
        </w:tabs>
        <w:spacing w:after="0" w:line="240" w:lineRule="auto"/>
        <w:jc w:val="center"/>
        <w:rPr>
          <w:rFonts w:ascii="Times New Roman" w:hAnsi="Times New Roman"/>
          <w:sz w:val="24"/>
          <w:szCs w:val="24"/>
        </w:rPr>
      </w:pPr>
    </w:p>
    <w:p w14:paraId="2B135594" w14:textId="77777777" w:rsidR="00A52AB8" w:rsidRPr="00EB38FF" w:rsidRDefault="00A52AB8" w:rsidP="00A52AB8">
      <w:pPr>
        <w:tabs>
          <w:tab w:val="right" w:leader="dot" w:pos="9360"/>
        </w:tabs>
        <w:spacing w:after="0" w:line="240" w:lineRule="auto"/>
        <w:jc w:val="center"/>
        <w:rPr>
          <w:rFonts w:ascii="Times New Roman" w:hAnsi="Times New Roman"/>
          <w:sz w:val="24"/>
          <w:szCs w:val="24"/>
        </w:rPr>
      </w:pPr>
    </w:p>
    <w:p w14:paraId="1FC6D460" w14:textId="77777777" w:rsidR="00A52AB8" w:rsidRPr="00EB38FF" w:rsidRDefault="00A52AB8" w:rsidP="00A52AB8">
      <w:pPr>
        <w:tabs>
          <w:tab w:val="right" w:leader="dot" w:pos="9360"/>
        </w:tabs>
        <w:spacing w:after="0" w:line="240" w:lineRule="auto"/>
        <w:jc w:val="center"/>
        <w:rPr>
          <w:rFonts w:ascii="Times New Roman" w:hAnsi="Times New Roman"/>
          <w:sz w:val="24"/>
          <w:szCs w:val="24"/>
        </w:rPr>
      </w:pPr>
    </w:p>
    <w:p w14:paraId="29CE36E6" w14:textId="77777777" w:rsidR="00A52AB8" w:rsidRPr="00EB38FF" w:rsidRDefault="00A52AB8" w:rsidP="00A52AB8">
      <w:pPr>
        <w:tabs>
          <w:tab w:val="right" w:leader="dot" w:pos="9360"/>
        </w:tabs>
        <w:spacing w:after="0" w:line="240" w:lineRule="auto"/>
        <w:jc w:val="center"/>
        <w:rPr>
          <w:rFonts w:ascii="Times New Roman" w:hAnsi="Times New Roman"/>
          <w:sz w:val="24"/>
          <w:szCs w:val="24"/>
        </w:rPr>
      </w:pPr>
    </w:p>
    <w:p w14:paraId="671CEF18" w14:textId="77777777" w:rsidR="00A52AB8" w:rsidRPr="00EB38FF" w:rsidRDefault="00A52AB8" w:rsidP="00A52AB8">
      <w:pPr>
        <w:tabs>
          <w:tab w:val="right" w:leader="dot" w:pos="9360"/>
        </w:tabs>
        <w:jc w:val="center"/>
        <w:rPr>
          <w:rFonts w:ascii="Times New Roman" w:hAnsi="Times New Roman"/>
          <w:sz w:val="24"/>
          <w:szCs w:val="24"/>
        </w:rPr>
      </w:pPr>
      <w:r w:rsidRPr="00EB38FF">
        <w:rPr>
          <w:rFonts w:ascii="Times New Roman" w:hAnsi="Times New Roman"/>
          <w:sz w:val="24"/>
          <w:szCs w:val="24"/>
        </w:rPr>
        <w:t>TABLE OF CONTENTS</w:t>
      </w:r>
    </w:p>
    <w:p w14:paraId="5C0D47E1" w14:textId="667ED5BB" w:rsidR="00A52AB8" w:rsidRPr="00EB38FF" w:rsidRDefault="005F4D42"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LIST OF TABLES</w:t>
      </w:r>
      <w:r w:rsidRPr="00EB38FF">
        <w:rPr>
          <w:rFonts w:ascii="Times New Roman" w:hAnsi="Times New Roman"/>
          <w:sz w:val="24"/>
          <w:szCs w:val="24"/>
        </w:rPr>
        <w:tab/>
      </w:r>
      <w:r w:rsidR="00A52AB8" w:rsidRPr="00EB38FF">
        <w:rPr>
          <w:rFonts w:ascii="Times New Roman" w:hAnsi="Times New Roman"/>
          <w:sz w:val="24"/>
          <w:szCs w:val="24"/>
        </w:rPr>
        <w:t>4</w:t>
      </w:r>
    </w:p>
    <w:p w14:paraId="048B6C9E"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73D28FC2" w14:textId="13D0E823" w:rsidR="00A52AB8" w:rsidRPr="00EB38FF" w:rsidRDefault="005F4D42"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LIST OF FIGURES</w:t>
      </w:r>
      <w:r w:rsidRPr="00EB38FF">
        <w:rPr>
          <w:rFonts w:ascii="Times New Roman" w:hAnsi="Times New Roman"/>
          <w:sz w:val="24"/>
          <w:szCs w:val="24"/>
        </w:rPr>
        <w:tab/>
      </w:r>
      <w:r w:rsidR="00A52AB8" w:rsidRPr="00EB38FF">
        <w:rPr>
          <w:rFonts w:ascii="Times New Roman" w:hAnsi="Times New Roman"/>
          <w:sz w:val="24"/>
          <w:szCs w:val="24"/>
        </w:rPr>
        <w:t>5</w:t>
      </w:r>
    </w:p>
    <w:p w14:paraId="6FE205AD"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4D00B5F5" w14:textId="41011813" w:rsidR="00A52AB8" w:rsidRPr="00EB38FF" w:rsidRDefault="005F4D42"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ABSTRACT</w:t>
      </w:r>
      <w:r w:rsidRPr="00EB38FF">
        <w:rPr>
          <w:rFonts w:ascii="Times New Roman" w:hAnsi="Times New Roman"/>
          <w:sz w:val="24"/>
          <w:szCs w:val="24"/>
        </w:rPr>
        <w:tab/>
      </w:r>
      <w:r w:rsidR="00AA1789">
        <w:rPr>
          <w:rFonts w:ascii="Times New Roman" w:hAnsi="Times New Roman"/>
          <w:sz w:val="24"/>
          <w:szCs w:val="24"/>
        </w:rPr>
        <w:t>7</w:t>
      </w:r>
    </w:p>
    <w:p w14:paraId="2F515870"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5EBA91C2" w14:textId="06555BC2" w:rsidR="00A52AB8" w:rsidRPr="00EB38FF" w:rsidRDefault="005F4D42"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STATEMENT OF THE PROBLEM</w:t>
      </w:r>
      <w:r w:rsidRPr="00EB38FF">
        <w:rPr>
          <w:rFonts w:ascii="Times New Roman" w:hAnsi="Times New Roman"/>
          <w:sz w:val="24"/>
          <w:szCs w:val="24"/>
        </w:rPr>
        <w:tab/>
      </w:r>
      <w:r w:rsidR="00AA1789">
        <w:rPr>
          <w:rFonts w:ascii="Times New Roman" w:hAnsi="Times New Roman"/>
          <w:sz w:val="24"/>
          <w:szCs w:val="24"/>
        </w:rPr>
        <w:t>8</w:t>
      </w:r>
    </w:p>
    <w:p w14:paraId="3676ADD9"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p>
    <w:p w14:paraId="27F01084" w14:textId="0E53CBE0" w:rsidR="00A52AB8" w:rsidRPr="00EB38FF" w:rsidRDefault="00186B44"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BACKGROUND AND SIGNIFICANCE</w:t>
      </w:r>
      <w:r w:rsidRPr="00EB38FF">
        <w:rPr>
          <w:rFonts w:ascii="Times New Roman" w:hAnsi="Times New Roman"/>
          <w:sz w:val="24"/>
          <w:szCs w:val="24"/>
        </w:rPr>
        <w:tab/>
      </w:r>
      <w:r w:rsidR="00AA1789">
        <w:rPr>
          <w:rFonts w:ascii="Times New Roman" w:hAnsi="Times New Roman"/>
          <w:sz w:val="24"/>
          <w:szCs w:val="24"/>
        </w:rPr>
        <w:t>9</w:t>
      </w:r>
    </w:p>
    <w:p w14:paraId="08F410AA" w14:textId="77777777" w:rsidR="00186B44" w:rsidRPr="00EB38FF" w:rsidRDefault="00186B44" w:rsidP="00A52AB8">
      <w:pPr>
        <w:tabs>
          <w:tab w:val="right" w:leader="dot" w:pos="9360"/>
        </w:tabs>
        <w:spacing w:after="0" w:line="240" w:lineRule="auto"/>
        <w:contextualSpacing/>
        <w:rPr>
          <w:rFonts w:ascii="Times New Roman" w:hAnsi="Times New Roman"/>
          <w:sz w:val="24"/>
          <w:szCs w:val="24"/>
        </w:rPr>
      </w:pPr>
    </w:p>
    <w:p w14:paraId="3FB659BE" w14:textId="6E3B8BA5"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ASSESSMENT</w:t>
      </w:r>
      <w:r w:rsidRPr="00EB38FF">
        <w:rPr>
          <w:rFonts w:ascii="Times New Roman" w:hAnsi="Times New Roman"/>
          <w:sz w:val="24"/>
          <w:szCs w:val="24"/>
        </w:rPr>
        <w:tab/>
        <w:t>1</w:t>
      </w:r>
      <w:r w:rsidR="00AA1789">
        <w:rPr>
          <w:rFonts w:ascii="Times New Roman" w:hAnsi="Times New Roman"/>
          <w:sz w:val="24"/>
          <w:szCs w:val="24"/>
        </w:rPr>
        <w:t>2</w:t>
      </w:r>
    </w:p>
    <w:p w14:paraId="519DAAEF"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p>
    <w:p w14:paraId="28B375A8" w14:textId="46580DEB"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r w:rsidRPr="00EB38FF">
        <w:rPr>
          <w:rFonts w:ascii="Times New Roman" w:hAnsi="Times New Roman"/>
          <w:sz w:val="24"/>
          <w:szCs w:val="24"/>
        </w:rPr>
        <w:t>Readiness for Change</w:t>
      </w:r>
      <w:r w:rsidRPr="00EB38FF">
        <w:rPr>
          <w:rFonts w:ascii="Times New Roman" w:hAnsi="Times New Roman"/>
          <w:sz w:val="24"/>
          <w:szCs w:val="24"/>
        </w:rPr>
        <w:tab/>
        <w:t>1</w:t>
      </w:r>
      <w:r w:rsidR="00AA1789">
        <w:rPr>
          <w:rFonts w:ascii="Times New Roman" w:hAnsi="Times New Roman"/>
          <w:sz w:val="24"/>
          <w:szCs w:val="24"/>
        </w:rPr>
        <w:t>4</w:t>
      </w:r>
    </w:p>
    <w:p w14:paraId="07B577EA"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57C6033B" w14:textId="0E4AC59A"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PROJECT IDENTIFICATION</w:t>
      </w:r>
      <w:r w:rsidRPr="00EB38FF">
        <w:rPr>
          <w:rFonts w:ascii="Times New Roman" w:hAnsi="Times New Roman"/>
          <w:sz w:val="24"/>
          <w:szCs w:val="24"/>
        </w:rPr>
        <w:tab/>
        <w:t>1</w:t>
      </w:r>
      <w:r w:rsidR="00AA1789">
        <w:rPr>
          <w:rFonts w:ascii="Times New Roman" w:hAnsi="Times New Roman"/>
          <w:sz w:val="24"/>
          <w:szCs w:val="24"/>
        </w:rPr>
        <w:t>5</w:t>
      </w:r>
    </w:p>
    <w:p w14:paraId="6276C340"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012D5FC5" w14:textId="2F4D2794"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SUMMARY AND STRENGTH OF THE EVIDENCE</w:t>
      </w:r>
      <w:r w:rsidRPr="00EB38FF">
        <w:rPr>
          <w:rFonts w:ascii="Times New Roman" w:hAnsi="Times New Roman"/>
          <w:sz w:val="24"/>
          <w:szCs w:val="24"/>
        </w:rPr>
        <w:tab/>
        <w:t>1</w:t>
      </w:r>
      <w:r w:rsidR="00AA1789">
        <w:rPr>
          <w:rFonts w:ascii="Times New Roman" w:hAnsi="Times New Roman"/>
          <w:sz w:val="24"/>
          <w:szCs w:val="24"/>
        </w:rPr>
        <w:t>8</w:t>
      </w:r>
    </w:p>
    <w:p w14:paraId="44BFC329"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0BAED763"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 xml:space="preserve">METHODS </w:t>
      </w:r>
    </w:p>
    <w:p w14:paraId="4D89A796"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p>
    <w:p w14:paraId="34EF0F4B" w14:textId="59F050E1"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r w:rsidRPr="00EB38FF">
        <w:rPr>
          <w:rFonts w:ascii="Times New Roman" w:hAnsi="Times New Roman"/>
          <w:sz w:val="24"/>
          <w:szCs w:val="24"/>
        </w:rPr>
        <w:t>Project Intervention</w:t>
      </w:r>
      <w:r w:rsidRPr="00EB38FF">
        <w:rPr>
          <w:rFonts w:ascii="Times New Roman" w:hAnsi="Times New Roman"/>
          <w:sz w:val="24"/>
          <w:szCs w:val="24"/>
        </w:rPr>
        <w:tab/>
        <w:t>2</w:t>
      </w:r>
      <w:r w:rsidR="00AA1789">
        <w:rPr>
          <w:rFonts w:ascii="Times New Roman" w:hAnsi="Times New Roman"/>
          <w:sz w:val="24"/>
          <w:szCs w:val="24"/>
        </w:rPr>
        <w:t>2</w:t>
      </w:r>
    </w:p>
    <w:p w14:paraId="522A7601"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41FDE253" w14:textId="1F3B2674"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r w:rsidRPr="00EB38FF">
        <w:rPr>
          <w:rFonts w:ascii="Times New Roman" w:hAnsi="Times New Roman"/>
          <w:sz w:val="24"/>
          <w:szCs w:val="24"/>
        </w:rPr>
        <w:t>Barriers and Facilitators</w:t>
      </w:r>
      <w:r w:rsidRPr="00EB38FF">
        <w:rPr>
          <w:rFonts w:ascii="Times New Roman" w:hAnsi="Times New Roman"/>
          <w:sz w:val="24"/>
          <w:szCs w:val="24"/>
        </w:rPr>
        <w:tab/>
        <w:t>2</w:t>
      </w:r>
      <w:r w:rsidR="00AA1789">
        <w:rPr>
          <w:rFonts w:ascii="Times New Roman" w:hAnsi="Times New Roman"/>
          <w:sz w:val="24"/>
          <w:szCs w:val="24"/>
        </w:rPr>
        <w:t>6</w:t>
      </w:r>
    </w:p>
    <w:p w14:paraId="43E05B73"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p>
    <w:p w14:paraId="112127B1" w14:textId="7ADC45F5"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RESULTS</w:t>
      </w:r>
      <w:r w:rsidRPr="00EB38FF">
        <w:rPr>
          <w:rFonts w:ascii="Times New Roman" w:hAnsi="Times New Roman"/>
          <w:sz w:val="24"/>
          <w:szCs w:val="24"/>
        </w:rPr>
        <w:tab/>
      </w:r>
      <w:r w:rsidR="00AA1789">
        <w:rPr>
          <w:rFonts w:ascii="Times New Roman" w:hAnsi="Times New Roman"/>
          <w:sz w:val="24"/>
          <w:szCs w:val="24"/>
        </w:rPr>
        <w:t>30</w:t>
      </w:r>
    </w:p>
    <w:p w14:paraId="3FFC6DC5"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p>
    <w:p w14:paraId="520BE872" w14:textId="6E59A930"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DISCUSSION</w:t>
      </w:r>
      <w:r w:rsidRPr="00EB38FF">
        <w:rPr>
          <w:rFonts w:ascii="Times New Roman" w:hAnsi="Times New Roman"/>
          <w:sz w:val="24"/>
          <w:szCs w:val="24"/>
        </w:rPr>
        <w:tab/>
      </w:r>
      <w:r w:rsidR="00E7632C" w:rsidRPr="00EB38FF">
        <w:rPr>
          <w:rFonts w:ascii="Times New Roman" w:hAnsi="Times New Roman"/>
          <w:sz w:val="24"/>
          <w:szCs w:val="24"/>
        </w:rPr>
        <w:t>3</w:t>
      </w:r>
      <w:r w:rsidR="00AA1789">
        <w:rPr>
          <w:rFonts w:ascii="Times New Roman" w:hAnsi="Times New Roman"/>
          <w:sz w:val="24"/>
          <w:szCs w:val="24"/>
        </w:rPr>
        <w:t>6</w:t>
      </w:r>
    </w:p>
    <w:p w14:paraId="2DE13B00"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34A143D2" w14:textId="2987304C" w:rsidR="00A52AB8" w:rsidRPr="00EB38FF" w:rsidRDefault="00F46ECA" w:rsidP="00F46ECA">
      <w:pPr>
        <w:tabs>
          <w:tab w:val="right" w:leader="dot" w:pos="9360"/>
        </w:tabs>
        <w:spacing w:after="0" w:line="240" w:lineRule="auto"/>
        <w:ind w:firstLine="720"/>
        <w:contextualSpacing/>
        <w:rPr>
          <w:rFonts w:ascii="Times New Roman" w:hAnsi="Times New Roman"/>
          <w:sz w:val="24"/>
          <w:szCs w:val="24"/>
        </w:rPr>
      </w:pPr>
      <w:r w:rsidRPr="00EB38FF">
        <w:rPr>
          <w:rFonts w:ascii="Times New Roman" w:hAnsi="Times New Roman"/>
          <w:sz w:val="24"/>
          <w:szCs w:val="24"/>
        </w:rPr>
        <w:t>Limitations</w:t>
      </w:r>
      <w:r w:rsidR="00AA1789" w:rsidRPr="00EB38FF">
        <w:rPr>
          <w:rFonts w:ascii="Times New Roman" w:hAnsi="Times New Roman"/>
          <w:sz w:val="24"/>
          <w:szCs w:val="24"/>
        </w:rPr>
        <w:tab/>
      </w:r>
      <w:r w:rsidR="00E7632C" w:rsidRPr="00EB38FF">
        <w:rPr>
          <w:rFonts w:ascii="Times New Roman" w:hAnsi="Times New Roman"/>
          <w:sz w:val="24"/>
          <w:szCs w:val="24"/>
        </w:rPr>
        <w:t>37</w:t>
      </w:r>
    </w:p>
    <w:p w14:paraId="29B39A72"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6A38C201" w14:textId="42AC27B0"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r w:rsidRPr="00EB38FF">
        <w:rPr>
          <w:rFonts w:ascii="Times New Roman" w:hAnsi="Times New Roman"/>
          <w:sz w:val="24"/>
          <w:szCs w:val="24"/>
        </w:rPr>
        <w:t>Recommendations</w:t>
      </w:r>
      <w:r w:rsidRPr="00EB38FF">
        <w:rPr>
          <w:rFonts w:ascii="Times New Roman" w:hAnsi="Times New Roman"/>
          <w:sz w:val="24"/>
          <w:szCs w:val="24"/>
        </w:rPr>
        <w:tab/>
      </w:r>
      <w:r w:rsidR="00AA1789">
        <w:rPr>
          <w:rFonts w:ascii="Times New Roman" w:hAnsi="Times New Roman"/>
          <w:sz w:val="24"/>
          <w:szCs w:val="24"/>
        </w:rPr>
        <w:t>38</w:t>
      </w:r>
    </w:p>
    <w:p w14:paraId="1E77A237"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p>
    <w:p w14:paraId="6E96E980" w14:textId="77777777" w:rsidR="00A52AB8" w:rsidRPr="00EB38FF" w:rsidRDefault="00A52AB8" w:rsidP="00A52AB8">
      <w:pPr>
        <w:tabs>
          <w:tab w:val="right" w:leader="dot" w:pos="9360"/>
        </w:tabs>
        <w:spacing w:after="0" w:line="240" w:lineRule="auto"/>
        <w:ind w:firstLine="720"/>
        <w:contextualSpacing/>
        <w:rPr>
          <w:rFonts w:ascii="Times New Roman" w:hAnsi="Times New Roman"/>
          <w:sz w:val="24"/>
          <w:szCs w:val="24"/>
        </w:rPr>
      </w:pPr>
      <w:r w:rsidRPr="00EB38FF">
        <w:rPr>
          <w:rFonts w:ascii="Times New Roman" w:hAnsi="Times New Roman"/>
          <w:sz w:val="24"/>
          <w:szCs w:val="24"/>
        </w:rPr>
        <w:t>Implications for Practice</w:t>
      </w:r>
      <w:r w:rsidRPr="00EB38FF">
        <w:rPr>
          <w:rFonts w:ascii="Times New Roman" w:hAnsi="Times New Roman"/>
          <w:sz w:val="24"/>
          <w:szCs w:val="24"/>
        </w:rPr>
        <w:tab/>
      </w:r>
      <w:r w:rsidR="00E7632C" w:rsidRPr="00EB38FF">
        <w:rPr>
          <w:rFonts w:ascii="Times New Roman" w:hAnsi="Times New Roman"/>
          <w:sz w:val="24"/>
          <w:szCs w:val="24"/>
        </w:rPr>
        <w:t>39</w:t>
      </w:r>
    </w:p>
    <w:p w14:paraId="2E88C551"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50068AF8" w14:textId="5382F2BC"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CONCLUSION</w:t>
      </w:r>
      <w:r w:rsidRPr="00EB38FF">
        <w:rPr>
          <w:rFonts w:ascii="Times New Roman" w:hAnsi="Times New Roman"/>
          <w:sz w:val="24"/>
          <w:szCs w:val="24"/>
        </w:rPr>
        <w:tab/>
      </w:r>
      <w:r w:rsidR="00AA1789">
        <w:rPr>
          <w:rFonts w:ascii="Times New Roman" w:hAnsi="Times New Roman"/>
          <w:sz w:val="24"/>
          <w:szCs w:val="24"/>
        </w:rPr>
        <w:t>40</w:t>
      </w:r>
    </w:p>
    <w:p w14:paraId="260E1E11" w14:textId="77777777" w:rsidR="00A52AB8" w:rsidRPr="00EB38FF" w:rsidRDefault="00A52AB8" w:rsidP="00A52AB8">
      <w:pPr>
        <w:tabs>
          <w:tab w:val="right" w:leader="dot" w:pos="9360"/>
        </w:tabs>
        <w:spacing w:after="0" w:line="240" w:lineRule="auto"/>
        <w:contextualSpacing/>
        <w:rPr>
          <w:rFonts w:ascii="Times New Roman" w:hAnsi="Times New Roman"/>
          <w:sz w:val="24"/>
          <w:szCs w:val="24"/>
        </w:rPr>
      </w:pPr>
    </w:p>
    <w:p w14:paraId="06A44114" w14:textId="5DA1D183" w:rsidR="00A52AB8" w:rsidRPr="00EB38FF" w:rsidRDefault="00A52AB8" w:rsidP="00A52AB8">
      <w:pPr>
        <w:tabs>
          <w:tab w:val="right" w:leader="dot" w:pos="9360"/>
        </w:tabs>
        <w:spacing w:after="0" w:line="240" w:lineRule="auto"/>
        <w:contextualSpacing/>
        <w:rPr>
          <w:rFonts w:ascii="Times New Roman" w:hAnsi="Times New Roman"/>
          <w:sz w:val="24"/>
          <w:szCs w:val="24"/>
        </w:rPr>
      </w:pPr>
      <w:r w:rsidRPr="00EB38FF">
        <w:rPr>
          <w:rFonts w:ascii="Times New Roman" w:hAnsi="Times New Roman"/>
          <w:sz w:val="24"/>
          <w:szCs w:val="24"/>
        </w:rPr>
        <w:t>REFERENCES</w:t>
      </w:r>
      <w:r w:rsidRPr="00EB38FF">
        <w:rPr>
          <w:rFonts w:ascii="Times New Roman" w:hAnsi="Times New Roman"/>
          <w:sz w:val="24"/>
          <w:szCs w:val="24"/>
        </w:rPr>
        <w:tab/>
      </w:r>
      <w:r w:rsidR="00E7632C" w:rsidRPr="00EB38FF">
        <w:rPr>
          <w:rFonts w:ascii="Times New Roman" w:hAnsi="Times New Roman"/>
          <w:sz w:val="24"/>
          <w:szCs w:val="24"/>
        </w:rPr>
        <w:t>4</w:t>
      </w:r>
      <w:r w:rsidR="00AA1789">
        <w:rPr>
          <w:rFonts w:ascii="Times New Roman" w:hAnsi="Times New Roman"/>
          <w:sz w:val="24"/>
          <w:szCs w:val="24"/>
        </w:rPr>
        <w:t>2</w:t>
      </w:r>
    </w:p>
    <w:p w14:paraId="66615A01" w14:textId="77777777" w:rsidR="00A52AB8" w:rsidRPr="00EB38FF" w:rsidRDefault="00A52AB8" w:rsidP="00A52AB8">
      <w:pPr>
        <w:spacing w:after="0" w:line="240" w:lineRule="auto"/>
        <w:rPr>
          <w:rFonts w:ascii="Times New Roman" w:hAnsi="Times New Roman"/>
          <w:sz w:val="24"/>
          <w:szCs w:val="24"/>
        </w:rPr>
      </w:pPr>
      <w:r w:rsidRPr="00EB38FF">
        <w:rPr>
          <w:rFonts w:ascii="Times New Roman" w:hAnsi="Times New Roman"/>
          <w:sz w:val="24"/>
          <w:szCs w:val="24"/>
        </w:rPr>
        <w:br w:type="page"/>
      </w:r>
    </w:p>
    <w:p w14:paraId="3FC6CBFA" w14:textId="77777777" w:rsidR="00A52AB8" w:rsidRPr="00EB38FF" w:rsidRDefault="00A52AB8" w:rsidP="00A52AB8">
      <w:pPr>
        <w:pStyle w:val="APAHeadingCenter"/>
        <w:spacing w:line="240" w:lineRule="auto"/>
        <w:rPr>
          <w:szCs w:val="24"/>
        </w:rPr>
      </w:pPr>
    </w:p>
    <w:p w14:paraId="488C1A13" w14:textId="77777777" w:rsidR="00A52AB8" w:rsidRPr="00EB38FF" w:rsidRDefault="00A52AB8" w:rsidP="00A52AB8">
      <w:pPr>
        <w:pStyle w:val="APAHeadingCenter"/>
        <w:spacing w:line="240" w:lineRule="auto"/>
        <w:rPr>
          <w:szCs w:val="24"/>
        </w:rPr>
      </w:pPr>
    </w:p>
    <w:p w14:paraId="41D12617" w14:textId="77777777" w:rsidR="00A52AB8" w:rsidRPr="00EB38FF" w:rsidRDefault="00A52AB8" w:rsidP="00A52AB8">
      <w:pPr>
        <w:pStyle w:val="APAHeadingCenter"/>
        <w:spacing w:line="240" w:lineRule="auto"/>
        <w:rPr>
          <w:szCs w:val="24"/>
        </w:rPr>
      </w:pPr>
    </w:p>
    <w:p w14:paraId="0FAF1C5F" w14:textId="77777777" w:rsidR="00A52AB8" w:rsidRPr="00EB38FF" w:rsidRDefault="00A52AB8" w:rsidP="00A52AB8">
      <w:pPr>
        <w:pStyle w:val="APAHeadingCenter"/>
        <w:spacing w:line="240" w:lineRule="auto"/>
        <w:rPr>
          <w:szCs w:val="24"/>
        </w:rPr>
      </w:pPr>
    </w:p>
    <w:p w14:paraId="4BE01E16" w14:textId="42D34C5A" w:rsidR="00A52AB8" w:rsidRPr="00EB38FF" w:rsidRDefault="008E46E7" w:rsidP="00A52AB8">
      <w:pPr>
        <w:pStyle w:val="APAHeadingCenter"/>
        <w:spacing w:line="240" w:lineRule="auto"/>
        <w:rPr>
          <w:szCs w:val="24"/>
        </w:rPr>
      </w:pPr>
      <w:r w:rsidRPr="00EB38FF">
        <w:rPr>
          <w:szCs w:val="24"/>
        </w:rPr>
        <w:t>L</w:t>
      </w:r>
      <w:r w:rsidR="00186B44" w:rsidRPr="00EB38FF">
        <w:rPr>
          <w:szCs w:val="24"/>
        </w:rPr>
        <w:t>IST OF TABLES</w:t>
      </w:r>
    </w:p>
    <w:p w14:paraId="6FEF06F5" w14:textId="77777777" w:rsidR="00A52AB8" w:rsidRPr="00EB38FF" w:rsidRDefault="00A52AB8" w:rsidP="00A52AB8">
      <w:pPr>
        <w:tabs>
          <w:tab w:val="right" w:leader="dot" w:pos="9360"/>
        </w:tabs>
        <w:spacing w:after="0"/>
        <w:contextualSpacing/>
        <w:rPr>
          <w:rFonts w:ascii="Times New Roman" w:hAnsi="Times New Roman"/>
          <w:sz w:val="24"/>
          <w:szCs w:val="24"/>
        </w:rPr>
      </w:pPr>
    </w:p>
    <w:p w14:paraId="3FEAE475" w14:textId="77777777" w:rsidR="00A52AB8" w:rsidRPr="00EB38FF" w:rsidRDefault="00A52AB8" w:rsidP="00A52AB8">
      <w:pPr>
        <w:tabs>
          <w:tab w:val="right" w:pos="9360"/>
        </w:tabs>
        <w:spacing w:after="0"/>
        <w:contextualSpacing/>
        <w:rPr>
          <w:rFonts w:ascii="Times New Roman" w:hAnsi="Times New Roman"/>
          <w:sz w:val="24"/>
          <w:szCs w:val="24"/>
        </w:rPr>
      </w:pPr>
      <w:r w:rsidRPr="00EB38FF">
        <w:rPr>
          <w:rFonts w:ascii="Times New Roman" w:hAnsi="Times New Roman"/>
          <w:sz w:val="24"/>
          <w:szCs w:val="24"/>
        </w:rPr>
        <w:t xml:space="preserve">Table </w:t>
      </w:r>
      <w:r w:rsidRPr="00EB38FF">
        <w:rPr>
          <w:rFonts w:ascii="Times New Roman" w:hAnsi="Times New Roman"/>
          <w:sz w:val="24"/>
          <w:szCs w:val="24"/>
        </w:rPr>
        <w:tab/>
        <w:t xml:space="preserve">Page </w:t>
      </w:r>
    </w:p>
    <w:p w14:paraId="314B354C" w14:textId="77777777" w:rsidR="00A52AB8" w:rsidRPr="00EB38FF" w:rsidRDefault="00A52AB8" w:rsidP="00A52AB8">
      <w:pPr>
        <w:tabs>
          <w:tab w:val="right" w:pos="9360"/>
        </w:tabs>
        <w:spacing w:after="0"/>
        <w:contextualSpacing/>
        <w:rPr>
          <w:rFonts w:ascii="Times New Roman" w:hAnsi="Times New Roman"/>
          <w:sz w:val="24"/>
          <w:szCs w:val="24"/>
        </w:rPr>
      </w:pPr>
    </w:p>
    <w:p w14:paraId="2D486174" w14:textId="362C4B9A" w:rsidR="00A52AB8" w:rsidRPr="00EB38FF" w:rsidRDefault="00A52AB8" w:rsidP="00A52AB8">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DSM-V Criteria for Alcohol Use Disorder</w:t>
      </w:r>
      <w:r w:rsidRPr="00EB38FF">
        <w:rPr>
          <w:rFonts w:ascii="Times New Roman" w:hAnsi="Times New Roman"/>
          <w:sz w:val="24"/>
          <w:szCs w:val="24"/>
        </w:rPr>
        <w:tab/>
      </w:r>
      <w:r w:rsidR="00AA1789">
        <w:rPr>
          <w:rFonts w:ascii="Times New Roman" w:hAnsi="Times New Roman"/>
          <w:sz w:val="24"/>
          <w:szCs w:val="24"/>
        </w:rPr>
        <w:t>10</w:t>
      </w:r>
    </w:p>
    <w:p w14:paraId="4CCF657F" w14:textId="7DFC07A5" w:rsidR="00A52AB8" w:rsidRPr="00EB38FF" w:rsidRDefault="00A52AB8" w:rsidP="00A52AB8">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ICD-10 Diagnosis Codes Used in 2016</w:t>
      </w:r>
      <w:r w:rsidRPr="00EB38FF">
        <w:rPr>
          <w:rFonts w:ascii="Times New Roman" w:hAnsi="Times New Roman"/>
          <w:sz w:val="24"/>
          <w:szCs w:val="24"/>
        </w:rPr>
        <w:tab/>
        <w:t>1</w:t>
      </w:r>
      <w:r w:rsidR="00AA1789">
        <w:rPr>
          <w:rFonts w:ascii="Times New Roman" w:hAnsi="Times New Roman"/>
          <w:sz w:val="24"/>
          <w:szCs w:val="24"/>
        </w:rPr>
        <w:t>4</w:t>
      </w:r>
    </w:p>
    <w:p w14:paraId="4B75A87B" w14:textId="45475B6F" w:rsidR="00A52AB8" w:rsidRPr="00EB38FF" w:rsidRDefault="00A52AB8" w:rsidP="00A52AB8">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Four Primary Project Objectives</w:t>
      </w:r>
      <w:r w:rsidRPr="00EB38FF">
        <w:rPr>
          <w:rFonts w:ascii="Times New Roman" w:hAnsi="Times New Roman"/>
          <w:sz w:val="24"/>
          <w:szCs w:val="24"/>
        </w:rPr>
        <w:tab/>
        <w:t>1</w:t>
      </w:r>
      <w:r w:rsidR="00AA1789">
        <w:rPr>
          <w:rFonts w:ascii="Times New Roman" w:hAnsi="Times New Roman"/>
          <w:sz w:val="24"/>
          <w:szCs w:val="24"/>
        </w:rPr>
        <w:t>5</w:t>
      </w:r>
    </w:p>
    <w:p w14:paraId="7BCD4D5F" w14:textId="4DB43870" w:rsidR="00A52AB8" w:rsidRPr="00EB38FF" w:rsidRDefault="00A52AB8" w:rsidP="00A52AB8">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Breakdown of Charting AUDIT Results</w:t>
      </w:r>
      <w:r w:rsidRPr="00EB38FF">
        <w:rPr>
          <w:rFonts w:ascii="Times New Roman" w:hAnsi="Times New Roman"/>
          <w:sz w:val="24"/>
          <w:szCs w:val="24"/>
        </w:rPr>
        <w:tab/>
      </w:r>
      <w:r w:rsidR="00300FE3" w:rsidRPr="00EB38FF">
        <w:rPr>
          <w:rFonts w:ascii="Times New Roman" w:hAnsi="Times New Roman"/>
          <w:sz w:val="24"/>
          <w:szCs w:val="24"/>
        </w:rPr>
        <w:t>2</w:t>
      </w:r>
      <w:r w:rsidR="00AA1789">
        <w:rPr>
          <w:rFonts w:ascii="Times New Roman" w:hAnsi="Times New Roman"/>
          <w:sz w:val="24"/>
          <w:szCs w:val="24"/>
        </w:rPr>
        <w:t>9</w:t>
      </w:r>
    </w:p>
    <w:p w14:paraId="0E1E3BC9" w14:textId="334A38E5" w:rsidR="00300FE3" w:rsidRPr="00EB38FF" w:rsidRDefault="00300FE3" w:rsidP="00300FE3">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Patient Demographics</w:t>
      </w:r>
      <w:r w:rsidRPr="00EB38FF">
        <w:rPr>
          <w:rFonts w:ascii="Times New Roman" w:hAnsi="Times New Roman"/>
          <w:sz w:val="24"/>
          <w:szCs w:val="24"/>
        </w:rPr>
        <w:tab/>
        <w:t>3</w:t>
      </w:r>
      <w:r w:rsidR="00AA1789">
        <w:rPr>
          <w:rFonts w:ascii="Times New Roman" w:hAnsi="Times New Roman"/>
          <w:sz w:val="24"/>
          <w:szCs w:val="24"/>
        </w:rPr>
        <w:t>4</w:t>
      </w:r>
    </w:p>
    <w:p w14:paraId="38E854AD" w14:textId="5513B15C" w:rsidR="00EE5573" w:rsidRPr="00EB38FF" w:rsidRDefault="00EE5573" w:rsidP="00EE5573">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Patient Diagnosis</w:t>
      </w:r>
      <w:r w:rsidRPr="00EB38FF">
        <w:rPr>
          <w:rFonts w:ascii="Times New Roman" w:hAnsi="Times New Roman"/>
          <w:sz w:val="24"/>
          <w:szCs w:val="24"/>
        </w:rPr>
        <w:tab/>
        <w:t>3</w:t>
      </w:r>
      <w:r w:rsidR="00AA1789">
        <w:rPr>
          <w:rFonts w:ascii="Times New Roman" w:hAnsi="Times New Roman"/>
          <w:sz w:val="24"/>
          <w:szCs w:val="24"/>
        </w:rPr>
        <w:t>5</w:t>
      </w:r>
    </w:p>
    <w:p w14:paraId="440555B4" w14:textId="4FFBCAC6" w:rsidR="00EE5573" w:rsidRPr="00EB38FF" w:rsidRDefault="00EE5573" w:rsidP="00EE5573">
      <w:pPr>
        <w:pStyle w:val="ListParagraph"/>
        <w:numPr>
          <w:ilvl w:val="0"/>
          <w:numId w:val="1"/>
        </w:numPr>
        <w:tabs>
          <w:tab w:val="right" w:leader="dot" w:pos="9360"/>
        </w:tabs>
        <w:spacing w:after="0" w:line="480" w:lineRule="auto"/>
        <w:ind w:left="360"/>
        <w:rPr>
          <w:rFonts w:ascii="Times New Roman" w:hAnsi="Times New Roman"/>
          <w:sz w:val="24"/>
          <w:szCs w:val="24"/>
        </w:rPr>
      </w:pPr>
      <w:r w:rsidRPr="00EB38FF">
        <w:rPr>
          <w:rFonts w:ascii="Times New Roman" w:hAnsi="Times New Roman"/>
          <w:sz w:val="24"/>
          <w:szCs w:val="24"/>
        </w:rPr>
        <w:t>Chi-square: Relationship Between Positive Screens and Patient Sex</w:t>
      </w:r>
      <w:r w:rsidRPr="00EB38FF">
        <w:rPr>
          <w:rFonts w:ascii="Times New Roman" w:hAnsi="Times New Roman"/>
          <w:sz w:val="24"/>
          <w:szCs w:val="24"/>
        </w:rPr>
        <w:tab/>
        <w:t>3</w:t>
      </w:r>
      <w:r w:rsidR="00AA1789">
        <w:rPr>
          <w:rFonts w:ascii="Times New Roman" w:hAnsi="Times New Roman"/>
          <w:sz w:val="24"/>
          <w:szCs w:val="24"/>
        </w:rPr>
        <w:t>6</w:t>
      </w:r>
    </w:p>
    <w:p w14:paraId="1BB5A09A" w14:textId="77777777" w:rsidR="00EE5573" w:rsidRPr="00EB38FF" w:rsidRDefault="00EE5573" w:rsidP="00EE5573">
      <w:pPr>
        <w:pStyle w:val="ListParagraph"/>
        <w:tabs>
          <w:tab w:val="right" w:leader="dot" w:pos="9360"/>
        </w:tabs>
        <w:spacing w:after="0" w:line="480" w:lineRule="auto"/>
        <w:ind w:left="360"/>
        <w:rPr>
          <w:rFonts w:ascii="Times New Roman" w:hAnsi="Times New Roman"/>
          <w:sz w:val="24"/>
          <w:szCs w:val="24"/>
        </w:rPr>
      </w:pPr>
    </w:p>
    <w:p w14:paraId="21DEEEFE" w14:textId="77777777" w:rsidR="00A52AB8" w:rsidRPr="00EB38FF" w:rsidRDefault="00A52AB8" w:rsidP="00A52AB8">
      <w:pPr>
        <w:spacing w:after="0" w:line="240" w:lineRule="auto"/>
        <w:rPr>
          <w:rFonts w:ascii="Times New Roman" w:hAnsi="Times New Roman"/>
          <w:sz w:val="24"/>
          <w:szCs w:val="24"/>
        </w:rPr>
      </w:pPr>
      <w:r w:rsidRPr="00EB38FF">
        <w:rPr>
          <w:rFonts w:ascii="Times New Roman" w:hAnsi="Times New Roman"/>
          <w:sz w:val="24"/>
          <w:szCs w:val="24"/>
        </w:rPr>
        <w:br w:type="page"/>
      </w:r>
    </w:p>
    <w:p w14:paraId="00833ED9" w14:textId="77777777" w:rsidR="00A52AB8" w:rsidRPr="00EB38FF" w:rsidRDefault="00A52AB8" w:rsidP="00A52AB8">
      <w:pPr>
        <w:tabs>
          <w:tab w:val="right" w:leader="dot" w:pos="9360"/>
        </w:tabs>
        <w:spacing w:after="0"/>
        <w:jc w:val="center"/>
        <w:rPr>
          <w:rFonts w:ascii="Times New Roman" w:hAnsi="Times New Roman"/>
          <w:sz w:val="24"/>
          <w:szCs w:val="24"/>
        </w:rPr>
      </w:pPr>
    </w:p>
    <w:p w14:paraId="460EC3A1" w14:textId="77777777" w:rsidR="00A52AB8" w:rsidRPr="00EB38FF" w:rsidRDefault="00A52AB8" w:rsidP="00A52AB8">
      <w:pPr>
        <w:tabs>
          <w:tab w:val="right" w:leader="dot" w:pos="9360"/>
        </w:tabs>
        <w:spacing w:after="0"/>
        <w:jc w:val="center"/>
        <w:rPr>
          <w:rFonts w:ascii="Times New Roman" w:hAnsi="Times New Roman"/>
          <w:sz w:val="24"/>
          <w:szCs w:val="24"/>
        </w:rPr>
      </w:pPr>
    </w:p>
    <w:p w14:paraId="3F73C531" w14:textId="77777777" w:rsidR="00A52AB8" w:rsidRPr="00EB38FF" w:rsidRDefault="00A52AB8" w:rsidP="00A52AB8">
      <w:pPr>
        <w:tabs>
          <w:tab w:val="right" w:leader="dot" w:pos="9360"/>
        </w:tabs>
        <w:spacing w:after="0"/>
        <w:jc w:val="center"/>
        <w:rPr>
          <w:rFonts w:ascii="Times New Roman" w:hAnsi="Times New Roman"/>
          <w:sz w:val="24"/>
          <w:szCs w:val="24"/>
        </w:rPr>
      </w:pPr>
    </w:p>
    <w:p w14:paraId="5760B59A" w14:textId="77777777" w:rsidR="00A52AB8" w:rsidRPr="00EB38FF" w:rsidRDefault="00A52AB8" w:rsidP="00A52AB8">
      <w:pPr>
        <w:tabs>
          <w:tab w:val="right" w:leader="dot" w:pos="9360"/>
        </w:tabs>
        <w:spacing w:after="0"/>
        <w:jc w:val="center"/>
        <w:rPr>
          <w:rFonts w:ascii="Times New Roman" w:hAnsi="Times New Roman"/>
          <w:sz w:val="24"/>
          <w:szCs w:val="24"/>
        </w:rPr>
      </w:pPr>
    </w:p>
    <w:p w14:paraId="3423B5C1" w14:textId="4BCCE1B7" w:rsidR="00A52AB8" w:rsidRPr="00EB38FF" w:rsidRDefault="00186B44" w:rsidP="00A52AB8">
      <w:pPr>
        <w:tabs>
          <w:tab w:val="right" w:leader="dot" w:pos="9360"/>
        </w:tabs>
        <w:spacing w:after="0"/>
        <w:jc w:val="center"/>
        <w:rPr>
          <w:rFonts w:ascii="Times New Roman" w:hAnsi="Times New Roman"/>
          <w:sz w:val="24"/>
          <w:szCs w:val="24"/>
        </w:rPr>
      </w:pPr>
      <w:r w:rsidRPr="00EB38FF">
        <w:rPr>
          <w:rFonts w:ascii="Times New Roman" w:hAnsi="Times New Roman"/>
          <w:sz w:val="24"/>
          <w:szCs w:val="24"/>
        </w:rPr>
        <w:t>LIST OF FIGURES</w:t>
      </w:r>
    </w:p>
    <w:p w14:paraId="59007AAA" w14:textId="77777777" w:rsidR="00A52AB8" w:rsidRPr="00EB38FF" w:rsidRDefault="00A52AB8" w:rsidP="00A52AB8">
      <w:pPr>
        <w:tabs>
          <w:tab w:val="right" w:leader="dot" w:pos="9360"/>
        </w:tabs>
        <w:spacing w:after="0"/>
        <w:rPr>
          <w:rFonts w:ascii="Times New Roman" w:hAnsi="Times New Roman"/>
          <w:sz w:val="24"/>
          <w:szCs w:val="24"/>
        </w:rPr>
      </w:pPr>
    </w:p>
    <w:p w14:paraId="026EA587" w14:textId="77777777" w:rsidR="00A52AB8" w:rsidRPr="00EB38FF" w:rsidRDefault="00A52AB8" w:rsidP="00A52AB8">
      <w:pPr>
        <w:tabs>
          <w:tab w:val="right" w:pos="9360"/>
        </w:tabs>
        <w:spacing w:after="0"/>
        <w:rPr>
          <w:rFonts w:ascii="Times New Roman" w:hAnsi="Times New Roman"/>
          <w:sz w:val="24"/>
          <w:szCs w:val="24"/>
        </w:rPr>
      </w:pPr>
      <w:r w:rsidRPr="00EB38FF">
        <w:rPr>
          <w:rFonts w:ascii="Times New Roman" w:hAnsi="Times New Roman"/>
          <w:sz w:val="24"/>
          <w:szCs w:val="24"/>
        </w:rPr>
        <w:t>Figure</w:t>
      </w:r>
      <w:r w:rsidRPr="00EB38FF">
        <w:rPr>
          <w:rFonts w:ascii="Times New Roman" w:hAnsi="Times New Roman"/>
          <w:sz w:val="24"/>
          <w:szCs w:val="24"/>
        </w:rPr>
        <w:tab/>
        <w:t>Page</w:t>
      </w:r>
    </w:p>
    <w:p w14:paraId="69D0D062" w14:textId="77777777" w:rsidR="00A52AB8" w:rsidRPr="00EB38FF" w:rsidRDefault="00A52AB8" w:rsidP="00A52AB8">
      <w:pPr>
        <w:tabs>
          <w:tab w:val="right" w:pos="9360"/>
        </w:tabs>
        <w:spacing w:after="0"/>
        <w:rPr>
          <w:rFonts w:ascii="Times New Roman" w:hAnsi="Times New Roman"/>
          <w:sz w:val="24"/>
          <w:szCs w:val="24"/>
        </w:rPr>
      </w:pPr>
    </w:p>
    <w:p w14:paraId="0AD71D1E" w14:textId="3261A8E4" w:rsidR="00A52AB8" w:rsidRPr="00EB38FF" w:rsidRDefault="009469F2" w:rsidP="00A52AB8">
      <w:pPr>
        <w:pStyle w:val="ListParagraph"/>
        <w:numPr>
          <w:ilvl w:val="0"/>
          <w:numId w:val="2"/>
        </w:numPr>
        <w:tabs>
          <w:tab w:val="right" w:leader="dot" w:pos="9360"/>
        </w:tabs>
        <w:spacing w:after="0" w:line="480" w:lineRule="auto"/>
        <w:rPr>
          <w:rFonts w:ascii="Times New Roman" w:hAnsi="Times New Roman"/>
          <w:sz w:val="24"/>
          <w:szCs w:val="24"/>
        </w:rPr>
      </w:pPr>
      <w:r w:rsidRPr="00EB38FF">
        <w:rPr>
          <w:rFonts w:ascii="Times New Roman" w:hAnsi="Times New Roman"/>
          <w:sz w:val="24"/>
          <w:szCs w:val="24"/>
        </w:rPr>
        <w:t xml:space="preserve">Methods </w:t>
      </w:r>
      <w:r w:rsidR="00C11C69" w:rsidRPr="00EB38FF">
        <w:rPr>
          <w:rFonts w:ascii="Times New Roman" w:hAnsi="Times New Roman"/>
          <w:sz w:val="24"/>
          <w:szCs w:val="24"/>
        </w:rPr>
        <w:t>F</w:t>
      </w:r>
      <w:r w:rsidR="00A52AB8" w:rsidRPr="00EB38FF">
        <w:rPr>
          <w:rFonts w:ascii="Times New Roman" w:hAnsi="Times New Roman"/>
          <w:sz w:val="24"/>
          <w:szCs w:val="24"/>
        </w:rPr>
        <w:t>lowchart</w:t>
      </w:r>
      <w:r w:rsidR="00A52AB8" w:rsidRPr="00EB38FF">
        <w:rPr>
          <w:rFonts w:ascii="Times New Roman" w:hAnsi="Times New Roman"/>
          <w:sz w:val="24"/>
          <w:szCs w:val="24"/>
        </w:rPr>
        <w:tab/>
        <w:t>2</w:t>
      </w:r>
      <w:r w:rsidR="00AA1789">
        <w:rPr>
          <w:rFonts w:ascii="Times New Roman" w:hAnsi="Times New Roman"/>
          <w:sz w:val="24"/>
          <w:szCs w:val="24"/>
        </w:rPr>
        <w:t>4</w:t>
      </w:r>
    </w:p>
    <w:p w14:paraId="7984C663" w14:textId="75261230" w:rsidR="00A52AB8" w:rsidRPr="00EB38FF" w:rsidRDefault="009469F2" w:rsidP="00A52AB8">
      <w:pPr>
        <w:pStyle w:val="ListParagraph"/>
        <w:numPr>
          <w:ilvl w:val="0"/>
          <w:numId w:val="2"/>
        </w:numPr>
        <w:tabs>
          <w:tab w:val="right" w:leader="dot" w:pos="9360"/>
        </w:tabs>
        <w:spacing w:after="0" w:line="480" w:lineRule="auto"/>
        <w:rPr>
          <w:rFonts w:ascii="Times New Roman" w:hAnsi="Times New Roman"/>
          <w:sz w:val="24"/>
          <w:szCs w:val="24"/>
        </w:rPr>
      </w:pPr>
      <w:r w:rsidRPr="00EB38FF">
        <w:rPr>
          <w:rFonts w:ascii="Times New Roman" w:hAnsi="Times New Roman"/>
          <w:sz w:val="24"/>
          <w:szCs w:val="24"/>
        </w:rPr>
        <w:t xml:space="preserve">AUDIT </w:t>
      </w:r>
      <w:r w:rsidR="00C11C69" w:rsidRPr="00EB38FF">
        <w:rPr>
          <w:rFonts w:ascii="Times New Roman" w:hAnsi="Times New Roman"/>
          <w:sz w:val="24"/>
          <w:szCs w:val="24"/>
        </w:rPr>
        <w:t>S</w:t>
      </w:r>
      <w:r w:rsidRPr="00EB38FF">
        <w:rPr>
          <w:rFonts w:ascii="Times New Roman" w:hAnsi="Times New Roman"/>
          <w:sz w:val="24"/>
          <w:szCs w:val="24"/>
        </w:rPr>
        <w:t xml:space="preserve">creening </w:t>
      </w:r>
      <w:r w:rsidR="00C11C69" w:rsidRPr="00EB38FF">
        <w:rPr>
          <w:rFonts w:ascii="Times New Roman" w:hAnsi="Times New Roman"/>
          <w:sz w:val="24"/>
          <w:szCs w:val="24"/>
        </w:rPr>
        <w:t>A</w:t>
      </w:r>
      <w:r w:rsidR="00A52AB8" w:rsidRPr="00EB38FF">
        <w:rPr>
          <w:rFonts w:ascii="Times New Roman" w:hAnsi="Times New Roman"/>
          <w:sz w:val="24"/>
          <w:szCs w:val="24"/>
        </w:rPr>
        <w:t>lgorithm</w:t>
      </w:r>
      <w:r w:rsidR="00A52AB8" w:rsidRPr="00EB38FF">
        <w:rPr>
          <w:rFonts w:ascii="Times New Roman" w:hAnsi="Times New Roman"/>
          <w:sz w:val="24"/>
          <w:szCs w:val="24"/>
        </w:rPr>
        <w:tab/>
        <w:t>2</w:t>
      </w:r>
      <w:r w:rsidR="00AA1789">
        <w:rPr>
          <w:rFonts w:ascii="Times New Roman" w:hAnsi="Times New Roman"/>
          <w:sz w:val="24"/>
          <w:szCs w:val="24"/>
        </w:rPr>
        <w:t>5</w:t>
      </w:r>
    </w:p>
    <w:p w14:paraId="75BBB088" w14:textId="72DE6C1E" w:rsidR="00A52AB8" w:rsidRPr="00EB38FF" w:rsidRDefault="00A52AB8" w:rsidP="00A52AB8">
      <w:pPr>
        <w:pStyle w:val="ListParagraph"/>
        <w:numPr>
          <w:ilvl w:val="0"/>
          <w:numId w:val="2"/>
        </w:numPr>
        <w:tabs>
          <w:tab w:val="right" w:leader="dot" w:pos="9360"/>
        </w:tabs>
        <w:spacing w:after="0" w:line="480" w:lineRule="auto"/>
        <w:rPr>
          <w:rFonts w:ascii="Times New Roman" w:hAnsi="Times New Roman"/>
          <w:sz w:val="24"/>
          <w:szCs w:val="24"/>
        </w:rPr>
      </w:pPr>
      <w:r w:rsidRPr="00EB38FF">
        <w:rPr>
          <w:rFonts w:ascii="Times New Roman" w:hAnsi="Times New Roman"/>
          <w:sz w:val="24"/>
          <w:szCs w:val="24"/>
        </w:rPr>
        <w:t>Participants</w:t>
      </w:r>
      <w:r w:rsidR="009469F2" w:rsidRPr="00EB38FF">
        <w:rPr>
          <w:rFonts w:ascii="Times New Roman" w:hAnsi="Times New Roman"/>
          <w:sz w:val="24"/>
          <w:szCs w:val="24"/>
        </w:rPr>
        <w:t xml:space="preserve"> </w:t>
      </w:r>
      <w:r w:rsidR="00C11C69" w:rsidRPr="00EB38FF">
        <w:rPr>
          <w:rFonts w:ascii="Times New Roman" w:hAnsi="Times New Roman"/>
          <w:sz w:val="24"/>
          <w:szCs w:val="24"/>
        </w:rPr>
        <w:t>S</w:t>
      </w:r>
      <w:r w:rsidR="009469F2" w:rsidRPr="00EB38FF">
        <w:rPr>
          <w:rFonts w:ascii="Times New Roman" w:hAnsi="Times New Roman"/>
          <w:sz w:val="24"/>
          <w:szCs w:val="24"/>
        </w:rPr>
        <w:t xml:space="preserve">creened </w:t>
      </w:r>
      <w:r w:rsidR="00C11C69" w:rsidRPr="00EB38FF">
        <w:rPr>
          <w:rFonts w:ascii="Times New Roman" w:hAnsi="Times New Roman"/>
          <w:sz w:val="24"/>
          <w:szCs w:val="24"/>
        </w:rPr>
        <w:t>D</w:t>
      </w:r>
      <w:r w:rsidR="009469F2" w:rsidRPr="00EB38FF">
        <w:rPr>
          <w:rFonts w:ascii="Times New Roman" w:hAnsi="Times New Roman"/>
          <w:sz w:val="24"/>
          <w:szCs w:val="24"/>
        </w:rPr>
        <w:t xml:space="preserve">uring </w:t>
      </w:r>
      <w:r w:rsidR="00C11C69" w:rsidRPr="00EB38FF">
        <w:rPr>
          <w:rFonts w:ascii="Times New Roman" w:hAnsi="Times New Roman"/>
          <w:sz w:val="24"/>
          <w:szCs w:val="24"/>
        </w:rPr>
        <w:t>P</w:t>
      </w:r>
      <w:r w:rsidR="009469F2" w:rsidRPr="00EB38FF">
        <w:rPr>
          <w:rFonts w:ascii="Times New Roman" w:hAnsi="Times New Roman"/>
          <w:sz w:val="24"/>
          <w:szCs w:val="24"/>
        </w:rPr>
        <w:t xml:space="preserve">roject </w:t>
      </w:r>
      <w:r w:rsidR="00C11C69" w:rsidRPr="00EB38FF">
        <w:rPr>
          <w:rFonts w:ascii="Times New Roman" w:hAnsi="Times New Roman"/>
          <w:sz w:val="24"/>
          <w:szCs w:val="24"/>
        </w:rPr>
        <w:t>I</w:t>
      </w:r>
      <w:r w:rsidR="009469F2" w:rsidRPr="00EB38FF">
        <w:rPr>
          <w:rFonts w:ascii="Times New Roman" w:hAnsi="Times New Roman"/>
          <w:sz w:val="24"/>
          <w:szCs w:val="24"/>
        </w:rPr>
        <w:t>ntervention</w:t>
      </w:r>
      <w:r w:rsidRPr="00EB38FF">
        <w:rPr>
          <w:rFonts w:ascii="Times New Roman" w:hAnsi="Times New Roman"/>
          <w:sz w:val="24"/>
          <w:szCs w:val="24"/>
        </w:rPr>
        <w:tab/>
      </w:r>
      <w:r w:rsidR="00AA1789">
        <w:rPr>
          <w:rFonts w:ascii="Times New Roman" w:hAnsi="Times New Roman"/>
          <w:sz w:val="24"/>
          <w:szCs w:val="24"/>
        </w:rPr>
        <w:t>30</w:t>
      </w:r>
    </w:p>
    <w:p w14:paraId="3C705940" w14:textId="0345CA8A" w:rsidR="00A52AB8" w:rsidRPr="00EB38FF" w:rsidRDefault="00EB38FF" w:rsidP="00A52AB8">
      <w:pPr>
        <w:pStyle w:val="ListParagraph"/>
        <w:numPr>
          <w:ilvl w:val="0"/>
          <w:numId w:val="2"/>
        </w:numPr>
        <w:tabs>
          <w:tab w:val="right" w:leader="dot" w:pos="9360"/>
        </w:tabs>
        <w:spacing w:after="0" w:line="480" w:lineRule="auto"/>
        <w:rPr>
          <w:rFonts w:ascii="Times New Roman" w:hAnsi="Times New Roman"/>
          <w:sz w:val="24"/>
          <w:szCs w:val="24"/>
        </w:rPr>
      </w:pPr>
      <w:r w:rsidRPr="00EB38FF">
        <w:rPr>
          <w:rFonts w:ascii="Times New Roman" w:hAnsi="Times New Roman"/>
          <w:sz w:val="24"/>
          <w:szCs w:val="24"/>
        </w:rPr>
        <w:t>Completed AUDIT Screens Broken Down by Week</w:t>
      </w:r>
      <w:r w:rsidR="00A52AB8" w:rsidRPr="00EB38FF">
        <w:rPr>
          <w:rFonts w:ascii="Times New Roman" w:hAnsi="Times New Roman"/>
          <w:sz w:val="24"/>
          <w:szCs w:val="24"/>
        </w:rPr>
        <w:tab/>
      </w:r>
      <w:r w:rsidR="00300FE3" w:rsidRPr="00EB38FF">
        <w:rPr>
          <w:rFonts w:ascii="Times New Roman" w:hAnsi="Times New Roman"/>
          <w:sz w:val="24"/>
          <w:szCs w:val="24"/>
        </w:rPr>
        <w:t>3</w:t>
      </w:r>
      <w:r w:rsidR="00AA1789">
        <w:rPr>
          <w:rFonts w:ascii="Times New Roman" w:hAnsi="Times New Roman"/>
          <w:sz w:val="24"/>
          <w:szCs w:val="24"/>
        </w:rPr>
        <w:t>1</w:t>
      </w:r>
    </w:p>
    <w:p w14:paraId="3D1CD23A" w14:textId="37FFB033" w:rsidR="00A52AB8" w:rsidRPr="00EB38FF" w:rsidRDefault="00C11C69" w:rsidP="00A52AB8">
      <w:pPr>
        <w:pStyle w:val="ListParagraph"/>
        <w:numPr>
          <w:ilvl w:val="0"/>
          <w:numId w:val="2"/>
        </w:numPr>
        <w:tabs>
          <w:tab w:val="right" w:leader="dot" w:pos="9360"/>
        </w:tabs>
        <w:spacing w:after="0" w:line="480" w:lineRule="auto"/>
        <w:rPr>
          <w:rFonts w:ascii="Times New Roman" w:hAnsi="Times New Roman"/>
          <w:sz w:val="24"/>
          <w:szCs w:val="24"/>
        </w:rPr>
      </w:pPr>
      <w:r w:rsidRPr="00EB38FF">
        <w:rPr>
          <w:rFonts w:ascii="Times New Roman" w:hAnsi="Times New Roman"/>
          <w:sz w:val="24"/>
          <w:szCs w:val="24"/>
        </w:rPr>
        <w:t>AUDIT S</w:t>
      </w:r>
      <w:r w:rsidR="00A52AB8" w:rsidRPr="00EB38FF">
        <w:rPr>
          <w:rFonts w:ascii="Times New Roman" w:hAnsi="Times New Roman"/>
          <w:sz w:val="24"/>
          <w:szCs w:val="24"/>
        </w:rPr>
        <w:t xml:space="preserve">core </w:t>
      </w:r>
      <w:r w:rsidRPr="00EB38FF">
        <w:rPr>
          <w:rFonts w:ascii="Times New Roman" w:hAnsi="Times New Roman"/>
          <w:sz w:val="24"/>
          <w:szCs w:val="24"/>
        </w:rPr>
        <w:t>R</w:t>
      </w:r>
      <w:r w:rsidR="00A52AB8" w:rsidRPr="00EB38FF">
        <w:rPr>
          <w:rFonts w:ascii="Times New Roman" w:hAnsi="Times New Roman"/>
          <w:sz w:val="24"/>
          <w:szCs w:val="24"/>
        </w:rPr>
        <w:t xml:space="preserve">ecorded in </w:t>
      </w:r>
      <w:r w:rsidRPr="00EB38FF">
        <w:rPr>
          <w:rFonts w:ascii="Times New Roman" w:hAnsi="Times New Roman"/>
          <w:sz w:val="24"/>
          <w:szCs w:val="24"/>
        </w:rPr>
        <w:t>P</w:t>
      </w:r>
      <w:r w:rsidR="00A52AB8" w:rsidRPr="00EB38FF">
        <w:rPr>
          <w:rFonts w:ascii="Times New Roman" w:hAnsi="Times New Roman"/>
          <w:sz w:val="24"/>
          <w:szCs w:val="24"/>
        </w:rPr>
        <w:t xml:space="preserve">rogress </w:t>
      </w:r>
      <w:r w:rsidRPr="00EB38FF">
        <w:rPr>
          <w:rFonts w:ascii="Times New Roman" w:hAnsi="Times New Roman"/>
          <w:sz w:val="24"/>
          <w:szCs w:val="24"/>
        </w:rPr>
        <w:t>N</w:t>
      </w:r>
      <w:r w:rsidR="00A52AB8" w:rsidRPr="00EB38FF">
        <w:rPr>
          <w:rFonts w:ascii="Times New Roman" w:hAnsi="Times New Roman"/>
          <w:sz w:val="24"/>
          <w:szCs w:val="24"/>
        </w:rPr>
        <w:t>ote</w:t>
      </w:r>
      <w:r w:rsidR="009469F2" w:rsidRPr="00EB38FF">
        <w:rPr>
          <w:rFonts w:ascii="Times New Roman" w:hAnsi="Times New Roman"/>
          <w:sz w:val="24"/>
          <w:szCs w:val="24"/>
        </w:rPr>
        <w:t xml:space="preserve"> by </w:t>
      </w:r>
      <w:r w:rsidRPr="00EB38FF">
        <w:rPr>
          <w:rFonts w:ascii="Times New Roman" w:hAnsi="Times New Roman"/>
          <w:sz w:val="24"/>
          <w:szCs w:val="24"/>
        </w:rPr>
        <w:t>W</w:t>
      </w:r>
      <w:r w:rsidR="009469F2" w:rsidRPr="00EB38FF">
        <w:rPr>
          <w:rFonts w:ascii="Times New Roman" w:hAnsi="Times New Roman"/>
          <w:sz w:val="24"/>
          <w:szCs w:val="24"/>
        </w:rPr>
        <w:t xml:space="preserve">eek and </w:t>
      </w:r>
      <w:r w:rsidRPr="00EB38FF">
        <w:rPr>
          <w:rFonts w:ascii="Times New Roman" w:hAnsi="Times New Roman"/>
          <w:sz w:val="24"/>
          <w:szCs w:val="24"/>
        </w:rPr>
        <w:t>S</w:t>
      </w:r>
      <w:r w:rsidR="009469F2" w:rsidRPr="00EB38FF">
        <w:rPr>
          <w:rFonts w:ascii="Times New Roman" w:hAnsi="Times New Roman"/>
          <w:sz w:val="24"/>
          <w:szCs w:val="24"/>
        </w:rPr>
        <w:t>ite</w:t>
      </w:r>
      <w:r w:rsidR="00A52AB8" w:rsidRPr="00EB38FF">
        <w:rPr>
          <w:rFonts w:ascii="Times New Roman" w:hAnsi="Times New Roman"/>
          <w:sz w:val="24"/>
          <w:szCs w:val="24"/>
        </w:rPr>
        <w:tab/>
      </w:r>
      <w:r w:rsidR="00300FE3" w:rsidRPr="00EB38FF">
        <w:rPr>
          <w:rFonts w:ascii="Times New Roman" w:hAnsi="Times New Roman"/>
          <w:sz w:val="24"/>
          <w:szCs w:val="24"/>
        </w:rPr>
        <w:t>3</w:t>
      </w:r>
      <w:r w:rsidR="00AA1789">
        <w:rPr>
          <w:rFonts w:ascii="Times New Roman" w:hAnsi="Times New Roman"/>
          <w:sz w:val="24"/>
          <w:szCs w:val="24"/>
        </w:rPr>
        <w:t>2</w:t>
      </w:r>
    </w:p>
    <w:p w14:paraId="15B9DD14" w14:textId="0A8FCB33" w:rsidR="00A52AB8" w:rsidRPr="00EB38FF" w:rsidRDefault="009469F2" w:rsidP="00A52AB8">
      <w:pPr>
        <w:pStyle w:val="ListParagraph"/>
        <w:numPr>
          <w:ilvl w:val="0"/>
          <w:numId w:val="2"/>
        </w:numPr>
        <w:tabs>
          <w:tab w:val="right" w:leader="dot" w:pos="9360"/>
        </w:tabs>
        <w:spacing w:after="0" w:line="480" w:lineRule="auto"/>
        <w:rPr>
          <w:rFonts w:ascii="Times New Roman" w:hAnsi="Times New Roman"/>
          <w:sz w:val="24"/>
          <w:szCs w:val="24"/>
        </w:rPr>
      </w:pPr>
      <w:r w:rsidRPr="00EB38FF">
        <w:rPr>
          <w:rFonts w:ascii="Times New Roman" w:hAnsi="Times New Roman"/>
          <w:sz w:val="24"/>
          <w:szCs w:val="24"/>
        </w:rPr>
        <w:t xml:space="preserve">AUDIT </w:t>
      </w:r>
      <w:r w:rsidR="00C11C69" w:rsidRPr="00EB38FF">
        <w:rPr>
          <w:rFonts w:ascii="Times New Roman" w:hAnsi="Times New Roman"/>
          <w:sz w:val="24"/>
          <w:szCs w:val="24"/>
        </w:rPr>
        <w:t>S</w:t>
      </w:r>
      <w:r w:rsidR="00A52AB8" w:rsidRPr="00EB38FF">
        <w:rPr>
          <w:rFonts w:ascii="Times New Roman" w:hAnsi="Times New Roman"/>
          <w:sz w:val="24"/>
          <w:szCs w:val="24"/>
        </w:rPr>
        <w:t xml:space="preserve">core </w:t>
      </w:r>
      <w:r w:rsidRPr="00EB38FF">
        <w:rPr>
          <w:rFonts w:ascii="Times New Roman" w:hAnsi="Times New Roman"/>
          <w:sz w:val="24"/>
          <w:szCs w:val="24"/>
        </w:rPr>
        <w:t xml:space="preserve">and </w:t>
      </w:r>
      <w:r w:rsidR="00C11C69" w:rsidRPr="00EB38FF">
        <w:rPr>
          <w:rFonts w:ascii="Times New Roman" w:hAnsi="Times New Roman"/>
          <w:sz w:val="24"/>
          <w:szCs w:val="24"/>
        </w:rPr>
        <w:t>Z</w:t>
      </w:r>
      <w:r w:rsidRPr="00EB38FF">
        <w:rPr>
          <w:rFonts w:ascii="Times New Roman" w:hAnsi="Times New Roman"/>
          <w:sz w:val="24"/>
          <w:szCs w:val="24"/>
        </w:rPr>
        <w:t xml:space="preserve">one </w:t>
      </w:r>
      <w:r w:rsidR="00C11C69" w:rsidRPr="00EB38FF">
        <w:rPr>
          <w:rFonts w:ascii="Times New Roman" w:hAnsi="Times New Roman"/>
          <w:sz w:val="24"/>
          <w:szCs w:val="24"/>
        </w:rPr>
        <w:t>R</w:t>
      </w:r>
      <w:r w:rsidR="00A52AB8" w:rsidRPr="00EB38FF">
        <w:rPr>
          <w:rFonts w:ascii="Times New Roman" w:hAnsi="Times New Roman"/>
          <w:sz w:val="24"/>
          <w:szCs w:val="24"/>
        </w:rPr>
        <w:t>ecorded in EMR</w:t>
      </w:r>
      <w:r w:rsidR="00A52AB8" w:rsidRPr="00EB38FF">
        <w:rPr>
          <w:rFonts w:ascii="Times New Roman" w:hAnsi="Times New Roman"/>
          <w:sz w:val="24"/>
          <w:szCs w:val="24"/>
        </w:rPr>
        <w:tab/>
        <w:t>3</w:t>
      </w:r>
      <w:r w:rsidR="00AA1789">
        <w:rPr>
          <w:rFonts w:ascii="Times New Roman" w:hAnsi="Times New Roman"/>
          <w:sz w:val="24"/>
          <w:szCs w:val="24"/>
        </w:rPr>
        <w:t>3</w:t>
      </w:r>
    </w:p>
    <w:p w14:paraId="16631239" w14:textId="6242F0A2" w:rsidR="00A52AB8" w:rsidRPr="00EB38FF" w:rsidRDefault="009469F2" w:rsidP="00A52AB8">
      <w:pPr>
        <w:pStyle w:val="ListParagraph"/>
        <w:numPr>
          <w:ilvl w:val="0"/>
          <w:numId w:val="2"/>
        </w:numPr>
        <w:tabs>
          <w:tab w:val="right" w:leader="dot" w:pos="9360"/>
        </w:tabs>
        <w:spacing w:after="0" w:line="480" w:lineRule="auto"/>
        <w:rPr>
          <w:rFonts w:ascii="Times New Roman" w:hAnsi="Times New Roman"/>
          <w:sz w:val="24"/>
          <w:szCs w:val="24"/>
        </w:rPr>
      </w:pPr>
      <w:proofErr w:type="spellStart"/>
      <w:r w:rsidRPr="00EB38FF">
        <w:rPr>
          <w:rFonts w:ascii="Times New Roman" w:hAnsi="Times New Roman"/>
          <w:sz w:val="24"/>
          <w:szCs w:val="24"/>
        </w:rPr>
        <w:t>Superbill</w:t>
      </w:r>
      <w:proofErr w:type="spellEnd"/>
      <w:r w:rsidRPr="00EB38FF">
        <w:rPr>
          <w:rFonts w:ascii="Times New Roman" w:hAnsi="Times New Roman"/>
          <w:sz w:val="24"/>
          <w:szCs w:val="24"/>
        </w:rPr>
        <w:t xml:space="preserve"> </w:t>
      </w:r>
      <w:r w:rsidR="00C11C69" w:rsidRPr="00EB38FF">
        <w:rPr>
          <w:rFonts w:ascii="Times New Roman" w:hAnsi="Times New Roman"/>
          <w:sz w:val="24"/>
          <w:szCs w:val="24"/>
        </w:rPr>
        <w:t>M</w:t>
      </w:r>
      <w:r w:rsidR="00A52AB8" w:rsidRPr="00EB38FF">
        <w:rPr>
          <w:rFonts w:ascii="Times New Roman" w:hAnsi="Times New Roman"/>
          <w:sz w:val="24"/>
          <w:szCs w:val="24"/>
        </w:rPr>
        <w:t xml:space="preserve">arked </w:t>
      </w:r>
      <w:r w:rsidR="00C11C69" w:rsidRPr="00EB38FF">
        <w:rPr>
          <w:rFonts w:ascii="Times New Roman" w:hAnsi="Times New Roman"/>
          <w:sz w:val="24"/>
          <w:szCs w:val="24"/>
        </w:rPr>
        <w:t>C</w:t>
      </w:r>
      <w:r w:rsidR="00A52AB8" w:rsidRPr="00EB38FF">
        <w:rPr>
          <w:rFonts w:ascii="Times New Roman" w:hAnsi="Times New Roman"/>
          <w:sz w:val="24"/>
          <w:szCs w:val="24"/>
        </w:rPr>
        <w:t>orrectly</w:t>
      </w:r>
      <w:r w:rsidRPr="00EB38FF">
        <w:rPr>
          <w:rFonts w:ascii="Times New Roman" w:hAnsi="Times New Roman"/>
          <w:sz w:val="24"/>
          <w:szCs w:val="24"/>
        </w:rPr>
        <w:t xml:space="preserve"> for </w:t>
      </w:r>
      <w:r w:rsidR="00C11C69" w:rsidRPr="00EB38FF">
        <w:rPr>
          <w:rFonts w:ascii="Times New Roman" w:hAnsi="Times New Roman"/>
          <w:sz w:val="24"/>
          <w:szCs w:val="24"/>
        </w:rPr>
        <w:t>N</w:t>
      </w:r>
      <w:r w:rsidRPr="00EB38FF">
        <w:rPr>
          <w:rFonts w:ascii="Times New Roman" w:hAnsi="Times New Roman"/>
          <w:sz w:val="24"/>
          <w:szCs w:val="24"/>
        </w:rPr>
        <w:t xml:space="preserve">egative </w:t>
      </w:r>
      <w:r w:rsidR="00C11C69" w:rsidRPr="00EB38FF">
        <w:rPr>
          <w:rFonts w:ascii="Times New Roman" w:hAnsi="Times New Roman"/>
          <w:sz w:val="24"/>
          <w:szCs w:val="24"/>
        </w:rPr>
        <w:t>S</w:t>
      </w:r>
      <w:r w:rsidRPr="00EB38FF">
        <w:rPr>
          <w:rFonts w:ascii="Times New Roman" w:hAnsi="Times New Roman"/>
          <w:sz w:val="24"/>
          <w:szCs w:val="24"/>
        </w:rPr>
        <w:t>creens</w:t>
      </w:r>
      <w:r w:rsidR="00A52AB8" w:rsidRPr="00EB38FF">
        <w:rPr>
          <w:rFonts w:ascii="Times New Roman" w:hAnsi="Times New Roman"/>
          <w:sz w:val="24"/>
          <w:szCs w:val="24"/>
        </w:rPr>
        <w:tab/>
        <w:t>3</w:t>
      </w:r>
      <w:r w:rsidR="00AA1789">
        <w:rPr>
          <w:rFonts w:ascii="Times New Roman" w:hAnsi="Times New Roman"/>
          <w:sz w:val="24"/>
          <w:szCs w:val="24"/>
        </w:rPr>
        <w:t>3</w:t>
      </w:r>
      <w:bookmarkStart w:id="3" w:name="_GoBack"/>
      <w:bookmarkEnd w:id="3"/>
    </w:p>
    <w:p w14:paraId="71BED2E5" w14:textId="77777777" w:rsidR="00A52AB8" w:rsidRPr="00EB38FF" w:rsidRDefault="00A52AB8" w:rsidP="00A52AB8">
      <w:pPr>
        <w:rPr>
          <w:rFonts w:ascii="Times New Roman" w:hAnsi="Times New Roman"/>
          <w:sz w:val="24"/>
          <w:szCs w:val="24"/>
        </w:rPr>
      </w:pPr>
      <w:r w:rsidRPr="00EB38FF">
        <w:rPr>
          <w:rFonts w:ascii="Times New Roman" w:hAnsi="Times New Roman"/>
          <w:sz w:val="24"/>
          <w:szCs w:val="24"/>
        </w:rPr>
        <w:br w:type="page"/>
      </w:r>
    </w:p>
    <w:p w14:paraId="40AD9241" w14:textId="77777777" w:rsidR="00FE14FE" w:rsidRPr="00EB38FF" w:rsidRDefault="00FE14FE" w:rsidP="00700C7D">
      <w:pPr>
        <w:pStyle w:val="APA"/>
        <w:ind w:firstLine="0"/>
        <w:jc w:val="center"/>
        <w:rPr>
          <w:szCs w:val="24"/>
        </w:rPr>
      </w:pPr>
      <w:r w:rsidRPr="00EB38FF">
        <w:rPr>
          <w:szCs w:val="24"/>
        </w:rPr>
        <w:lastRenderedPageBreak/>
        <w:t>Abstract</w:t>
      </w:r>
    </w:p>
    <w:p w14:paraId="5DD09337" w14:textId="1413D2A5" w:rsidR="00FE14FE" w:rsidRPr="00EB38FF" w:rsidRDefault="00FE14FE"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An annual average of 88,000 deaths </w:t>
      </w:r>
      <w:r w:rsidR="00CE0AA2" w:rsidRPr="00EB38FF">
        <w:rPr>
          <w:rFonts w:ascii="Times New Roman" w:hAnsi="Times New Roman"/>
          <w:sz w:val="24"/>
          <w:szCs w:val="24"/>
        </w:rPr>
        <w:t xml:space="preserve">in the United States </w:t>
      </w:r>
      <w:r w:rsidRPr="00EB38FF">
        <w:rPr>
          <w:rFonts w:ascii="Times New Roman" w:hAnsi="Times New Roman"/>
          <w:sz w:val="24"/>
          <w:szCs w:val="24"/>
        </w:rPr>
        <w:t>from 20</w:t>
      </w:r>
      <w:r w:rsidR="006E0BAD" w:rsidRPr="00EB38FF">
        <w:rPr>
          <w:rFonts w:ascii="Times New Roman" w:hAnsi="Times New Roman"/>
          <w:sz w:val="24"/>
          <w:szCs w:val="24"/>
        </w:rPr>
        <w:t>06</w:t>
      </w:r>
      <w:r w:rsidRPr="00EB38FF">
        <w:rPr>
          <w:rFonts w:ascii="Times New Roman" w:hAnsi="Times New Roman"/>
          <w:sz w:val="24"/>
          <w:szCs w:val="24"/>
        </w:rPr>
        <w:t xml:space="preserve"> to 201</w:t>
      </w:r>
      <w:r w:rsidR="006E0BAD" w:rsidRPr="00EB38FF">
        <w:rPr>
          <w:rFonts w:ascii="Times New Roman" w:hAnsi="Times New Roman"/>
          <w:sz w:val="24"/>
          <w:szCs w:val="24"/>
        </w:rPr>
        <w:t>0</w:t>
      </w:r>
      <w:r w:rsidRPr="00EB38FF">
        <w:rPr>
          <w:rFonts w:ascii="Times New Roman" w:hAnsi="Times New Roman"/>
          <w:sz w:val="24"/>
          <w:szCs w:val="24"/>
        </w:rPr>
        <w:t xml:space="preserve"> </w:t>
      </w:r>
      <w:r w:rsidR="000E0931" w:rsidRPr="00EB38FF">
        <w:rPr>
          <w:rFonts w:ascii="Times New Roman" w:hAnsi="Times New Roman"/>
          <w:sz w:val="24"/>
          <w:szCs w:val="24"/>
        </w:rPr>
        <w:t>h</w:t>
      </w:r>
      <w:r w:rsidRPr="00EB38FF">
        <w:rPr>
          <w:rFonts w:ascii="Times New Roman" w:hAnsi="Times New Roman"/>
          <w:sz w:val="24"/>
          <w:szCs w:val="24"/>
        </w:rPr>
        <w:t xml:space="preserve">as </w:t>
      </w:r>
      <w:r w:rsidR="000E0931" w:rsidRPr="00EB38FF">
        <w:rPr>
          <w:rFonts w:ascii="Times New Roman" w:hAnsi="Times New Roman"/>
          <w:sz w:val="24"/>
          <w:szCs w:val="24"/>
        </w:rPr>
        <w:t xml:space="preserve">been </w:t>
      </w:r>
      <w:r w:rsidRPr="00EB38FF">
        <w:rPr>
          <w:rFonts w:ascii="Times New Roman" w:hAnsi="Times New Roman"/>
          <w:sz w:val="24"/>
          <w:szCs w:val="24"/>
        </w:rPr>
        <w:t>attributed to alcohol misuse, defined as risky or heavy alcohol consumption</w:t>
      </w:r>
      <w:r w:rsidR="00914F86" w:rsidRPr="00EB38FF">
        <w:rPr>
          <w:rFonts w:ascii="Times New Roman" w:hAnsi="Times New Roman"/>
          <w:sz w:val="24"/>
          <w:szCs w:val="24"/>
        </w:rPr>
        <w:t>. Heavy</w:t>
      </w:r>
      <w:r w:rsidR="009D3A92" w:rsidRPr="00EB38FF">
        <w:rPr>
          <w:rFonts w:ascii="Times New Roman" w:hAnsi="Times New Roman"/>
          <w:sz w:val="24"/>
          <w:szCs w:val="24"/>
        </w:rPr>
        <w:t xml:space="preserve"> or risky</w:t>
      </w:r>
      <w:r w:rsidR="00914F86" w:rsidRPr="00EB38FF">
        <w:rPr>
          <w:rFonts w:ascii="Times New Roman" w:hAnsi="Times New Roman"/>
          <w:sz w:val="24"/>
          <w:szCs w:val="24"/>
        </w:rPr>
        <w:t xml:space="preserve"> alcohol use for all adults aged 65 and older and for women </w:t>
      </w:r>
      <w:r w:rsidR="00F46ECA" w:rsidRPr="00EB38FF">
        <w:rPr>
          <w:rFonts w:ascii="Times New Roman" w:hAnsi="Times New Roman"/>
          <w:sz w:val="24"/>
          <w:szCs w:val="24"/>
        </w:rPr>
        <w:t xml:space="preserve">aged 18 and older </w:t>
      </w:r>
      <w:r w:rsidR="00914F86" w:rsidRPr="00EB38FF">
        <w:rPr>
          <w:rFonts w:ascii="Times New Roman" w:hAnsi="Times New Roman"/>
          <w:sz w:val="24"/>
          <w:szCs w:val="24"/>
        </w:rPr>
        <w:t xml:space="preserve">is defined as consuming more than </w:t>
      </w:r>
      <w:r w:rsidR="007E20B3" w:rsidRPr="00EB38FF">
        <w:rPr>
          <w:rFonts w:ascii="Times New Roman" w:hAnsi="Times New Roman"/>
          <w:sz w:val="24"/>
          <w:szCs w:val="24"/>
        </w:rPr>
        <w:t>7</w:t>
      </w:r>
      <w:r w:rsidR="00914F86" w:rsidRPr="00EB38FF">
        <w:rPr>
          <w:rFonts w:ascii="Times New Roman" w:hAnsi="Times New Roman"/>
          <w:sz w:val="24"/>
          <w:szCs w:val="24"/>
        </w:rPr>
        <w:t xml:space="preserve"> drinks per week and/or </w:t>
      </w:r>
      <w:r w:rsidR="007E20B3" w:rsidRPr="00EB38FF">
        <w:rPr>
          <w:rFonts w:ascii="Times New Roman" w:hAnsi="Times New Roman"/>
          <w:sz w:val="24"/>
          <w:szCs w:val="24"/>
        </w:rPr>
        <w:t>3</w:t>
      </w:r>
      <w:r w:rsidR="00914F86" w:rsidRPr="00EB38FF">
        <w:rPr>
          <w:rFonts w:ascii="Times New Roman" w:hAnsi="Times New Roman"/>
          <w:sz w:val="24"/>
          <w:szCs w:val="24"/>
        </w:rPr>
        <w:t xml:space="preserve"> drinks per day. F</w:t>
      </w:r>
      <w:r w:rsidRPr="00EB38FF">
        <w:rPr>
          <w:rFonts w:ascii="Times New Roman" w:hAnsi="Times New Roman"/>
          <w:sz w:val="24"/>
          <w:szCs w:val="24"/>
        </w:rPr>
        <w:t xml:space="preserve">or men </w:t>
      </w:r>
      <w:r w:rsidR="00FD757F" w:rsidRPr="00EB38FF">
        <w:rPr>
          <w:rFonts w:ascii="Times New Roman" w:hAnsi="Times New Roman"/>
          <w:sz w:val="24"/>
          <w:szCs w:val="24"/>
        </w:rPr>
        <w:t>aged 18 to</w:t>
      </w:r>
      <w:r w:rsidRPr="00EB38FF">
        <w:rPr>
          <w:rFonts w:ascii="Times New Roman" w:hAnsi="Times New Roman"/>
          <w:sz w:val="24"/>
          <w:szCs w:val="24"/>
        </w:rPr>
        <w:t xml:space="preserve"> 65</w:t>
      </w:r>
      <w:r w:rsidR="00F46ECA" w:rsidRPr="00EB38FF">
        <w:rPr>
          <w:rFonts w:ascii="Times New Roman" w:hAnsi="Times New Roman"/>
          <w:sz w:val="24"/>
          <w:szCs w:val="24"/>
        </w:rPr>
        <w:t xml:space="preserve"> years of age</w:t>
      </w:r>
      <w:r w:rsidR="00914F86" w:rsidRPr="00EB38FF">
        <w:rPr>
          <w:rFonts w:ascii="Times New Roman" w:hAnsi="Times New Roman"/>
          <w:sz w:val="24"/>
          <w:szCs w:val="24"/>
        </w:rPr>
        <w:t>, heavy</w:t>
      </w:r>
      <w:r w:rsidR="009D3A92" w:rsidRPr="00EB38FF">
        <w:rPr>
          <w:rFonts w:ascii="Times New Roman" w:hAnsi="Times New Roman"/>
          <w:sz w:val="24"/>
          <w:szCs w:val="24"/>
        </w:rPr>
        <w:t xml:space="preserve"> or risky</w:t>
      </w:r>
      <w:r w:rsidR="00914F86" w:rsidRPr="00EB38FF">
        <w:rPr>
          <w:rFonts w:ascii="Times New Roman" w:hAnsi="Times New Roman"/>
          <w:sz w:val="24"/>
          <w:szCs w:val="24"/>
        </w:rPr>
        <w:t xml:space="preserve"> alcohol use</w:t>
      </w:r>
      <w:r w:rsidRPr="00EB38FF">
        <w:rPr>
          <w:rFonts w:ascii="Times New Roman" w:hAnsi="Times New Roman"/>
          <w:sz w:val="24"/>
          <w:szCs w:val="24"/>
        </w:rPr>
        <w:t xml:space="preserve"> is defined as consuming more t</w:t>
      </w:r>
      <w:r w:rsidR="007E20B3" w:rsidRPr="00EB38FF">
        <w:rPr>
          <w:rFonts w:ascii="Times New Roman" w:hAnsi="Times New Roman"/>
          <w:sz w:val="24"/>
          <w:szCs w:val="24"/>
        </w:rPr>
        <w:t>han 14 drinks a week and/or 4</w:t>
      </w:r>
      <w:r w:rsidRPr="00EB38FF">
        <w:rPr>
          <w:rFonts w:ascii="Times New Roman" w:hAnsi="Times New Roman"/>
          <w:sz w:val="24"/>
          <w:szCs w:val="24"/>
        </w:rPr>
        <w:t xml:space="preserve"> drinks a day.</w:t>
      </w:r>
      <w:r w:rsidR="00914F86" w:rsidRPr="00EB38FF">
        <w:rPr>
          <w:rFonts w:ascii="Times New Roman" w:hAnsi="Times New Roman"/>
          <w:sz w:val="24"/>
          <w:szCs w:val="24"/>
        </w:rPr>
        <w:t xml:space="preserve"> </w:t>
      </w:r>
      <w:r w:rsidR="009D3A92" w:rsidRPr="00EB38FF">
        <w:rPr>
          <w:rFonts w:ascii="Times New Roman" w:hAnsi="Times New Roman"/>
          <w:sz w:val="24"/>
          <w:szCs w:val="24"/>
        </w:rPr>
        <w:t xml:space="preserve">Chronic </w:t>
      </w:r>
      <w:r w:rsidRPr="00EB38FF">
        <w:rPr>
          <w:rFonts w:ascii="Times New Roman" w:hAnsi="Times New Roman"/>
          <w:sz w:val="24"/>
          <w:szCs w:val="24"/>
        </w:rPr>
        <w:t>alcohol misuse</w:t>
      </w:r>
      <w:r w:rsidR="009D3A92" w:rsidRPr="00EB38FF">
        <w:rPr>
          <w:rFonts w:ascii="Times New Roman" w:hAnsi="Times New Roman"/>
          <w:sz w:val="24"/>
          <w:szCs w:val="24"/>
        </w:rPr>
        <w:t xml:space="preserve"> </w:t>
      </w:r>
      <w:r w:rsidRPr="00EB38FF">
        <w:rPr>
          <w:rFonts w:ascii="Times New Roman" w:hAnsi="Times New Roman"/>
          <w:sz w:val="24"/>
          <w:szCs w:val="24"/>
        </w:rPr>
        <w:t xml:space="preserve">increases the incidence of heart problems, cognitive decline, hypertension, liver problems, and cancer. </w:t>
      </w:r>
      <w:r w:rsidR="003E3611" w:rsidRPr="00EB38FF">
        <w:rPr>
          <w:rFonts w:ascii="Times New Roman" w:hAnsi="Times New Roman"/>
          <w:sz w:val="24"/>
          <w:szCs w:val="24"/>
        </w:rPr>
        <w:t>It is</w:t>
      </w:r>
      <w:r w:rsidR="007A489F" w:rsidRPr="00EB38FF">
        <w:rPr>
          <w:rFonts w:ascii="Times New Roman" w:hAnsi="Times New Roman"/>
          <w:sz w:val="24"/>
          <w:szCs w:val="24"/>
        </w:rPr>
        <w:t xml:space="preserve"> recommended to </w:t>
      </w:r>
      <w:r w:rsidR="00931A16" w:rsidRPr="00EB38FF">
        <w:rPr>
          <w:rFonts w:ascii="Times New Roman" w:hAnsi="Times New Roman"/>
          <w:sz w:val="24"/>
          <w:szCs w:val="24"/>
        </w:rPr>
        <w:t xml:space="preserve">screen </w:t>
      </w:r>
      <w:r w:rsidR="007A489F" w:rsidRPr="00EB38FF">
        <w:rPr>
          <w:rFonts w:ascii="Times New Roman" w:hAnsi="Times New Roman"/>
          <w:sz w:val="24"/>
          <w:szCs w:val="24"/>
        </w:rPr>
        <w:t xml:space="preserve">and treat patients for </w:t>
      </w:r>
      <w:r w:rsidR="00931A16" w:rsidRPr="00EB38FF">
        <w:rPr>
          <w:rFonts w:ascii="Times New Roman" w:hAnsi="Times New Roman"/>
          <w:sz w:val="24"/>
          <w:szCs w:val="24"/>
        </w:rPr>
        <w:t>alcohol misuse in the primary care setting. Th</w:t>
      </w:r>
      <w:r w:rsidR="007A489F" w:rsidRPr="00EB38FF">
        <w:rPr>
          <w:rFonts w:ascii="Times New Roman" w:hAnsi="Times New Roman"/>
          <w:sz w:val="24"/>
          <w:szCs w:val="24"/>
        </w:rPr>
        <w:t xml:space="preserve">e </w:t>
      </w:r>
      <w:r w:rsidR="00931A16" w:rsidRPr="00EB38FF">
        <w:rPr>
          <w:rFonts w:ascii="Times New Roman" w:hAnsi="Times New Roman"/>
          <w:sz w:val="24"/>
          <w:szCs w:val="24"/>
        </w:rPr>
        <w:t xml:space="preserve">purpose of this project was to increase alcohol misuse screening and intervention for adults aged 18 years and older in an internal medicine practice. </w:t>
      </w:r>
      <w:r w:rsidRPr="00EB38FF">
        <w:rPr>
          <w:rFonts w:ascii="Times New Roman" w:hAnsi="Times New Roman"/>
          <w:sz w:val="24"/>
          <w:szCs w:val="24"/>
        </w:rPr>
        <w:t>A screening and treatment protocol was established to align with the U</w:t>
      </w:r>
      <w:r w:rsidR="00CE0AA2" w:rsidRPr="00EB38FF">
        <w:rPr>
          <w:rFonts w:ascii="Times New Roman" w:hAnsi="Times New Roman"/>
          <w:sz w:val="24"/>
          <w:szCs w:val="24"/>
        </w:rPr>
        <w:t xml:space="preserve">nited </w:t>
      </w:r>
      <w:r w:rsidRPr="00EB38FF">
        <w:rPr>
          <w:rFonts w:ascii="Times New Roman" w:hAnsi="Times New Roman"/>
          <w:sz w:val="24"/>
          <w:szCs w:val="24"/>
        </w:rPr>
        <w:t>S</w:t>
      </w:r>
      <w:r w:rsidR="00CE0AA2" w:rsidRPr="00EB38FF">
        <w:rPr>
          <w:rFonts w:ascii="Times New Roman" w:hAnsi="Times New Roman"/>
          <w:sz w:val="24"/>
          <w:szCs w:val="24"/>
        </w:rPr>
        <w:t>tates</w:t>
      </w:r>
      <w:r w:rsidRPr="00EB38FF">
        <w:rPr>
          <w:rFonts w:ascii="Times New Roman" w:hAnsi="Times New Roman"/>
          <w:sz w:val="24"/>
          <w:szCs w:val="24"/>
        </w:rPr>
        <w:t xml:space="preserve"> </w:t>
      </w:r>
      <w:r w:rsidR="00107EB3" w:rsidRPr="00EB38FF">
        <w:rPr>
          <w:rFonts w:ascii="Times New Roman" w:hAnsi="Times New Roman"/>
          <w:sz w:val="24"/>
          <w:szCs w:val="24"/>
        </w:rPr>
        <w:t>Preventive</w:t>
      </w:r>
      <w:r w:rsidRPr="00EB38FF">
        <w:rPr>
          <w:rFonts w:ascii="Times New Roman" w:hAnsi="Times New Roman"/>
          <w:sz w:val="24"/>
          <w:szCs w:val="24"/>
        </w:rPr>
        <w:t xml:space="preserve"> Services Task Force clinical recommendation guidelines. </w:t>
      </w:r>
      <w:r w:rsidR="009D3A92" w:rsidRPr="00EB38FF">
        <w:rPr>
          <w:rFonts w:ascii="Times New Roman" w:hAnsi="Times New Roman"/>
          <w:sz w:val="24"/>
          <w:szCs w:val="24"/>
        </w:rPr>
        <w:t>This protocol consisted of screening</w:t>
      </w:r>
      <w:r w:rsidR="00F46ECA" w:rsidRPr="00EB38FF">
        <w:rPr>
          <w:rFonts w:ascii="Times New Roman" w:hAnsi="Times New Roman"/>
          <w:sz w:val="24"/>
          <w:szCs w:val="24"/>
        </w:rPr>
        <w:t xml:space="preserve"> using the Alcohol Use Disorders Identification Test</w:t>
      </w:r>
      <w:r w:rsidR="009D3A92" w:rsidRPr="00EB38FF">
        <w:rPr>
          <w:rFonts w:ascii="Times New Roman" w:hAnsi="Times New Roman"/>
          <w:sz w:val="24"/>
          <w:szCs w:val="24"/>
        </w:rPr>
        <w:t>, brief intervention, and referral to treatmen</w:t>
      </w:r>
      <w:r w:rsidR="00F46ECA" w:rsidRPr="00EB38FF">
        <w:rPr>
          <w:rFonts w:ascii="Times New Roman" w:hAnsi="Times New Roman"/>
          <w:sz w:val="24"/>
          <w:szCs w:val="24"/>
        </w:rPr>
        <w:t>t.</w:t>
      </w:r>
      <w:r w:rsidR="009D3A92" w:rsidRPr="00EB38FF">
        <w:rPr>
          <w:rFonts w:ascii="Times New Roman" w:hAnsi="Times New Roman"/>
          <w:sz w:val="24"/>
          <w:szCs w:val="24"/>
        </w:rPr>
        <w:t xml:space="preserve"> </w:t>
      </w:r>
      <w:r w:rsidR="00F46ECA" w:rsidRPr="00EB38FF">
        <w:rPr>
          <w:rFonts w:ascii="Times New Roman" w:hAnsi="Times New Roman"/>
          <w:sz w:val="24"/>
          <w:szCs w:val="24"/>
        </w:rPr>
        <w:t>During</w:t>
      </w:r>
      <w:r w:rsidRPr="00EB38FF">
        <w:rPr>
          <w:rFonts w:ascii="Times New Roman" w:hAnsi="Times New Roman"/>
          <w:sz w:val="24"/>
          <w:szCs w:val="24"/>
        </w:rPr>
        <w:t xml:space="preserve"> project implementation, 420 patients were screened and of those screened, 18 patients (4.3%) were positive for alcohol misuse. Of those that screened positive, </w:t>
      </w:r>
      <w:r w:rsidR="007E20B3" w:rsidRPr="00EB38FF">
        <w:rPr>
          <w:rFonts w:ascii="Times New Roman" w:hAnsi="Times New Roman"/>
          <w:sz w:val="24"/>
          <w:szCs w:val="24"/>
        </w:rPr>
        <w:t>9</w:t>
      </w:r>
      <w:r w:rsidRPr="00EB38FF">
        <w:rPr>
          <w:rFonts w:ascii="Times New Roman" w:hAnsi="Times New Roman"/>
          <w:sz w:val="24"/>
          <w:szCs w:val="24"/>
        </w:rPr>
        <w:t xml:space="preserve"> patients (50%) received brief intervention</w:t>
      </w:r>
      <w:r w:rsidR="00B969AA" w:rsidRPr="00EB38FF">
        <w:rPr>
          <w:rFonts w:ascii="Times New Roman" w:hAnsi="Times New Roman"/>
          <w:sz w:val="24"/>
          <w:szCs w:val="24"/>
        </w:rPr>
        <w:t xml:space="preserve"> and verbal education</w:t>
      </w:r>
      <w:r w:rsidRPr="00EB38FF">
        <w:rPr>
          <w:rFonts w:ascii="Times New Roman" w:hAnsi="Times New Roman"/>
          <w:sz w:val="24"/>
          <w:szCs w:val="24"/>
        </w:rPr>
        <w:t xml:space="preserve"> in which </w:t>
      </w:r>
      <w:r w:rsidR="007E20B3" w:rsidRPr="00EB38FF">
        <w:rPr>
          <w:rFonts w:ascii="Times New Roman" w:hAnsi="Times New Roman"/>
          <w:sz w:val="24"/>
          <w:szCs w:val="24"/>
        </w:rPr>
        <w:t>3</w:t>
      </w:r>
      <w:r w:rsidRPr="00EB38FF">
        <w:rPr>
          <w:rFonts w:ascii="Times New Roman" w:hAnsi="Times New Roman"/>
          <w:sz w:val="24"/>
          <w:szCs w:val="24"/>
        </w:rPr>
        <w:t xml:space="preserve"> patients (33.3%) received educational handouts. Two patients </w:t>
      </w:r>
      <w:r w:rsidR="009D3A92" w:rsidRPr="00EB38FF">
        <w:rPr>
          <w:rFonts w:ascii="Times New Roman" w:hAnsi="Times New Roman"/>
          <w:sz w:val="24"/>
          <w:szCs w:val="24"/>
        </w:rPr>
        <w:t>were considered severe risk</w:t>
      </w:r>
      <w:r w:rsidR="00B969AA" w:rsidRPr="00EB38FF">
        <w:rPr>
          <w:rFonts w:ascii="Times New Roman" w:hAnsi="Times New Roman"/>
          <w:sz w:val="24"/>
          <w:szCs w:val="24"/>
        </w:rPr>
        <w:t xml:space="preserve"> and both</w:t>
      </w:r>
      <w:r w:rsidR="00914F86" w:rsidRPr="00EB38FF">
        <w:rPr>
          <w:rFonts w:ascii="Times New Roman" w:hAnsi="Times New Roman"/>
          <w:sz w:val="24"/>
          <w:szCs w:val="24"/>
        </w:rPr>
        <w:t xml:space="preserve"> </w:t>
      </w:r>
      <w:r w:rsidRPr="00EB38FF">
        <w:rPr>
          <w:rFonts w:ascii="Times New Roman" w:hAnsi="Times New Roman"/>
          <w:sz w:val="24"/>
          <w:szCs w:val="24"/>
        </w:rPr>
        <w:t>received brief intervention, refused the recommended referrals for psychiatric care</w:t>
      </w:r>
      <w:r w:rsidR="009D3A92" w:rsidRPr="00EB38FF">
        <w:rPr>
          <w:rFonts w:ascii="Times New Roman" w:hAnsi="Times New Roman"/>
          <w:sz w:val="24"/>
          <w:szCs w:val="24"/>
        </w:rPr>
        <w:t xml:space="preserve">, and </w:t>
      </w:r>
      <w:r w:rsidR="00914F86" w:rsidRPr="00EB38FF">
        <w:rPr>
          <w:rFonts w:ascii="Times New Roman" w:hAnsi="Times New Roman"/>
          <w:sz w:val="24"/>
          <w:szCs w:val="24"/>
        </w:rPr>
        <w:t xml:space="preserve">considered </w:t>
      </w:r>
      <w:r w:rsidRPr="00EB38FF">
        <w:rPr>
          <w:rFonts w:ascii="Times New Roman" w:hAnsi="Times New Roman"/>
          <w:sz w:val="24"/>
          <w:szCs w:val="24"/>
        </w:rPr>
        <w:t>follow-up treatment</w:t>
      </w:r>
      <w:r w:rsidR="00304300" w:rsidRPr="00EB38FF">
        <w:rPr>
          <w:rFonts w:ascii="Times New Roman" w:hAnsi="Times New Roman"/>
          <w:sz w:val="24"/>
          <w:szCs w:val="24"/>
        </w:rPr>
        <w:t>s</w:t>
      </w:r>
      <w:r w:rsidRPr="00EB38FF">
        <w:rPr>
          <w:rFonts w:ascii="Times New Roman" w:hAnsi="Times New Roman"/>
          <w:sz w:val="24"/>
          <w:szCs w:val="24"/>
        </w:rPr>
        <w:t xml:space="preserve"> with the primary care physician. </w:t>
      </w:r>
      <w:r w:rsidR="00304300" w:rsidRPr="00EB38FF">
        <w:rPr>
          <w:rFonts w:ascii="Times New Roman" w:hAnsi="Times New Roman"/>
          <w:sz w:val="24"/>
          <w:szCs w:val="24"/>
        </w:rPr>
        <w:t xml:space="preserve">This project </w:t>
      </w:r>
      <w:r w:rsidR="00F46ECA" w:rsidRPr="00EB38FF">
        <w:rPr>
          <w:rFonts w:ascii="Times New Roman" w:hAnsi="Times New Roman"/>
          <w:sz w:val="24"/>
          <w:szCs w:val="24"/>
        </w:rPr>
        <w:t xml:space="preserve">demonstrates </w:t>
      </w:r>
      <w:r w:rsidR="00304300" w:rsidRPr="00EB38FF">
        <w:rPr>
          <w:rFonts w:ascii="Times New Roman" w:hAnsi="Times New Roman"/>
          <w:sz w:val="24"/>
          <w:szCs w:val="24"/>
        </w:rPr>
        <w:t xml:space="preserve">that screening for alcohol misuse and </w:t>
      </w:r>
      <w:r w:rsidR="00062150" w:rsidRPr="00EB38FF">
        <w:rPr>
          <w:rFonts w:ascii="Times New Roman" w:hAnsi="Times New Roman"/>
          <w:sz w:val="24"/>
          <w:szCs w:val="24"/>
        </w:rPr>
        <w:t xml:space="preserve">providing </w:t>
      </w:r>
      <w:r w:rsidR="00304300" w:rsidRPr="00EB38FF">
        <w:rPr>
          <w:rFonts w:ascii="Times New Roman" w:hAnsi="Times New Roman"/>
          <w:sz w:val="24"/>
          <w:szCs w:val="24"/>
        </w:rPr>
        <w:t>brief intervention</w:t>
      </w:r>
      <w:r w:rsidRPr="00EB38FF">
        <w:rPr>
          <w:rFonts w:ascii="Times New Roman" w:hAnsi="Times New Roman"/>
          <w:sz w:val="24"/>
          <w:szCs w:val="24"/>
        </w:rPr>
        <w:t xml:space="preserve"> is</w:t>
      </w:r>
      <w:r w:rsidR="00304300" w:rsidRPr="00EB38FF">
        <w:rPr>
          <w:rFonts w:ascii="Times New Roman" w:hAnsi="Times New Roman"/>
          <w:sz w:val="24"/>
          <w:szCs w:val="24"/>
        </w:rPr>
        <w:t xml:space="preserve"> </w:t>
      </w:r>
      <w:r w:rsidRPr="00EB38FF">
        <w:rPr>
          <w:rFonts w:ascii="Times New Roman" w:hAnsi="Times New Roman"/>
          <w:sz w:val="24"/>
          <w:szCs w:val="24"/>
        </w:rPr>
        <w:t>feasible to implement</w:t>
      </w:r>
      <w:r w:rsidR="00FD757F" w:rsidRPr="00EB38FF">
        <w:rPr>
          <w:rFonts w:ascii="Times New Roman" w:hAnsi="Times New Roman"/>
          <w:sz w:val="24"/>
          <w:szCs w:val="24"/>
        </w:rPr>
        <w:t xml:space="preserve"> </w:t>
      </w:r>
      <w:r w:rsidRPr="00EB38FF">
        <w:rPr>
          <w:rFonts w:ascii="Times New Roman" w:hAnsi="Times New Roman"/>
          <w:sz w:val="24"/>
          <w:szCs w:val="24"/>
        </w:rPr>
        <w:t>in the primary care setting</w:t>
      </w:r>
      <w:r w:rsidR="003C0AEE" w:rsidRPr="00EB38FF">
        <w:rPr>
          <w:rFonts w:ascii="Times New Roman" w:hAnsi="Times New Roman"/>
          <w:sz w:val="24"/>
          <w:szCs w:val="24"/>
        </w:rPr>
        <w:t>.</w:t>
      </w:r>
      <w:r w:rsidR="0088546A" w:rsidRPr="00EB38FF">
        <w:rPr>
          <w:rFonts w:ascii="Times New Roman" w:hAnsi="Times New Roman"/>
          <w:sz w:val="24"/>
          <w:szCs w:val="24"/>
        </w:rPr>
        <w:t xml:space="preserve"> </w:t>
      </w:r>
      <w:r w:rsidR="003C0AEE" w:rsidRPr="00EB38FF">
        <w:rPr>
          <w:rFonts w:ascii="Times New Roman" w:hAnsi="Times New Roman"/>
          <w:sz w:val="24"/>
          <w:szCs w:val="24"/>
        </w:rPr>
        <w:t>A</w:t>
      </w:r>
      <w:r w:rsidR="0088546A" w:rsidRPr="00EB38FF">
        <w:rPr>
          <w:rFonts w:ascii="Times New Roman" w:hAnsi="Times New Roman"/>
          <w:sz w:val="24"/>
          <w:szCs w:val="24"/>
        </w:rPr>
        <w:t>lcohol misuse</w:t>
      </w:r>
      <w:r w:rsidR="003C0AEE" w:rsidRPr="00EB38FF">
        <w:rPr>
          <w:rFonts w:ascii="Times New Roman" w:hAnsi="Times New Roman"/>
          <w:sz w:val="24"/>
          <w:szCs w:val="24"/>
        </w:rPr>
        <w:t xml:space="preserve"> awareness </w:t>
      </w:r>
      <w:r w:rsidR="00A213E5" w:rsidRPr="00EB38FF">
        <w:rPr>
          <w:rFonts w:ascii="Times New Roman" w:hAnsi="Times New Roman"/>
          <w:sz w:val="24"/>
          <w:szCs w:val="24"/>
        </w:rPr>
        <w:t xml:space="preserve">allows </w:t>
      </w:r>
      <w:r w:rsidR="003C0AEE" w:rsidRPr="00EB38FF">
        <w:rPr>
          <w:rFonts w:ascii="Times New Roman" w:hAnsi="Times New Roman"/>
          <w:sz w:val="24"/>
          <w:szCs w:val="24"/>
        </w:rPr>
        <w:t xml:space="preserve">primary care providers to empower patients with the </w:t>
      </w:r>
      <w:r w:rsidR="00A213E5" w:rsidRPr="00EB38FF">
        <w:rPr>
          <w:rFonts w:ascii="Times New Roman" w:hAnsi="Times New Roman"/>
          <w:sz w:val="24"/>
          <w:szCs w:val="24"/>
        </w:rPr>
        <w:t>right</w:t>
      </w:r>
      <w:r w:rsidR="003C0AEE" w:rsidRPr="00EB38FF">
        <w:rPr>
          <w:rFonts w:ascii="Times New Roman" w:hAnsi="Times New Roman"/>
          <w:sz w:val="24"/>
          <w:szCs w:val="24"/>
        </w:rPr>
        <w:t xml:space="preserve"> tools to make informed </w:t>
      </w:r>
      <w:r w:rsidR="00A213E5" w:rsidRPr="00EB38FF">
        <w:rPr>
          <w:rFonts w:ascii="Times New Roman" w:hAnsi="Times New Roman"/>
          <w:sz w:val="24"/>
          <w:szCs w:val="24"/>
        </w:rPr>
        <w:t>decisions to their health</w:t>
      </w:r>
      <w:r w:rsidRPr="00EB38FF">
        <w:rPr>
          <w:rFonts w:ascii="Times New Roman" w:hAnsi="Times New Roman"/>
          <w:sz w:val="24"/>
          <w:szCs w:val="24"/>
        </w:rPr>
        <w:t>.</w:t>
      </w:r>
    </w:p>
    <w:p w14:paraId="25AC8963" w14:textId="6E4214D6" w:rsidR="00944F80" w:rsidRPr="00EB38FF" w:rsidRDefault="00186B44" w:rsidP="00F8301B">
      <w:pPr>
        <w:spacing w:after="0" w:line="480" w:lineRule="auto"/>
        <w:ind w:firstLine="720"/>
        <w:contextualSpacing/>
        <w:rPr>
          <w:rFonts w:ascii="Times New Roman" w:hAnsi="Times New Roman"/>
          <w:i/>
          <w:sz w:val="24"/>
          <w:szCs w:val="24"/>
        </w:rPr>
      </w:pPr>
      <w:r w:rsidRPr="00EB38FF">
        <w:rPr>
          <w:rFonts w:ascii="Times New Roman" w:hAnsi="Times New Roman"/>
          <w:i/>
          <w:sz w:val="24"/>
          <w:szCs w:val="24"/>
        </w:rPr>
        <w:t>Key</w:t>
      </w:r>
      <w:r w:rsidR="00FE14FE" w:rsidRPr="00EB38FF">
        <w:rPr>
          <w:rFonts w:ascii="Times New Roman" w:hAnsi="Times New Roman"/>
          <w:i/>
          <w:sz w:val="24"/>
          <w:szCs w:val="24"/>
        </w:rPr>
        <w:t xml:space="preserve">words: </w:t>
      </w:r>
      <w:r w:rsidR="00FE14FE" w:rsidRPr="00EB38FF">
        <w:rPr>
          <w:rFonts w:ascii="Times New Roman" w:hAnsi="Times New Roman"/>
          <w:sz w:val="24"/>
          <w:szCs w:val="24"/>
        </w:rPr>
        <w:t>alcohol misuse, primary care, AUDIT, SBIRT, internal medicine</w:t>
      </w:r>
      <w:r w:rsidR="00944F80" w:rsidRPr="00EB38FF">
        <w:rPr>
          <w:rFonts w:ascii="Times New Roman" w:hAnsi="Times New Roman"/>
          <w:i/>
          <w:sz w:val="24"/>
          <w:szCs w:val="24"/>
        </w:rPr>
        <w:br w:type="page"/>
      </w:r>
    </w:p>
    <w:p w14:paraId="671F5DB9" w14:textId="5784B671" w:rsidR="00E45F52" w:rsidRPr="00EB38FF" w:rsidRDefault="00E45F52" w:rsidP="00E45F52">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lastRenderedPageBreak/>
        <w:t xml:space="preserve">Alcohol consumption is a modifiable risk factor that contributes to a myriad of chronic health conditions and is responsible for </w:t>
      </w:r>
      <w:r w:rsidR="00DB13EF" w:rsidRPr="00EB38FF">
        <w:rPr>
          <w:rFonts w:ascii="Times New Roman" w:hAnsi="Times New Roman"/>
          <w:sz w:val="24"/>
          <w:szCs w:val="24"/>
        </w:rPr>
        <w:t xml:space="preserve">United States economic losses of </w:t>
      </w:r>
      <w:r w:rsidRPr="00EB38FF">
        <w:rPr>
          <w:rFonts w:ascii="Times New Roman" w:hAnsi="Times New Roman"/>
          <w:sz w:val="24"/>
          <w:szCs w:val="24"/>
        </w:rPr>
        <w:t>$249 billion</w:t>
      </w:r>
      <w:r w:rsidR="00DB13EF" w:rsidRPr="00EB38FF">
        <w:rPr>
          <w:rFonts w:ascii="Times New Roman" w:hAnsi="Times New Roman"/>
          <w:sz w:val="24"/>
          <w:szCs w:val="24"/>
        </w:rPr>
        <w:t xml:space="preserve"> </w:t>
      </w:r>
      <w:r w:rsidRPr="00EB38FF">
        <w:rPr>
          <w:rFonts w:ascii="Times New Roman" w:hAnsi="Times New Roman"/>
          <w:sz w:val="24"/>
          <w:szCs w:val="24"/>
        </w:rPr>
        <w:t>(</w:t>
      </w:r>
      <w:r w:rsidRPr="00EB38FF">
        <w:rPr>
          <w:rFonts w:ascii="Times New Roman" w:hAnsi="Times New Roman"/>
          <w:i/>
          <w:sz w:val="24"/>
          <w:szCs w:val="24"/>
        </w:rPr>
        <w:t>Centers for Disease Control and Prevention</w:t>
      </w:r>
      <w:r w:rsidRPr="00EB38FF">
        <w:rPr>
          <w:rFonts w:ascii="Times New Roman" w:hAnsi="Times New Roman"/>
          <w:sz w:val="24"/>
          <w:szCs w:val="24"/>
        </w:rPr>
        <w:t xml:space="preserve"> [CDC], 201</w:t>
      </w:r>
      <w:r w:rsidR="00911A21" w:rsidRPr="00EB38FF">
        <w:rPr>
          <w:rFonts w:ascii="Times New Roman" w:hAnsi="Times New Roman"/>
          <w:sz w:val="24"/>
          <w:szCs w:val="24"/>
        </w:rPr>
        <w:t>8</w:t>
      </w:r>
      <w:r w:rsidR="003C0AEE" w:rsidRPr="00EB38FF">
        <w:rPr>
          <w:rFonts w:ascii="Times New Roman" w:hAnsi="Times New Roman"/>
          <w:sz w:val="24"/>
          <w:szCs w:val="24"/>
        </w:rPr>
        <w:t>a</w:t>
      </w:r>
      <w:r w:rsidRPr="00EB38FF">
        <w:rPr>
          <w:rFonts w:ascii="Times New Roman" w:hAnsi="Times New Roman"/>
          <w:sz w:val="24"/>
          <w:szCs w:val="24"/>
        </w:rPr>
        <w:t xml:space="preserve">). Alcohol misuse is defined as a range of unsafe alcohol use behaviors including alcohol abuse, alcohol dependence, and hazardous or risky use (Moyer &amp; </w:t>
      </w:r>
      <w:r w:rsidRPr="00EB38FF">
        <w:rPr>
          <w:rFonts w:ascii="Times New Roman" w:hAnsi="Times New Roman"/>
          <w:i/>
          <w:sz w:val="24"/>
          <w:szCs w:val="24"/>
        </w:rPr>
        <w:t>U</w:t>
      </w:r>
      <w:r w:rsidR="00CE0AA2" w:rsidRPr="00EB38FF">
        <w:rPr>
          <w:rFonts w:ascii="Times New Roman" w:hAnsi="Times New Roman"/>
          <w:i/>
          <w:sz w:val="24"/>
          <w:szCs w:val="24"/>
        </w:rPr>
        <w:t>.</w:t>
      </w:r>
      <w:r w:rsidRPr="00EB38FF">
        <w:rPr>
          <w:rFonts w:ascii="Times New Roman" w:hAnsi="Times New Roman"/>
          <w:i/>
          <w:sz w:val="24"/>
          <w:szCs w:val="24"/>
        </w:rPr>
        <w:t>S</w:t>
      </w:r>
      <w:r w:rsidR="00CE0AA2" w:rsidRPr="00EB38FF">
        <w:rPr>
          <w:rFonts w:ascii="Times New Roman" w:hAnsi="Times New Roman"/>
          <w:i/>
          <w:sz w:val="24"/>
          <w:szCs w:val="24"/>
        </w:rPr>
        <w:t>.</w:t>
      </w:r>
      <w:r w:rsidRPr="00EB38FF">
        <w:rPr>
          <w:rFonts w:ascii="Times New Roman" w:hAnsi="Times New Roman"/>
          <w:i/>
          <w:sz w:val="24"/>
          <w:szCs w:val="24"/>
        </w:rPr>
        <w:t xml:space="preserve"> </w:t>
      </w:r>
      <w:r w:rsidR="00107EB3" w:rsidRPr="00EB38FF">
        <w:rPr>
          <w:rFonts w:ascii="Times New Roman" w:hAnsi="Times New Roman"/>
          <w:i/>
          <w:sz w:val="24"/>
          <w:szCs w:val="24"/>
        </w:rPr>
        <w:t>Preventive</w:t>
      </w:r>
      <w:r w:rsidRPr="00EB38FF">
        <w:rPr>
          <w:rFonts w:ascii="Times New Roman" w:hAnsi="Times New Roman"/>
          <w:i/>
          <w:sz w:val="24"/>
          <w:szCs w:val="24"/>
        </w:rPr>
        <w:t xml:space="preserve"> Services Task Force</w:t>
      </w:r>
      <w:r w:rsidRPr="00EB38FF">
        <w:rPr>
          <w:rFonts w:ascii="Times New Roman" w:hAnsi="Times New Roman"/>
          <w:sz w:val="24"/>
          <w:szCs w:val="24"/>
        </w:rPr>
        <w:t xml:space="preserve"> [USPSTF], 2013). Alcohol misuse increases the risk of chronic problems, such as liver cirrhosis, alcohol dependence syndrome, alcohol abuse, hypertension, and stroke</w:t>
      </w:r>
      <w:r w:rsidR="005B3DC2" w:rsidRPr="00EB38FF">
        <w:rPr>
          <w:rFonts w:ascii="Times New Roman" w:hAnsi="Times New Roman"/>
          <w:sz w:val="24"/>
          <w:szCs w:val="24"/>
        </w:rPr>
        <w:t xml:space="preserve"> </w:t>
      </w:r>
      <w:r w:rsidR="005D4CF7" w:rsidRPr="00EB38FF">
        <w:rPr>
          <w:rFonts w:ascii="Times New Roman" w:hAnsi="Times New Roman"/>
          <w:sz w:val="24"/>
          <w:szCs w:val="24"/>
        </w:rPr>
        <w:t>(</w:t>
      </w:r>
      <w:proofErr w:type="spellStart"/>
      <w:r w:rsidR="00076BAD" w:rsidRPr="00EB38FF">
        <w:rPr>
          <w:rFonts w:ascii="Times New Roman" w:hAnsi="Times New Roman"/>
          <w:sz w:val="24"/>
          <w:szCs w:val="24"/>
        </w:rPr>
        <w:t>Babor</w:t>
      </w:r>
      <w:proofErr w:type="spellEnd"/>
      <w:r w:rsidR="005D4CF7" w:rsidRPr="00EB38FF">
        <w:rPr>
          <w:rFonts w:ascii="Times New Roman" w:hAnsi="Times New Roman"/>
          <w:sz w:val="24"/>
          <w:szCs w:val="24"/>
        </w:rPr>
        <w:t xml:space="preserve">, </w:t>
      </w:r>
      <w:r w:rsidR="00076BAD" w:rsidRPr="00EB38FF">
        <w:rPr>
          <w:rFonts w:ascii="Times New Roman" w:hAnsi="Times New Roman"/>
          <w:sz w:val="24"/>
          <w:szCs w:val="24"/>
        </w:rPr>
        <w:t xml:space="preserve">Higgins-Biddle, Saunders, &amp; </w:t>
      </w:r>
      <w:proofErr w:type="spellStart"/>
      <w:r w:rsidR="00076BAD" w:rsidRPr="00EB38FF">
        <w:rPr>
          <w:rFonts w:ascii="Times New Roman" w:hAnsi="Times New Roman"/>
          <w:sz w:val="24"/>
          <w:szCs w:val="24"/>
        </w:rPr>
        <w:t>Monteiro</w:t>
      </w:r>
      <w:proofErr w:type="spellEnd"/>
      <w:r w:rsidR="00076BAD" w:rsidRPr="00EB38FF">
        <w:rPr>
          <w:rFonts w:ascii="Times New Roman" w:hAnsi="Times New Roman"/>
          <w:sz w:val="24"/>
          <w:szCs w:val="24"/>
        </w:rPr>
        <w:t>, 2001)</w:t>
      </w:r>
      <w:r w:rsidRPr="00EB38FF">
        <w:rPr>
          <w:rFonts w:ascii="Times New Roman" w:hAnsi="Times New Roman"/>
          <w:sz w:val="24"/>
          <w:szCs w:val="24"/>
        </w:rPr>
        <w:t xml:space="preserve">. There is also an increase in </w:t>
      </w:r>
      <w:r w:rsidR="00921D80" w:rsidRPr="00EB38FF">
        <w:rPr>
          <w:rFonts w:ascii="Times New Roman" w:hAnsi="Times New Roman"/>
          <w:sz w:val="24"/>
          <w:szCs w:val="24"/>
        </w:rPr>
        <w:t xml:space="preserve">social </w:t>
      </w:r>
      <w:r w:rsidRPr="00EB38FF">
        <w:rPr>
          <w:rFonts w:ascii="Times New Roman" w:hAnsi="Times New Roman"/>
          <w:sz w:val="24"/>
          <w:szCs w:val="24"/>
        </w:rPr>
        <w:t xml:space="preserve">problems, such as </w:t>
      </w:r>
      <w:r w:rsidR="00911A21" w:rsidRPr="00EB38FF">
        <w:rPr>
          <w:rFonts w:ascii="Times New Roman" w:hAnsi="Times New Roman"/>
          <w:sz w:val="24"/>
          <w:szCs w:val="24"/>
        </w:rPr>
        <w:t xml:space="preserve">healthcare expenses and reduced work productivity (CDC, 2018a), </w:t>
      </w:r>
      <w:r w:rsidRPr="00EB38FF">
        <w:rPr>
          <w:rFonts w:ascii="Times New Roman" w:hAnsi="Times New Roman"/>
          <w:sz w:val="24"/>
          <w:szCs w:val="24"/>
        </w:rPr>
        <w:t xml:space="preserve">motor-vehicle accidents, </w:t>
      </w:r>
      <w:r w:rsidR="005D4CF7" w:rsidRPr="00EB38FF">
        <w:rPr>
          <w:rFonts w:ascii="Times New Roman" w:hAnsi="Times New Roman"/>
          <w:sz w:val="24"/>
          <w:szCs w:val="24"/>
        </w:rPr>
        <w:t xml:space="preserve">fetal </w:t>
      </w:r>
      <w:r w:rsidRPr="00EB38FF">
        <w:rPr>
          <w:rFonts w:ascii="Times New Roman" w:hAnsi="Times New Roman"/>
          <w:sz w:val="24"/>
          <w:szCs w:val="24"/>
        </w:rPr>
        <w:t xml:space="preserve">alcohol </w:t>
      </w:r>
      <w:r w:rsidR="005D4CF7" w:rsidRPr="00EB38FF">
        <w:rPr>
          <w:rFonts w:ascii="Times New Roman" w:hAnsi="Times New Roman"/>
          <w:sz w:val="24"/>
          <w:szCs w:val="24"/>
        </w:rPr>
        <w:t>spectrum disorders,</w:t>
      </w:r>
      <w:r w:rsidRPr="00EB38FF">
        <w:rPr>
          <w:rFonts w:ascii="Times New Roman" w:hAnsi="Times New Roman"/>
          <w:sz w:val="24"/>
          <w:szCs w:val="24"/>
        </w:rPr>
        <w:t xml:space="preserve"> </w:t>
      </w:r>
      <w:r w:rsidR="00DB13EF" w:rsidRPr="00EB38FF">
        <w:rPr>
          <w:rFonts w:ascii="Times New Roman" w:hAnsi="Times New Roman"/>
          <w:sz w:val="24"/>
          <w:szCs w:val="24"/>
        </w:rPr>
        <w:t xml:space="preserve">and </w:t>
      </w:r>
      <w:r w:rsidR="005D4CF7" w:rsidRPr="00EB38FF">
        <w:rPr>
          <w:rFonts w:ascii="Times New Roman" w:hAnsi="Times New Roman"/>
          <w:sz w:val="24"/>
          <w:szCs w:val="24"/>
        </w:rPr>
        <w:t>intimate partner violence (</w:t>
      </w:r>
      <w:r w:rsidR="00911A21" w:rsidRPr="00EB38FF">
        <w:rPr>
          <w:rFonts w:ascii="Times New Roman" w:hAnsi="Times New Roman"/>
          <w:sz w:val="24"/>
          <w:szCs w:val="24"/>
        </w:rPr>
        <w:t>CDC</w:t>
      </w:r>
      <w:r w:rsidR="005D4CF7" w:rsidRPr="00EB38FF">
        <w:rPr>
          <w:rFonts w:ascii="Times New Roman" w:hAnsi="Times New Roman"/>
          <w:sz w:val="24"/>
          <w:szCs w:val="24"/>
        </w:rPr>
        <w:t>,</w:t>
      </w:r>
      <w:r w:rsidR="00911A21" w:rsidRPr="00EB38FF">
        <w:rPr>
          <w:rFonts w:ascii="Times New Roman" w:hAnsi="Times New Roman"/>
          <w:sz w:val="24"/>
          <w:szCs w:val="24"/>
        </w:rPr>
        <w:t xml:space="preserve"> 2018b)</w:t>
      </w:r>
      <w:r w:rsidRPr="00EB38FF">
        <w:rPr>
          <w:rFonts w:ascii="Times New Roman" w:hAnsi="Times New Roman"/>
          <w:sz w:val="24"/>
          <w:szCs w:val="24"/>
        </w:rPr>
        <w:t>.</w:t>
      </w:r>
    </w:p>
    <w:p w14:paraId="395B7C57" w14:textId="53AEF9EB" w:rsidR="00E45F52" w:rsidRPr="00EB38FF" w:rsidRDefault="00916669" w:rsidP="00782DD3">
      <w:pPr>
        <w:spacing w:after="0" w:line="480" w:lineRule="auto"/>
        <w:ind w:firstLine="720"/>
        <w:rPr>
          <w:rFonts w:ascii="Times New Roman" w:hAnsi="Times New Roman"/>
          <w:sz w:val="24"/>
          <w:szCs w:val="24"/>
        </w:rPr>
      </w:pPr>
      <w:r w:rsidRPr="00EB38FF">
        <w:rPr>
          <w:rFonts w:ascii="Times New Roman" w:hAnsi="Times New Roman"/>
          <w:sz w:val="24"/>
          <w:szCs w:val="24"/>
        </w:rPr>
        <w:t xml:space="preserve">Primary care providers can treat symptoms of alcohol misuse, but they are also facilitators </w:t>
      </w:r>
      <w:r w:rsidR="00DB13EF" w:rsidRPr="00EB38FF">
        <w:rPr>
          <w:rFonts w:ascii="Times New Roman" w:hAnsi="Times New Roman"/>
          <w:sz w:val="24"/>
          <w:szCs w:val="24"/>
        </w:rPr>
        <w:t>who</w:t>
      </w:r>
      <w:r w:rsidRPr="00EB38FF">
        <w:rPr>
          <w:rFonts w:ascii="Times New Roman" w:hAnsi="Times New Roman"/>
          <w:sz w:val="24"/>
          <w:szCs w:val="24"/>
        </w:rPr>
        <w:t xml:space="preserve"> can educate patients about alcohol misuse impacting acute and chronic health problems and social issues. </w:t>
      </w:r>
      <w:r w:rsidR="00E45F52" w:rsidRPr="00EB38FF">
        <w:rPr>
          <w:rFonts w:ascii="Times New Roman" w:hAnsi="Times New Roman"/>
          <w:sz w:val="24"/>
          <w:szCs w:val="24"/>
        </w:rPr>
        <w:t xml:space="preserve">Alcohol misuse screening is an essential, recommended screening in the primary care setting (Moyer &amp; USPSTF, 2013). Healthcare providers </w:t>
      </w:r>
      <w:r w:rsidR="00530508" w:rsidRPr="00EB38FF">
        <w:rPr>
          <w:rFonts w:ascii="Times New Roman" w:hAnsi="Times New Roman"/>
          <w:sz w:val="24"/>
          <w:szCs w:val="24"/>
        </w:rPr>
        <w:t xml:space="preserve">can use </w:t>
      </w:r>
      <w:r w:rsidR="00911A21" w:rsidRPr="00EB38FF">
        <w:rPr>
          <w:rFonts w:ascii="Times New Roman" w:hAnsi="Times New Roman"/>
          <w:sz w:val="24"/>
          <w:szCs w:val="24"/>
        </w:rPr>
        <w:t>an</w:t>
      </w:r>
      <w:r w:rsidR="00530508" w:rsidRPr="00EB38FF">
        <w:rPr>
          <w:rFonts w:ascii="Times New Roman" w:hAnsi="Times New Roman"/>
          <w:sz w:val="24"/>
          <w:szCs w:val="24"/>
        </w:rPr>
        <w:t xml:space="preserve"> </w:t>
      </w:r>
      <w:r w:rsidRPr="00EB38FF">
        <w:rPr>
          <w:rFonts w:ascii="Times New Roman" w:hAnsi="Times New Roman"/>
          <w:sz w:val="24"/>
          <w:szCs w:val="24"/>
        </w:rPr>
        <w:t xml:space="preserve">approach </w:t>
      </w:r>
      <w:r w:rsidR="00B97D8C" w:rsidRPr="00EB38FF">
        <w:rPr>
          <w:rFonts w:ascii="Times New Roman" w:hAnsi="Times New Roman"/>
          <w:sz w:val="24"/>
          <w:szCs w:val="24"/>
        </w:rPr>
        <w:t>such as</w:t>
      </w:r>
      <w:r w:rsidR="00530508" w:rsidRPr="00EB38FF">
        <w:rPr>
          <w:rFonts w:ascii="Times New Roman" w:hAnsi="Times New Roman"/>
          <w:sz w:val="24"/>
          <w:szCs w:val="24"/>
        </w:rPr>
        <w:t xml:space="preserve"> </w:t>
      </w:r>
      <w:r w:rsidR="00530508" w:rsidRPr="00EB38FF">
        <w:rPr>
          <w:rFonts w:ascii="Times New Roman" w:hAnsi="Times New Roman"/>
          <w:i/>
          <w:sz w:val="24"/>
          <w:szCs w:val="24"/>
        </w:rPr>
        <w:t>screening, brief intervention, and referral to treatment</w:t>
      </w:r>
      <w:r w:rsidR="00530508" w:rsidRPr="00EB38FF">
        <w:rPr>
          <w:rFonts w:ascii="Times New Roman" w:hAnsi="Times New Roman"/>
          <w:sz w:val="24"/>
          <w:szCs w:val="24"/>
        </w:rPr>
        <w:t xml:space="preserve"> (SBIRT)</w:t>
      </w:r>
      <w:r w:rsidR="00516B8E" w:rsidRPr="00EB38FF">
        <w:rPr>
          <w:rFonts w:ascii="Times New Roman" w:hAnsi="Times New Roman"/>
          <w:sz w:val="24"/>
          <w:szCs w:val="24"/>
        </w:rPr>
        <w:t xml:space="preserve"> </w:t>
      </w:r>
      <w:r w:rsidR="00461145" w:rsidRPr="00EB38FF">
        <w:rPr>
          <w:rFonts w:ascii="Times New Roman" w:hAnsi="Times New Roman"/>
          <w:sz w:val="24"/>
          <w:szCs w:val="24"/>
        </w:rPr>
        <w:t>for patients with alcohol misuse</w:t>
      </w:r>
      <w:r w:rsidR="00771043" w:rsidRPr="00EB38FF">
        <w:rPr>
          <w:rFonts w:ascii="Times New Roman" w:hAnsi="Times New Roman"/>
          <w:sz w:val="24"/>
          <w:szCs w:val="24"/>
        </w:rPr>
        <w:t xml:space="preserve"> </w:t>
      </w:r>
      <w:r w:rsidR="005B3DC2" w:rsidRPr="00EB38FF">
        <w:rPr>
          <w:rFonts w:ascii="Times New Roman" w:hAnsi="Times New Roman"/>
          <w:sz w:val="24"/>
          <w:szCs w:val="24"/>
        </w:rPr>
        <w:t>(</w:t>
      </w:r>
      <w:r w:rsidR="00771043" w:rsidRPr="00EB38FF">
        <w:rPr>
          <w:rFonts w:ascii="Times New Roman" w:hAnsi="Times New Roman"/>
          <w:i/>
          <w:sz w:val="24"/>
          <w:szCs w:val="24"/>
        </w:rPr>
        <w:t>Substance Abuse and Mental Health Services Administration</w:t>
      </w:r>
      <w:r w:rsidR="00771043" w:rsidRPr="00EB38FF">
        <w:rPr>
          <w:rFonts w:ascii="Times New Roman" w:hAnsi="Times New Roman"/>
          <w:sz w:val="24"/>
          <w:szCs w:val="24"/>
        </w:rPr>
        <w:t xml:space="preserve"> [SAMHSA], 2017</w:t>
      </w:r>
      <w:r w:rsidR="005B3DC2" w:rsidRPr="00EB38FF">
        <w:rPr>
          <w:rFonts w:ascii="Times New Roman" w:hAnsi="Times New Roman"/>
          <w:sz w:val="24"/>
          <w:szCs w:val="24"/>
        </w:rPr>
        <w:t>)</w:t>
      </w:r>
      <w:r w:rsidR="00461145" w:rsidRPr="00EB38FF">
        <w:rPr>
          <w:rFonts w:ascii="Times New Roman" w:hAnsi="Times New Roman"/>
          <w:sz w:val="24"/>
          <w:szCs w:val="24"/>
        </w:rPr>
        <w:t xml:space="preserve">. </w:t>
      </w:r>
      <w:r w:rsidR="00516B8E" w:rsidRPr="00EB38FF">
        <w:rPr>
          <w:rFonts w:ascii="Times New Roman" w:hAnsi="Times New Roman"/>
          <w:sz w:val="24"/>
          <w:szCs w:val="24"/>
        </w:rPr>
        <w:t>Providers e</w:t>
      </w:r>
      <w:r w:rsidR="00E45F52" w:rsidRPr="00EB38FF">
        <w:rPr>
          <w:rFonts w:ascii="Times New Roman" w:hAnsi="Times New Roman"/>
          <w:sz w:val="24"/>
          <w:szCs w:val="24"/>
        </w:rPr>
        <w:t>ducati</w:t>
      </w:r>
      <w:r w:rsidR="00516B8E" w:rsidRPr="00EB38FF">
        <w:rPr>
          <w:rFonts w:ascii="Times New Roman" w:hAnsi="Times New Roman"/>
          <w:sz w:val="24"/>
          <w:szCs w:val="24"/>
        </w:rPr>
        <w:t>ng patients about alcohol misuse</w:t>
      </w:r>
      <w:r w:rsidR="005B3DC2" w:rsidRPr="00EB38FF">
        <w:rPr>
          <w:rFonts w:ascii="Times New Roman" w:hAnsi="Times New Roman"/>
          <w:sz w:val="24"/>
          <w:szCs w:val="24"/>
        </w:rPr>
        <w:t xml:space="preserve"> present</w:t>
      </w:r>
      <w:r w:rsidR="00516B8E" w:rsidRPr="00EB38FF">
        <w:rPr>
          <w:rFonts w:ascii="Times New Roman" w:hAnsi="Times New Roman"/>
          <w:sz w:val="24"/>
          <w:szCs w:val="24"/>
        </w:rPr>
        <w:t xml:space="preserve"> </w:t>
      </w:r>
      <w:r w:rsidR="00E45F52" w:rsidRPr="00EB38FF">
        <w:rPr>
          <w:rFonts w:ascii="Times New Roman" w:hAnsi="Times New Roman"/>
          <w:sz w:val="24"/>
          <w:szCs w:val="24"/>
        </w:rPr>
        <w:t xml:space="preserve">patients </w:t>
      </w:r>
      <w:r w:rsidR="005B3DC2" w:rsidRPr="00EB38FF">
        <w:rPr>
          <w:rFonts w:ascii="Times New Roman" w:hAnsi="Times New Roman"/>
          <w:sz w:val="24"/>
          <w:szCs w:val="24"/>
        </w:rPr>
        <w:t>with</w:t>
      </w:r>
      <w:r w:rsidR="00516B8E" w:rsidRPr="00EB38FF">
        <w:rPr>
          <w:rFonts w:ascii="Times New Roman" w:hAnsi="Times New Roman"/>
          <w:sz w:val="24"/>
          <w:szCs w:val="24"/>
        </w:rPr>
        <w:t xml:space="preserve"> </w:t>
      </w:r>
      <w:r w:rsidR="00E45F52" w:rsidRPr="00EB38FF">
        <w:rPr>
          <w:rFonts w:ascii="Times New Roman" w:hAnsi="Times New Roman"/>
          <w:sz w:val="24"/>
          <w:szCs w:val="24"/>
        </w:rPr>
        <w:t xml:space="preserve">the necessary tools to make an informed decision about their care. </w:t>
      </w:r>
    </w:p>
    <w:p w14:paraId="05BDF24C" w14:textId="77777777" w:rsidR="00944F80" w:rsidRPr="00EB38FF" w:rsidRDefault="00944F80" w:rsidP="00911A21">
      <w:pPr>
        <w:spacing w:after="0" w:line="480" w:lineRule="auto"/>
        <w:contextualSpacing/>
        <w:jc w:val="center"/>
        <w:rPr>
          <w:rFonts w:ascii="Times New Roman" w:hAnsi="Times New Roman"/>
          <w:b/>
          <w:sz w:val="24"/>
          <w:szCs w:val="24"/>
        </w:rPr>
      </w:pPr>
      <w:r w:rsidRPr="00EB38FF">
        <w:rPr>
          <w:rFonts w:ascii="Times New Roman" w:hAnsi="Times New Roman"/>
          <w:b/>
          <w:sz w:val="24"/>
          <w:szCs w:val="24"/>
        </w:rPr>
        <w:t>Statement of the Problem</w:t>
      </w:r>
    </w:p>
    <w:p w14:paraId="6304F52B" w14:textId="77777777" w:rsidR="00944F80" w:rsidRPr="00EB38FF" w:rsidRDefault="00944F80" w:rsidP="00911A21">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At-risk or heavy consumption of alcohol is a modifiable risk factor that can be addressed by a primary care provider to prevent health problems, alcohol use disorders, injuries, and birth defects (</w:t>
      </w:r>
      <w:r w:rsidRPr="00EB38FF">
        <w:rPr>
          <w:rFonts w:ascii="Times New Roman" w:hAnsi="Times New Roman"/>
          <w:i/>
          <w:sz w:val="24"/>
          <w:szCs w:val="24"/>
        </w:rPr>
        <w:t>U.S. Department of Health and Human Services</w:t>
      </w:r>
      <w:r w:rsidRPr="00EB38FF">
        <w:rPr>
          <w:rFonts w:ascii="Times New Roman" w:hAnsi="Times New Roman"/>
          <w:sz w:val="24"/>
          <w:szCs w:val="24"/>
        </w:rPr>
        <w:t xml:space="preserve"> [HHS], </w:t>
      </w:r>
      <w:r w:rsidRPr="00EB38FF">
        <w:rPr>
          <w:rFonts w:ascii="Times New Roman" w:hAnsi="Times New Roman"/>
          <w:i/>
          <w:sz w:val="24"/>
          <w:szCs w:val="24"/>
        </w:rPr>
        <w:t>National Institutes of Health</w:t>
      </w:r>
      <w:r w:rsidRPr="00EB38FF">
        <w:rPr>
          <w:rFonts w:ascii="Times New Roman" w:hAnsi="Times New Roman"/>
          <w:sz w:val="24"/>
          <w:szCs w:val="24"/>
        </w:rPr>
        <w:t xml:space="preserve"> [NIH], </w:t>
      </w:r>
      <w:r w:rsidR="00B97D8C" w:rsidRPr="00EB38FF">
        <w:rPr>
          <w:rFonts w:ascii="Times New Roman" w:hAnsi="Times New Roman"/>
          <w:sz w:val="24"/>
          <w:szCs w:val="24"/>
        </w:rPr>
        <w:t xml:space="preserve">&amp; </w:t>
      </w:r>
      <w:r w:rsidRPr="00EB38FF">
        <w:rPr>
          <w:rFonts w:ascii="Times New Roman" w:hAnsi="Times New Roman"/>
          <w:i/>
          <w:sz w:val="24"/>
          <w:szCs w:val="24"/>
        </w:rPr>
        <w:t>National Institute on Alcohol, Abuse, and Alcoholism</w:t>
      </w:r>
      <w:r w:rsidRPr="00EB38FF">
        <w:rPr>
          <w:rFonts w:ascii="Times New Roman" w:hAnsi="Times New Roman"/>
          <w:sz w:val="24"/>
          <w:szCs w:val="24"/>
        </w:rPr>
        <w:t xml:space="preserve"> [NIAAA], 2016). Screening for </w:t>
      </w:r>
      <w:r w:rsidRPr="00EB38FF">
        <w:rPr>
          <w:rFonts w:ascii="Times New Roman" w:hAnsi="Times New Roman"/>
          <w:sz w:val="24"/>
          <w:szCs w:val="24"/>
        </w:rPr>
        <w:lastRenderedPageBreak/>
        <w:t>alcohol misuse is an essential, recommended component of a routine healthcare exam (Moyer &amp; USPSTF, 2013).</w:t>
      </w:r>
      <w:r w:rsidR="00757F55" w:rsidRPr="00EB38FF">
        <w:rPr>
          <w:rFonts w:ascii="Times New Roman" w:hAnsi="Times New Roman"/>
          <w:sz w:val="24"/>
          <w:szCs w:val="24"/>
        </w:rPr>
        <w:t xml:space="preserve"> </w:t>
      </w:r>
      <w:r w:rsidR="0051622C" w:rsidRPr="00EB38FF">
        <w:rPr>
          <w:rFonts w:ascii="Times New Roman" w:hAnsi="Times New Roman"/>
          <w:sz w:val="24"/>
          <w:szCs w:val="24"/>
        </w:rPr>
        <w:t>A</w:t>
      </w:r>
      <w:r w:rsidRPr="00EB38FF">
        <w:rPr>
          <w:rFonts w:ascii="Times New Roman" w:hAnsi="Times New Roman"/>
          <w:sz w:val="24"/>
          <w:szCs w:val="24"/>
        </w:rPr>
        <w:t xml:space="preserve"> South Texas internal medicine practice </w:t>
      </w:r>
      <w:r w:rsidR="00B97D8C" w:rsidRPr="00EB38FF">
        <w:rPr>
          <w:rFonts w:ascii="Times New Roman" w:hAnsi="Times New Roman"/>
          <w:sz w:val="24"/>
          <w:szCs w:val="24"/>
        </w:rPr>
        <w:t>needed</w:t>
      </w:r>
      <w:r w:rsidRPr="00EB38FF">
        <w:rPr>
          <w:rFonts w:ascii="Times New Roman" w:hAnsi="Times New Roman"/>
          <w:sz w:val="24"/>
          <w:szCs w:val="24"/>
        </w:rPr>
        <w:t xml:space="preserve"> a standard protocol to screen adults annually for alcohol misuse, provide initial intervention, and/or provide referrals to a treatment specialist. </w:t>
      </w:r>
    </w:p>
    <w:p w14:paraId="503E6F3A" w14:textId="77777777" w:rsidR="00944F80" w:rsidRPr="00EB38FF" w:rsidRDefault="00944F80" w:rsidP="00931A16">
      <w:pPr>
        <w:spacing w:after="0" w:line="480" w:lineRule="auto"/>
        <w:contextualSpacing/>
        <w:jc w:val="center"/>
        <w:rPr>
          <w:rFonts w:ascii="Times New Roman" w:hAnsi="Times New Roman"/>
          <w:b/>
          <w:sz w:val="24"/>
          <w:szCs w:val="24"/>
        </w:rPr>
      </w:pPr>
      <w:r w:rsidRPr="00EB38FF">
        <w:rPr>
          <w:rFonts w:ascii="Times New Roman" w:hAnsi="Times New Roman"/>
          <w:b/>
          <w:sz w:val="24"/>
          <w:szCs w:val="24"/>
        </w:rPr>
        <w:t>Background and Significance</w:t>
      </w:r>
    </w:p>
    <w:p w14:paraId="063DE089" w14:textId="12BE7DFA" w:rsidR="00944F80" w:rsidRPr="00EB38FF" w:rsidRDefault="00944F80" w:rsidP="00911A21">
      <w:pPr>
        <w:spacing w:after="0" w:line="480" w:lineRule="auto"/>
        <w:ind w:firstLine="720"/>
        <w:rPr>
          <w:rFonts w:ascii="Times New Roman" w:hAnsi="Times New Roman"/>
          <w:sz w:val="24"/>
          <w:szCs w:val="24"/>
        </w:rPr>
      </w:pPr>
      <w:r w:rsidRPr="00EB38FF">
        <w:rPr>
          <w:rFonts w:ascii="Times New Roman" w:hAnsi="Times New Roman"/>
          <w:sz w:val="24"/>
          <w:szCs w:val="24"/>
        </w:rPr>
        <w:t>Alcohol misuse is defined as a range of unsafe alcohol use behaviors including alcohol abuse, alcohol dependence, and hazardous or risky use (Moyer &amp; USPSTF, 2013). Alcohol abuse and alcohol dependence were previously defined as psychiatric diagnoses in</w:t>
      </w:r>
      <w:r w:rsidR="00C11C69" w:rsidRPr="00EB38FF">
        <w:rPr>
          <w:rFonts w:ascii="Times New Roman" w:hAnsi="Times New Roman"/>
          <w:sz w:val="24"/>
          <w:szCs w:val="24"/>
        </w:rPr>
        <w:t xml:space="preserve"> the</w:t>
      </w:r>
      <w:r w:rsidRPr="00EB38FF">
        <w:rPr>
          <w:rFonts w:ascii="Times New Roman" w:hAnsi="Times New Roman"/>
          <w:sz w:val="24"/>
          <w:szCs w:val="24"/>
        </w:rPr>
        <w:t xml:space="preserve"> D</w:t>
      </w:r>
      <w:r w:rsidR="00C11C69" w:rsidRPr="00EB38FF">
        <w:rPr>
          <w:rFonts w:ascii="Times New Roman" w:hAnsi="Times New Roman"/>
          <w:sz w:val="24"/>
          <w:szCs w:val="24"/>
        </w:rPr>
        <w:t xml:space="preserve">iagnostic and </w:t>
      </w:r>
      <w:r w:rsidRPr="00EB38FF">
        <w:rPr>
          <w:rFonts w:ascii="Times New Roman" w:hAnsi="Times New Roman"/>
          <w:sz w:val="24"/>
          <w:szCs w:val="24"/>
        </w:rPr>
        <w:t>S</w:t>
      </w:r>
      <w:r w:rsidR="00C11C69" w:rsidRPr="00EB38FF">
        <w:rPr>
          <w:rFonts w:ascii="Times New Roman" w:hAnsi="Times New Roman"/>
          <w:sz w:val="24"/>
          <w:szCs w:val="24"/>
        </w:rPr>
        <w:t>tatistical Manual of Mental Disorders (DSM)-</w:t>
      </w:r>
      <w:r w:rsidRPr="00EB38FF">
        <w:rPr>
          <w:rFonts w:ascii="Times New Roman" w:hAnsi="Times New Roman"/>
          <w:sz w:val="24"/>
          <w:szCs w:val="24"/>
        </w:rPr>
        <w:t>IV (</w:t>
      </w:r>
      <w:r w:rsidRPr="00EB38FF">
        <w:rPr>
          <w:rFonts w:ascii="Times New Roman" w:hAnsi="Times New Roman"/>
          <w:i/>
          <w:sz w:val="24"/>
          <w:szCs w:val="24"/>
        </w:rPr>
        <w:t>American Psychiatric Association</w:t>
      </w:r>
      <w:r w:rsidRPr="00EB38FF">
        <w:rPr>
          <w:rFonts w:ascii="Times New Roman" w:hAnsi="Times New Roman"/>
          <w:sz w:val="24"/>
          <w:szCs w:val="24"/>
        </w:rPr>
        <w:t xml:space="preserve"> [APA], 2000). In 2013, the DSM-V combined these terms into a single disorder called alcohol use disorder, which is generally defined as compulsive alcohol use, loss of control over alcohol intake, and negative emotional state when not using </w:t>
      </w:r>
      <w:r w:rsidR="0051622C" w:rsidRPr="00EB38FF">
        <w:rPr>
          <w:rFonts w:ascii="Times New Roman" w:hAnsi="Times New Roman"/>
          <w:sz w:val="24"/>
          <w:szCs w:val="24"/>
        </w:rPr>
        <w:t xml:space="preserve">alcohol </w:t>
      </w:r>
      <w:r w:rsidRPr="00EB38FF">
        <w:rPr>
          <w:rFonts w:ascii="Times New Roman" w:hAnsi="Times New Roman"/>
          <w:sz w:val="24"/>
          <w:szCs w:val="24"/>
        </w:rPr>
        <w:t xml:space="preserve">(APA, 2013; </w:t>
      </w:r>
      <w:r w:rsidR="00982DAB" w:rsidRPr="00EB38FF">
        <w:rPr>
          <w:rFonts w:ascii="Times New Roman" w:hAnsi="Times New Roman"/>
          <w:sz w:val="24"/>
          <w:szCs w:val="24"/>
        </w:rPr>
        <w:t xml:space="preserve">HHS, </w:t>
      </w:r>
      <w:r w:rsidRPr="00EB38FF">
        <w:rPr>
          <w:rFonts w:ascii="Times New Roman" w:hAnsi="Times New Roman"/>
          <w:sz w:val="24"/>
          <w:szCs w:val="24"/>
        </w:rPr>
        <w:t xml:space="preserve">NIH, </w:t>
      </w:r>
      <w:r w:rsidR="00B97D8C" w:rsidRPr="00EB38FF">
        <w:rPr>
          <w:rFonts w:ascii="Times New Roman" w:hAnsi="Times New Roman"/>
          <w:sz w:val="24"/>
          <w:szCs w:val="24"/>
        </w:rPr>
        <w:t xml:space="preserve">&amp; </w:t>
      </w:r>
      <w:r w:rsidRPr="00EB38FF">
        <w:rPr>
          <w:rFonts w:ascii="Times New Roman" w:hAnsi="Times New Roman"/>
          <w:sz w:val="24"/>
          <w:szCs w:val="24"/>
        </w:rPr>
        <w:t xml:space="preserve">NIAAA, </w:t>
      </w:r>
      <w:r w:rsidR="003E3611" w:rsidRPr="00EB38FF">
        <w:rPr>
          <w:rFonts w:ascii="Times New Roman" w:hAnsi="Times New Roman"/>
          <w:sz w:val="24"/>
          <w:szCs w:val="24"/>
        </w:rPr>
        <w:t>2017</w:t>
      </w:r>
      <w:r w:rsidRPr="00EB38FF">
        <w:rPr>
          <w:rFonts w:ascii="Times New Roman" w:hAnsi="Times New Roman"/>
          <w:sz w:val="24"/>
          <w:szCs w:val="24"/>
        </w:rPr>
        <w:t>). Under DSM-V, patients that meet at least two of the 11 criteria within a 12-month period would receive a diagnosis of alcohol use disorder with a classification of mild, moderate, or severe (APA, 2013)</w:t>
      </w:r>
      <w:r w:rsidR="00E052F6" w:rsidRPr="00EB38FF">
        <w:rPr>
          <w:rFonts w:ascii="Times New Roman" w:hAnsi="Times New Roman"/>
          <w:sz w:val="24"/>
          <w:szCs w:val="24"/>
        </w:rPr>
        <w:t xml:space="preserve"> (Table 1)</w:t>
      </w:r>
      <w:r w:rsidRPr="00EB38FF">
        <w:rPr>
          <w:rFonts w:ascii="Times New Roman" w:hAnsi="Times New Roman"/>
          <w:sz w:val="24"/>
          <w:szCs w:val="24"/>
        </w:rPr>
        <w:t>.</w:t>
      </w:r>
      <w:r w:rsidR="006612F0" w:rsidRPr="00EB38FF">
        <w:rPr>
          <w:rFonts w:ascii="Times New Roman" w:hAnsi="Times New Roman"/>
          <w:sz w:val="24"/>
          <w:szCs w:val="24"/>
        </w:rPr>
        <w:t xml:space="preserve"> </w:t>
      </w:r>
    </w:p>
    <w:p w14:paraId="0EDBA0CB" w14:textId="15ACCE5C" w:rsidR="00E26461" w:rsidRPr="00EB38FF" w:rsidRDefault="00E26461" w:rsidP="00E26461">
      <w:pPr>
        <w:spacing w:after="0" w:line="480" w:lineRule="auto"/>
        <w:ind w:firstLine="720"/>
        <w:rPr>
          <w:rFonts w:ascii="Times New Roman" w:hAnsi="Times New Roman"/>
          <w:sz w:val="24"/>
          <w:szCs w:val="24"/>
        </w:rPr>
      </w:pPr>
      <w:r w:rsidRPr="00EB38FF">
        <w:rPr>
          <w:rFonts w:ascii="Times New Roman" w:hAnsi="Times New Roman"/>
          <w:sz w:val="24"/>
          <w:szCs w:val="24"/>
        </w:rPr>
        <w:t xml:space="preserve">Risky or hazardous use refers to consuming an amount of alcohol that can lead to a higher risk of health problems (Moyer &amp; USPSTF, 2013). Alcohol consumption contributes to three of the five leading causes of death in the </w:t>
      </w:r>
      <w:r w:rsidR="00297856" w:rsidRPr="00EB38FF">
        <w:rPr>
          <w:rFonts w:ascii="Times New Roman" w:hAnsi="Times New Roman"/>
          <w:sz w:val="24"/>
          <w:szCs w:val="24"/>
        </w:rPr>
        <w:t>United States</w:t>
      </w:r>
      <w:r w:rsidRPr="00EB38FF">
        <w:rPr>
          <w:rFonts w:ascii="Times New Roman" w:hAnsi="Times New Roman"/>
          <w:sz w:val="24"/>
          <w:szCs w:val="24"/>
        </w:rPr>
        <w:t xml:space="preserve"> including cancer, cerebrovascular diseases, and unintentional injury (CDC, 2014). According to the CDC (2013), excessive alcohol use led to an annual average of 88,129 deaths in the </w:t>
      </w:r>
      <w:r w:rsidR="00297856" w:rsidRPr="00EB38FF">
        <w:rPr>
          <w:rFonts w:ascii="Times New Roman" w:hAnsi="Times New Roman"/>
          <w:sz w:val="24"/>
          <w:szCs w:val="24"/>
        </w:rPr>
        <w:t>United States</w:t>
      </w:r>
      <w:r w:rsidRPr="00EB38FF">
        <w:rPr>
          <w:rFonts w:ascii="Times New Roman" w:hAnsi="Times New Roman"/>
          <w:sz w:val="24"/>
          <w:szCs w:val="24"/>
        </w:rPr>
        <w:t xml:space="preserve"> </w:t>
      </w:r>
      <w:proofErr w:type="gramStart"/>
      <w:r w:rsidRPr="00EB38FF">
        <w:rPr>
          <w:rFonts w:ascii="Times New Roman" w:hAnsi="Times New Roman"/>
          <w:sz w:val="24"/>
          <w:szCs w:val="24"/>
        </w:rPr>
        <w:t>between 2006 to 2010</w:t>
      </w:r>
      <w:proofErr w:type="gramEnd"/>
      <w:r w:rsidRPr="00EB38FF">
        <w:rPr>
          <w:rFonts w:ascii="Times New Roman" w:hAnsi="Times New Roman"/>
          <w:sz w:val="24"/>
          <w:szCs w:val="24"/>
        </w:rPr>
        <w:t xml:space="preserve">. </w:t>
      </w:r>
    </w:p>
    <w:p w14:paraId="1AB447FE" w14:textId="77777777" w:rsidR="003E3611" w:rsidRPr="00EB38FF" w:rsidRDefault="003E3611">
      <w:pPr>
        <w:spacing w:after="0" w:line="240" w:lineRule="auto"/>
        <w:rPr>
          <w:rFonts w:ascii="Times New Roman" w:hAnsi="Times New Roman"/>
          <w:sz w:val="24"/>
          <w:szCs w:val="24"/>
        </w:rPr>
      </w:pPr>
      <w:r w:rsidRPr="00EB38FF">
        <w:rPr>
          <w:rFonts w:ascii="Times New Roman" w:hAnsi="Times New Roman"/>
          <w:sz w:val="24"/>
          <w:szCs w:val="24"/>
        </w:rPr>
        <w:br w:type="page"/>
      </w:r>
    </w:p>
    <w:p w14:paraId="113A9040" w14:textId="77777777" w:rsidR="009007E6" w:rsidRPr="00EB38FF" w:rsidRDefault="009007E6" w:rsidP="009007E6">
      <w:pPr>
        <w:spacing w:line="240" w:lineRule="auto"/>
        <w:contextualSpacing/>
        <w:rPr>
          <w:rFonts w:ascii="Times New Roman" w:hAnsi="Times New Roman"/>
          <w:sz w:val="24"/>
          <w:szCs w:val="24"/>
        </w:rPr>
      </w:pPr>
      <w:r w:rsidRPr="00EB38FF">
        <w:rPr>
          <w:rFonts w:ascii="Times New Roman" w:hAnsi="Times New Roman"/>
          <w:sz w:val="24"/>
          <w:szCs w:val="24"/>
        </w:rPr>
        <w:lastRenderedPageBreak/>
        <w:t>Table 1</w:t>
      </w:r>
    </w:p>
    <w:p w14:paraId="0EBCAAD7" w14:textId="77777777" w:rsidR="00B97D8C" w:rsidRPr="00EB38FF" w:rsidRDefault="00B97D8C" w:rsidP="009007E6">
      <w:pPr>
        <w:spacing w:line="240" w:lineRule="auto"/>
        <w:contextualSpacing/>
        <w:rPr>
          <w:rFonts w:ascii="Times New Roman" w:hAnsi="Times New Roman"/>
          <w:sz w:val="24"/>
          <w:szCs w:val="24"/>
        </w:rPr>
      </w:pPr>
    </w:p>
    <w:p w14:paraId="76F2A76F" w14:textId="2A2FD0EB" w:rsidR="009007E6" w:rsidRPr="00EB38FF" w:rsidRDefault="009007E6" w:rsidP="007E20B3">
      <w:pPr>
        <w:spacing w:after="0" w:line="480" w:lineRule="auto"/>
        <w:contextualSpacing/>
        <w:rPr>
          <w:rFonts w:ascii="Times New Roman" w:hAnsi="Times New Roman"/>
          <w:i/>
          <w:sz w:val="24"/>
          <w:szCs w:val="24"/>
        </w:rPr>
      </w:pPr>
      <w:r w:rsidRPr="00EB38FF">
        <w:rPr>
          <w:rFonts w:ascii="Times New Roman" w:hAnsi="Times New Roman"/>
          <w:i/>
          <w:sz w:val="24"/>
          <w:szCs w:val="24"/>
        </w:rPr>
        <w:t>DSM-V Criteri</w:t>
      </w:r>
      <w:r w:rsidR="007E20B3" w:rsidRPr="00EB38FF">
        <w:rPr>
          <w:rFonts w:ascii="Times New Roman" w:hAnsi="Times New Roman"/>
          <w:i/>
          <w:sz w:val="24"/>
          <w:szCs w:val="24"/>
        </w:rPr>
        <w:t>a for Alcohol Use Disorder</w:t>
      </w:r>
    </w:p>
    <w:tbl>
      <w:tblPr>
        <w:tblStyle w:val="TableGrid"/>
        <w:tblW w:w="0" w:type="auto"/>
        <w:tblLook w:val="04A0" w:firstRow="1" w:lastRow="0" w:firstColumn="1" w:lastColumn="0" w:noHBand="0" w:noVBand="1"/>
      </w:tblPr>
      <w:tblGrid>
        <w:gridCol w:w="4428"/>
        <w:gridCol w:w="4428"/>
      </w:tblGrid>
      <w:tr w:rsidR="009007E6" w:rsidRPr="00EB38FF" w14:paraId="3FE456E2" w14:textId="77777777" w:rsidTr="00CD57E0">
        <w:tc>
          <w:tcPr>
            <w:tcW w:w="4428" w:type="dxa"/>
            <w:tcBorders>
              <w:left w:val="nil"/>
              <w:bottom w:val="single" w:sz="4" w:space="0" w:color="auto"/>
              <w:right w:val="nil"/>
            </w:tcBorders>
          </w:tcPr>
          <w:p w14:paraId="560E4968" w14:textId="42993E64" w:rsidR="009007E6" w:rsidRPr="00EB38FF" w:rsidRDefault="009007E6" w:rsidP="00CD57E0">
            <w:pPr>
              <w:spacing w:line="480" w:lineRule="auto"/>
              <w:contextualSpacing/>
              <w:jc w:val="center"/>
              <w:rPr>
                <w:rFonts w:ascii="Times New Roman" w:hAnsi="Times New Roman"/>
                <w:sz w:val="24"/>
                <w:szCs w:val="24"/>
              </w:rPr>
            </w:pPr>
            <w:r w:rsidRPr="00EB38FF">
              <w:rPr>
                <w:rFonts w:ascii="Times New Roman" w:hAnsi="Times New Roman"/>
                <w:sz w:val="24"/>
                <w:szCs w:val="24"/>
              </w:rPr>
              <w:t>Severity Levels</w:t>
            </w:r>
          </w:p>
        </w:tc>
        <w:tc>
          <w:tcPr>
            <w:tcW w:w="4428" w:type="dxa"/>
            <w:tcBorders>
              <w:left w:val="nil"/>
              <w:bottom w:val="single" w:sz="4" w:space="0" w:color="auto"/>
              <w:right w:val="nil"/>
            </w:tcBorders>
          </w:tcPr>
          <w:p w14:paraId="7D22ECD3" w14:textId="208AFA01" w:rsidR="009007E6" w:rsidRPr="00EB38FF" w:rsidRDefault="00D350E3" w:rsidP="00CD57E0">
            <w:pPr>
              <w:spacing w:line="480" w:lineRule="auto"/>
              <w:jc w:val="center"/>
              <w:rPr>
                <w:rFonts w:ascii="Times New Roman" w:hAnsi="Times New Roman"/>
                <w:sz w:val="24"/>
                <w:szCs w:val="24"/>
                <w:highlight w:val="green"/>
              </w:rPr>
            </w:pPr>
            <w:r w:rsidRPr="00EB38FF">
              <w:rPr>
                <w:rFonts w:ascii="Times New Roman" w:hAnsi="Times New Roman"/>
                <w:sz w:val="24"/>
                <w:szCs w:val="24"/>
              </w:rPr>
              <w:t>Symptoms</w:t>
            </w:r>
          </w:p>
        </w:tc>
      </w:tr>
      <w:tr w:rsidR="009007E6" w:rsidRPr="00EB38FF" w14:paraId="33B6413A" w14:textId="77777777" w:rsidTr="00CD57E0">
        <w:trPr>
          <w:cantSplit/>
        </w:trPr>
        <w:tc>
          <w:tcPr>
            <w:tcW w:w="4428" w:type="dxa"/>
            <w:tcBorders>
              <w:left w:val="nil"/>
              <w:right w:val="nil"/>
            </w:tcBorders>
          </w:tcPr>
          <w:p w14:paraId="35E5FC3C" w14:textId="77777777" w:rsidR="009007E6" w:rsidRPr="00EB38FF" w:rsidRDefault="009007E6" w:rsidP="00CD57E0">
            <w:pPr>
              <w:spacing w:line="480" w:lineRule="auto"/>
              <w:contextualSpacing/>
              <w:rPr>
                <w:rFonts w:ascii="Times New Roman" w:hAnsi="Times New Roman"/>
                <w:sz w:val="24"/>
                <w:szCs w:val="24"/>
              </w:rPr>
            </w:pPr>
            <w:r w:rsidRPr="00EB38FF">
              <w:rPr>
                <w:rFonts w:ascii="Times New Roman" w:hAnsi="Times New Roman"/>
                <w:sz w:val="24"/>
                <w:szCs w:val="24"/>
              </w:rPr>
              <w:t>Mild: Presence of 2-3 symptoms</w:t>
            </w:r>
          </w:p>
          <w:p w14:paraId="530A655C" w14:textId="77777777" w:rsidR="009007E6" w:rsidRPr="00EB38FF" w:rsidRDefault="009007E6" w:rsidP="00CD57E0">
            <w:pPr>
              <w:spacing w:line="480" w:lineRule="auto"/>
              <w:contextualSpacing/>
              <w:rPr>
                <w:rFonts w:ascii="Times New Roman" w:hAnsi="Times New Roman"/>
                <w:sz w:val="24"/>
                <w:szCs w:val="24"/>
              </w:rPr>
            </w:pPr>
            <w:r w:rsidRPr="00EB38FF">
              <w:rPr>
                <w:rFonts w:ascii="Times New Roman" w:hAnsi="Times New Roman"/>
                <w:sz w:val="24"/>
                <w:szCs w:val="24"/>
              </w:rPr>
              <w:t>Moderate: Presence of 4-5 symptoms</w:t>
            </w:r>
          </w:p>
          <w:p w14:paraId="50DF52E9" w14:textId="77777777" w:rsidR="009007E6" w:rsidRPr="00EB38FF" w:rsidRDefault="009007E6" w:rsidP="00CD57E0">
            <w:pPr>
              <w:spacing w:line="480" w:lineRule="auto"/>
              <w:contextualSpacing/>
              <w:rPr>
                <w:rFonts w:ascii="Times New Roman" w:hAnsi="Times New Roman"/>
                <w:sz w:val="24"/>
                <w:szCs w:val="24"/>
              </w:rPr>
            </w:pPr>
            <w:r w:rsidRPr="00EB38FF">
              <w:rPr>
                <w:rFonts w:ascii="Times New Roman" w:hAnsi="Times New Roman"/>
                <w:sz w:val="24"/>
                <w:szCs w:val="24"/>
              </w:rPr>
              <w:t>Severe: Presence of 6 or more symptoms</w:t>
            </w:r>
          </w:p>
        </w:tc>
        <w:tc>
          <w:tcPr>
            <w:tcW w:w="4428" w:type="dxa"/>
            <w:tcBorders>
              <w:left w:val="nil"/>
              <w:right w:val="nil"/>
            </w:tcBorders>
          </w:tcPr>
          <w:p w14:paraId="227CA257"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Problems with drinking intention</w:t>
            </w:r>
          </w:p>
          <w:p w14:paraId="53F363BE" w14:textId="18CC43CF" w:rsidR="00D350E3" w:rsidRPr="00EB38FF" w:rsidRDefault="009007E6" w:rsidP="00D350E3">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Inability to control alcohol intake</w:t>
            </w:r>
          </w:p>
          <w:p w14:paraId="40399542"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Hangovers</w:t>
            </w:r>
          </w:p>
          <w:p w14:paraId="7C1FE9C0"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Withdrawal symptoms</w:t>
            </w:r>
          </w:p>
          <w:p w14:paraId="6F5776B7"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Failure to perform in family, school, or work obligations due to intoxication</w:t>
            </w:r>
          </w:p>
          <w:p w14:paraId="09723003"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Endangering one’s life or being sexually risky</w:t>
            </w:r>
          </w:p>
          <w:p w14:paraId="7CA89B5C"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Having legal problems</w:t>
            </w:r>
          </w:p>
          <w:p w14:paraId="6B5D0212"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Drinking alcohol interferes with relationships with friends and family</w:t>
            </w:r>
          </w:p>
          <w:p w14:paraId="6A254ADF" w14:textId="77777777" w:rsidR="009007E6" w:rsidRPr="00EB38FF" w:rsidRDefault="009007E6" w:rsidP="009007E6">
            <w:pPr>
              <w:pStyle w:val="ListParagraph"/>
              <w:numPr>
                <w:ilvl w:val="0"/>
                <w:numId w:val="4"/>
              </w:numPr>
              <w:spacing w:after="0" w:line="240" w:lineRule="auto"/>
              <w:rPr>
                <w:rFonts w:ascii="Times New Roman" w:hAnsi="Times New Roman"/>
                <w:sz w:val="24"/>
                <w:szCs w:val="24"/>
              </w:rPr>
            </w:pPr>
            <w:r w:rsidRPr="00EB38FF">
              <w:rPr>
                <w:rFonts w:ascii="Times New Roman" w:hAnsi="Times New Roman"/>
                <w:sz w:val="24"/>
                <w:szCs w:val="24"/>
              </w:rPr>
              <w:t>Cravings</w:t>
            </w:r>
          </w:p>
        </w:tc>
      </w:tr>
    </w:tbl>
    <w:p w14:paraId="71F11D57" w14:textId="77777777" w:rsidR="009007E6" w:rsidRPr="00EB38FF" w:rsidRDefault="009007E6" w:rsidP="009007E6">
      <w:pPr>
        <w:spacing w:line="240" w:lineRule="auto"/>
        <w:rPr>
          <w:rFonts w:ascii="Times New Roman" w:hAnsi="Times New Roman"/>
          <w:sz w:val="24"/>
          <w:szCs w:val="24"/>
        </w:rPr>
      </w:pPr>
      <w:r w:rsidRPr="00EB38FF">
        <w:rPr>
          <w:rFonts w:ascii="Times New Roman" w:hAnsi="Times New Roman"/>
          <w:sz w:val="24"/>
          <w:szCs w:val="24"/>
        </w:rPr>
        <w:t xml:space="preserve">Adapted from American Psychiatric Association, 2013, </w:t>
      </w:r>
      <w:r w:rsidRPr="00EB38FF">
        <w:rPr>
          <w:rFonts w:ascii="Times New Roman" w:hAnsi="Times New Roman"/>
          <w:i/>
          <w:sz w:val="24"/>
          <w:szCs w:val="24"/>
        </w:rPr>
        <w:t>Diagnostic and Statistical Manual of Mental Disorders: DSM-5</w:t>
      </w:r>
      <w:r w:rsidRPr="00EB38FF">
        <w:rPr>
          <w:rFonts w:ascii="Times New Roman" w:hAnsi="Times New Roman"/>
          <w:sz w:val="24"/>
          <w:szCs w:val="24"/>
        </w:rPr>
        <w:t xml:space="preserve">. </w:t>
      </w:r>
      <w:proofErr w:type="gramStart"/>
      <w:r w:rsidRPr="00EB38FF">
        <w:rPr>
          <w:rFonts w:ascii="Times New Roman" w:hAnsi="Times New Roman"/>
          <w:sz w:val="24"/>
          <w:szCs w:val="24"/>
        </w:rPr>
        <w:t>(5th ed.).</w:t>
      </w:r>
      <w:proofErr w:type="gramEnd"/>
      <w:r w:rsidRPr="00EB38FF">
        <w:rPr>
          <w:rFonts w:ascii="Times New Roman" w:hAnsi="Times New Roman"/>
          <w:sz w:val="24"/>
          <w:szCs w:val="24"/>
        </w:rPr>
        <w:t xml:space="preserve"> Washington, D.C.: American Psychiatric Association.</w:t>
      </w:r>
    </w:p>
    <w:p w14:paraId="49FF998D" w14:textId="35114887" w:rsidR="00944F80" w:rsidRPr="00EB38FF" w:rsidRDefault="00944F80" w:rsidP="0024297C">
      <w:pPr>
        <w:spacing w:after="0" w:line="480" w:lineRule="auto"/>
        <w:ind w:firstLine="720"/>
        <w:rPr>
          <w:rFonts w:ascii="Times New Roman" w:hAnsi="Times New Roman"/>
          <w:sz w:val="24"/>
          <w:szCs w:val="24"/>
        </w:rPr>
      </w:pPr>
      <w:r w:rsidRPr="00EB38FF">
        <w:rPr>
          <w:rFonts w:ascii="Times New Roman" w:hAnsi="Times New Roman"/>
          <w:sz w:val="24"/>
          <w:szCs w:val="24"/>
        </w:rPr>
        <w:t xml:space="preserve">Binge drinking, a risky type of alcohol consumption, is defined as consuming five or more alcoholic drinks for men or four or more alcoholic drinks for women on a single day within a 30-day period (CDC, 2012). Heavy or at-risk drinking is categorized as men consuming more than four alcoholic drinks a day and/or 14 drinks a week and for women and all adults aged 65 years or older consuming more than three alcoholic drinks per day and/or seven drinks per week (HHS, NIH, </w:t>
      </w:r>
      <w:r w:rsidR="00E052F6" w:rsidRPr="00EB38FF">
        <w:rPr>
          <w:rFonts w:ascii="Times New Roman" w:hAnsi="Times New Roman"/>
          <w:sz w:val="24"/>
          <w:szCs w:val="24"/>
        </w:rPr>
        <w:t xml:space="preserve">&amp; </w:t>
      </w:r>
      <w:r w:rsidRPr="00EB38FF">
        <w:rPr>
          <w:rFonts w:ascii="Times New Roman" w:hAnsi="Times New Roman"/>
          <w:sz w:val="24"/>
          <w:szCs w:val="24"/>
        </w:rPr>
        <w:t xml:space="preserve">NIAAA, 2016). One in six adults in the </w:t>
      </w:r>
      <w:r w:rsidR="00297856" w:rsidRPr="00EB38FF">
        <w:rPr>
          <w:rFonts w:ascii="Times New Roman" w:hAnsi="Times New Roman"/>
          <w:sz w:val="24"/>
          <w:szCs w:val="24"/>
        </w:rPr>
        <w:t>United States</w:t>
      </w:r>
      <w:r w:rsidRPr="00EB38FF">
        <w:rPr>
          <w:rFonts w:ascii="Times New Roman" w:hAnsi="Times New Roman"/>
          <w:sz w:val="24"/>
          <w:szCs w:val="24"/>
        </w:rPr>
        <w:t xml:space="preserve"> binge drink alcohol approximately four times a month and/or consume eight drinks on a single day (CDC, 2012). According to Kerr, </w:t>
      </w:r>
      <w:proofErr w:type="spellStart"/>
      <w:r w:rsidRPr="00EB38FF">
        <w:rPr>
          <w:rFonts w:ascii="Times New Roman" w:hAnsi="Times New Roman"/>
          <w:sz w:val="24"/>
          <w:szCs w:val="24"/>
        </w:rPr>
        <w:t>Mulia</w:t>
      </w:r>
      <w:proofErr w:type="spellEnd"/>
      <w:r w:rsidRPr="00EB38FF">
        <w:rPr>
          <w:rFonts w:ascii="Times New Roman" w:hAnsi="Times New Roman"/>
          <w:sz w:val="24"/>
          <w:szCs w:val="24"/>
        </w:rPr>
        <w:t xml:space="preserve">, &amp; </w:t>
      </w:r>
      <w:proofErr w:type="spellStart"/>
      <w:r w:rsidRPr="00EB38FF">
        <w:rPr>
          <w:rFonts w:ascii="Times New Roman" w:hAnsi="Times New Roman"/>
          <w:sz w:val="24"/>
          <w:szCs w:val="24"/>
        </w:rPr>
        <w:t>Zemore</w:t>
      </w:r>
      <w:proofErr w:type="spellEnd"/>
      <w:r w:rsidRPr="00EB38FF">
        <w:rPr>
          <w:rFonts w:ascii="Times New Roman" w:hAnsi="Times New Roman"/>
          <w:sz w:val="24"/>
          <w:szCs w:val="24"/>
        </w:rPr>
        <w:t xml:space="preserve"> (2014) greater than half the alcohol sold in the </w:t>
      </w:r>
      <w:r w:rsidR="00297856" w:rsidRPr="00EB38FF">
        <w:rPr>
          <w:rFonts w:ascii="Times New Roman" w:hAnsi="Times New Roman"/>
          <w:sz w:val="24"/>
          <w:szCs w:val="24"/>
        </w:rPr>
        <w:t>United States</w:t>
      </w:r>
      <w:r w:rsidRPr="00EB38FF">
        <w:rPr>
          <w:rFonts w:ascii="Times New Roman" w:hAnsi="Times New Roman"/>
          <w:sz w:val="24"/>
          <w:szCs w:val="24"/>
        </w:rPr>
        <w:t xml:space="preserve"> was consumed while binge drinking.</w:t>
      </w:r>
    </w:p>
    <w:p w14:paraId="6DB2954E" w14:textId="0D4F5D4D" w:rsidR="00891DDB" w:rsidRPr="00EB38FF" w:rsidRDefault="009007E6" w:rsidP="0024297C">
      <w:pPr>
        <w:spacing w:after="0" w:line="480" w:lineRule="auto"/>
        <w:ind w:firstLine="720"/>
        <w:rPr>
          <w:rFonts w:ascii="Times New Roman" w:hAnsi="Times New Roman"/>
          <w:sz w:val="24"/>
          <w:szCs w:val="24"/>
        </w:rPr>
      </w:pPr>
      <w:r w:rsidRPr="00EB38FF">
        <w:rPr>
          <w:rFonts w:ascii="Times New Roman" w:hAnsi="Times New Roman"/>
          <w:sz w:val="24"/>
          <w:szCs w:val="24"/>
        </w:rPr>
        <w:t xml:space="preserve">With these high numbers of alcohol drink consumption, the </w:t>
      </w:r>
      <w:r w:rsidR="00297856" w:rsidRPr="00EB38FF">
        <w:rPr>
          <w:rFonts w:ascii="Times New Roman" w:hAnsi="Times New Roman"/>
          <w:sz w:val="24"/>
          <w:szCs w:val="24"/>
        </w:rPr>
        <w:t>USPSTF</w:t>
      </w:r>
      <w:r w:rsidRPr="00EB38FF">
        <w:rPr>
          <w:rFonts w:ascii="Times New Roman" w:hAnsi="Times New Roman"/>
          <w:sz w:val="24"/>
          <w:szCs w:val="24"/>
        </w:rPr>
        <w:t xml:space="preserve"> has a grade B recommendation for clinicians to screen for alcohol misuse in adults ages 18 or older (Moyer &amp; </w:t>
      </w:r>
      <w:r w:rsidRPr="00EB38FF">
        <w:rPr>
          <w:rFonts w:ascii="Times New Roman" w:hAnsi="Times New Roman"/>
          <w:sz w:val="24"/>
          <w:szCs w:val="24"/>
        </w:rPr>
        <w:lastRenderedPageBreak/>
        <w:t xml:space="preserve">USPSTF, 2013). A grade B recommendation indicates moderate net benefit such that there is sufficient evidence that alcohol misuse screening and brief counseling interventions in the primary care setting for adults aged 18 years and older have </w:t>
      </w:r>
      <w:r w:rsidR="00E052F6" w:rsidRPr="00EB38FF">
        <w:rPr>
          <w:rFonts w:ascii="Times New Roman" w:hAnsi="Times New Roman"/>
          <w:sz w:val="24"/>
          <w:szCs w:val="24"/>
        </w:rPr>
        <w:t>p</w:t>
      </w:r>
      <w:r w:rsidR="00107EB3" w:rsidRPr="00EB38FF">
        <w:rPr>
          <w:rFonts w:ascii="Times New Roman" w:hAnsi="Times New Roman"/>
          <w:sz w:val="24"/>
          <w:szCs w:val="24"/>
        </w:rPr>
        <w:t>reventive</w:t>
      </w:r>
      <w:r w:rsidRPr="00EB38FF">
        <w:rPr>
          <w:rFonts w:ascii="Times New Roman" w:hAnsi="Times New Roman"/>
          <w:sz w:val="24"/>
          <w:szCs w:val="24"/>
        </w:rPr>
        <w:t xml:space="preserve"> benefits to health outcomes (Moyer &amp; USPSTF, 2013). To become a grade </w:t>
      </w:r>
      <w:proofErr w:type="gramStart"/>
      <w:r w:rsidRPr="00EB38FF">
        <w:rPr>
          <w:rFonts w:ascii="Times New Roman" w:hAnsi="Times New Roman"/>
          <w:sz w:val="24"/>
          <w:szCs w:val="24"/>
        </w:rPr>
        <w:t>A</w:t>
      </w:r>
      <w:proofErr w:type="gramEnd"/>
      <w:r w:rsidRPr="00EB38FF">
        <w:rPr>
          <w:rFonts w:ascii="Times New Roman" w:hAnsi="Times New Roman"/>
          <w:sz w:val="24"/>
          <w:szCs w:val="24"/>
        </w:rPr>
        <w:t xml:space="preserve"> recommendation, there needs to be more </w:t>
      </w:r>
      <w:r w:rsidR="00E052F6" w:rsidRPr="00EB38FF">
        <w:rPr>
          <w:rFonts w:ascii="Times New Roman" w:hAnsi="Times New Roman"/>
          <w:sz w:val="24"/>
          <w:szCs w:val="24"/>
        </w:rPr>
        <w:t xml:space="preserve">research </w:t>
      </w:r>
      <w:r w:rsidRPr="00EB38FF">
        <w:rPr>
          <w:rFonts w:ascii="Times New Roman" w:hAnsi="Times New Roman"/>
          <w:sz w:val="24"/>
          <w:szCs w:val="24"/>
        </w:rPr>
        <w:t>studies represent</w:t>
      </w:r>
      <w:r w:rsidR="00E052F6" w:rsidRPr="00EB38FF">
        <w:rPr>
          <w:rFonts w:ascii="Times New Roman" w:hAnsi="Times New Roman"/>
          <w:sz w:val="24"/>
          <w:szCs w:val="24"/>
        </w:rPr>
        <w:t>ing</w:t>
      </w:r>
      <w:r w:rsidRPr="00EB38FF">
        <w:rPr>
          <w:rFonts w:ascii="Times New Roman" w:hAnsi="Times New Roman"/>
          <w:sz w:val="24"/>
          <w:szCs w:val="24"/>
        </w:rPr>
        <w:t xml:space="preserve"> primary care populations </w:t>
      </w:r>
      <w:r w:rsidR="00E052F6" w:rsidRPr="00EB38FF">
        <w:rPr>
          <w:rFonts w:ascii="Times New Roman" w:hAnsi="Times New Roman"/>
          <w:sz w:val="24"/>
          <w:szCs w:val="24"/>
        </w:rPr>
        <w:t>with</w:t>
      </w:r>
      <w:r w:rsidRPr="00EB38FF">
        <w:rPr>
          <w:rFonts w:ascii="Times New Roman" w:hAnsi="Times New Roman"/>
          <w:sz w:val="24"/>
          <w:szCs w:val="24"/>
        </w:rPr>
        <w:t xml:space="preserve"> consistent findings (Moyer &amp; USPSTF, 2013). SBIRT is an evidence-based practice approach to detect and provide early intervention for alcohol use disorders (SAMHSA, 2017). The </w:t>
      </w:r>
      <w:r w:rsidRPr="00EB38FF">
        <w:rPr>
          <w:rFonts w:ascii="Times New Roman" w:hAnsi="Times New Roman"/>
          <w:i/>
          <w:sz w:val="24"/>
          <w:szCs w:val="24"/>
        </w:rPr>
        <w:t>Alcohol Use Disorders Identification Test</w:t>
      </w:r>
      <w:r w:rsidRPr="00EB38FF">
        <w:rPr>
          <w:rFonts w:ascii="Times New Roman" w:hAnsi="Times New Roman"/>
          <w:sz w:val="24"/>
          <w:szCs w:val="24"/>
        </w:rPr>
        <w:t xml:space="preserve"> (AUDIT) is a tool</w:t>
      </w:r>
      <w:r w:rsidR="000649FA" w:rsidRPr="00EB38FF">
        <w:rPr>
          <w:rFonts w:ascii="Times New Roman" w:hAnsi="Times New Roman"/>
          <w:sz w:val="24"/>
          <w:szCs w:val="24"/>
        </w:rPr>
        <w:t>,</w:t>
      </w:r>
      <w:r w:rsidRPr="00EB38FF">
        <w:rPr>
          <w:rFonts w:ascii="Times New Roman" w:hAnsi="Times New Roman"/>
          <w:sz w:val="24"/>
          <w:szCs w:val="24"/>
        </w:rPr>
        <w:t xml:space="preserve"> which can be used in a clinical setting to screen for alcohol misuse to decrease risks associated with alcohol overconsumption (</w:t>
      </w:r>
      <w:r w:rsidRPr="00EB38FF">
        <w:rPr>
          <w:rFonts w:ascii="Times New Roman" w:hAnsi="Times New Roman"/>
          <w:i/>
          <w:sz w:val="24"/>
          <w:szCs w:val="24"/>
        </w:rPr>
        <w:t>Centers for Medicare &amp; Medicaid Services</w:t>
      </w:r>
      <w:r w:rsidRPr="00EB38FF">
        <w:rPr>
          <w:rFonts w:ascii="Times New Roman" w:hAnsi="Times New Roman"/>
          <w:sz w:val="24"/>
          <w:szCs w:val="24"/>
        </w:rPr>
        <w:t xml:space="preserve"> [CMS</w:t>
      </w:r>
      <w:r w:rsidR="005C3068" w:rsidRPr="00EB38FF">
        <w:rPr>
          <w:rFonts w:ascii="Times New Roman" w:hAnsi="Times New Roman"/>
          <w:sz w:val="24"/>
          <w:szCs w:val="24"/>
        </w:rPr>
        <w:t>], 2011</w:t>
      </w:r>
      <w:r w:rsidRPr="00EB38FF">
        <w:rPr>
          <w:rFonts w:ascii="Times New Roman" w:hAnsi="Times New Roman"/>
          <w:sz w:val="24"/>
          <w:szCs w:val="24"/>
        </w:rPr>
        <w:t xml:space="preserve">; </w:t>
      </w:r>
      <w:proofErr w:type="spellStart"/>
      <w:r w:rsidRPr="00EB38FF">
        <w:rPr>
          <w:rFonts w:ascii="Times New Roman" w:hAnsi="Times New Roman"/>
          <w:sz w:val="24"/>
          <w:szCs w:val="24"/>
        </w:rPr>
        <w:t>Babor</w:t>
      </w:r>
      <w:proofErr w:type="spellEnd"/>
      <w:r w:rsidR="00076BAD" w:rsidRPr="00EB38FF">
        <w:rPr>
          <w:rFonts w:ascii="Times New Roman" w:hAnsi="Times New Roman"/>
          <w:sz w:val="24"/>
          <w:szCs w:val="24"/>
        </w:rPr>
        <w:t xml:space="preserve"> et al.</w:t>
      </w:r>
      <w:r w:rsidRPr="00EB38FF">
        <w:rPr>
          <w:rFonts w:ascii="Times New Roman" w:hAnsi="Times New Roman"/>
          <w:sz w:val="24"/>
          <w:szCs w:val="24"/>
        </w:rPr>
        <w:t>,</w:t>
      </w:r>
      <w:r w:rsidR="00076BAD" w:rsidRPr="00EB38FF">
        <w:rPr>
          <w:rFonts w:ascii="Times New Roman" w:hAnsi="Times New Roman"/>
          <w:sz w:val="24"/>
          <w:szCs w:val="24"/>
        </w:rPr>
        <w:t xml:space="preserve"> </w:t>
      </w:r>
      <w:r w:rsidRPr="00EB38FF">
        <w:rPr>
          <w:rFonts w:ascii="Times New Roman" w:hAnsi="Times New Roman"/>
          <w:sz w:val="24"/>
          <w:szCs w:val="24"/>
        </w:rPr>
        <w:t xml:space="preserve">2001). Other approved tools include </w:t>
      </w:r>
      <w:r w:rsidR="00E052F6" w:rsidRPr="00EB38FF">
        <w:rPr>
          <w:rFonts w:ascii="Times New Roman" w:hAnsi="Times New Roman"/>
          <w:sz w:val="24"/>
          <w:szCs w:val="24"/>
        </w:rPr>
        <w:t xml:space="preserve">the </w:t>
      </w:r>
      <w:r w:rsidRPr="00EB38FF">
        <w:rPr>
          <w:rFonts w:ascii="Times New Roman" w:hAnsi="Times New Roman"/>
          <w:sz w:val="24"/>
          <w:szCs w:val="24"/>
        </w:rPr>
        <w:t xml:space="preserve">abbreviated AUDIT-Consumption and the single-question screening asking “How many times in the past year have you had 5 (for men) or 4 (for women and all adults older than 65 years) or more drinks in a day?” </w:t>
      </w:r>
      <w:proofErr w:type="gramStart"/>
      <w:r w:rsidRPr="00EB38FF">
        <w:rPr>
          <w:rFonts w:ascii="Times New Roman" w:hAnsi="Times New Roman"/>
          <w:sz w:val="24"/>
          <w:szCs w:val="24"/>
        </w:rPr>
        <w:t>(Moyer &amp; USPSTF, 2013, p.212).</w:t>
      </w:r>
      <w:proofErr w:type="gramEnd"/>
      <w:r w:rsidRPr="00EB38FF">
        <w:rPr>
          <w:rFonts w:ascii="Times New Roman" w:hAnsi="Times New Roman"/>
          <w:sz w:val="24"/>
          <w:szCs w:val="24"/>
        </w:rPr>
        <w:t xml:space="preserve"> To reduce alcohol misuse, clinicians should provide adults who screen positive for risky or unsafe drinking practices with brief behavioral counseling (Moyer &amp; USPSTF, 2013). </w:t>
      </w:r>
    </w:p>
    <w:p w14:paraId="7716BE6E" w14:textId="766856BD" w:rsidR="009007E6" w:rsidRPr="00EB38FF" w:rsidRDefault="002D5C1B" w:rsidP="0024297C">
      <w:pPr>
        <w:spacing w:after="0" w:line="480" w:lineRule="auto"/>
        <w:ind w:firstLine="720"/>
        <w:rPr>
          <w:rFonts w:ascii="Times New Roman" w:hAnsi="Times New Roman"/>
          <w:sz w:val="24"/>
          <w:szCs w:val="24"/>
        </w:rPr>
      </w:pPr>
      <w:r w:rsidRPr="00EB38FF">
        <w:rPr>
          <w:rFonts w:ascii="Times New Roman" w:hAnsi="Times New Roman"/>
          <w:sz w:val="24"/>
          <w:szCs w:val="24"/>
        </w:rPr>
        <w:t>In the United States, a</w:t>
      </w:r>
      <w:r w:rsidR="00891DDB" w:rsidRPr="00EB38FF">
        <w:rPr>
          <w:rFonts w:ascii="Times New Roman" w:hAnsi="Times New Roman"/>
          <w:sz w:val="24"/>
          <w:szCs w:val="24"/>
        </w:rPr>
        <w:t xml:space="preserve"> s</w:t>
      </w:r>
      <w:r w:rsidRPr="00EB38FF">
        <w:rPr>
          <w:rFonts w:ascii="Times New Roman" w:hAnsi="Times New Roman"/>
          <w:sz w:val="24"/>
          <w:szCs w:val="24"/>
        </w:rPr>
        <w:t>tudy found that only one in six</w:t>
      </w:r>
      <w:r w:rsidR="00891DDB" w:rsidRPr="00EB38FF">
        <w:rPr>
          <w:rFonts w:ascii="Times New Roman" w:hAnsi="Times New Roman"/>
          <w:sz w:val="24"/>
          <w:szCs w:val="24"/>
        </w:rPr>
        <w:t xml:space="preserve"> adults aged 18 and older reported that a healthcare professional discussed alcohol consumption despite clinical recommendations </w:t>
      </w:r>
      <w:r w:rsidR="001137D5" w:rsidRPr="00EB38FF">
        <w:rPr>
          <w:rFonts w:ascii="Times New Roman" w:hAnsi="Times New Roman"/>
          <w:sz w:val="24"/>
          <w:szCs w:val="24"/>
        </w:rPr>
        <w:t>(McKnight-</w:t>
      </w:r>
      <w:proofErr w:type="spellStart"/>
      <w:r w:rsidR="001137D5" w:rsidRPr="00EB38FF">
        <w:rPr>
          <w:rFonts w:ascii="Times New Roman" w:hAnsi="Times New Roman"/>
          <w:sz w:val="24"/>
          <w:szCs w:val="24"/>
        </w:rPr>
        <w:t>Eily</w:t>
      </w:r>
      <w:proofErr w:type="spellEnd"/>
      <w:r w:rsidR="001137D5" w:rsidRPr="00EB38FF">
        <w:rPr>
          <w:rFonts w:ascii="Times New Roman" w:hAnsi="Times New Roman"/>
          <w:sz w:val="24"/>
          <w:szCs w:val="24"/>
        </w:rPr>
        <w:t xml:space="preserve"> et al., </w:t>
      </w:r>
      <w:r w:rsidR="00891DDB" w:rsidRPr="00EB38FF">
        <w:rPr>
          <w:rFonts w:ascii="Times New Roman" w:hAnsi="Times New Roman"/>
          <w:sz w:val="24"/>
          <w:szCs w:val="24"/>
        </w:rPr>
        <w:t xml:space="preserve">2014). The primary practice setting would be an ideal place to screen for alcohol misuse since </w:t>
      </w:r>
      <w:r w:rsidR="00E052F6" w:rsidRPr="00EB38FF">
        <w:rPr>
          <w:rFonts w:ascii="Times New Roman" w:hAnsi="Times New Roman"/>
          <w:sz w:val="24"/>
          <w:szCs w:val="24"/>
        </w:rPr>
        <w:t xml:space="preserve">many </w:t>
      </w:r>
      <w:r w:rsidR="00891DDB" w:rsidRPr="00EB38FF">
        <w:rPr>
          <w:rFonts w:ascii="Times New Roman" w:hAnsi="Times New Roman"/>
          <w:sz w:val="24"/>
          <w:szCs w:val="24"/>
        </w:rPr>
        <w:t xml:space="preserve">patients see their primary provider annually. Unfortunately, not all primary care providers adhere to </w:t>
      </w:r>
      <w:r w:rsidR="00E052F6" w:rsidRPr="00EB38FF">
        <w:rPr>
          <w:rFonts w:ascii="Times New Roman" w:hAnsi="Times New Roman"/>
          <w:sz w:val="24"/>
          <w:szCs w:val="24"/>
        </w:rPr>
        <w:t xml:space="preserve">the </w:t>
      </w:r>
      <w:r w:rsidR="00891DDB" w:rsidRPr="00EB38FF">
        <w:rPr>
          <w:rFonts w:ascii="Times New Roman" w:hAnsi="Times New Roman"/>
          <w:sz w:val="24"/>
          <w:szCs w:val="24"/>
        </w:rPr>
        <w:t>recommended guidelines</w:t>
      </w:r>
      <w:r w:rsidR="00E052F6" w:rsidRPr="00EB38FF">
        <w:rPr>
          <w:rFonts w:ascii="Times New Roman" w:hAnsi="Times New Roman"/>
          <w:sz w:val="24"/>
          <w:szCs w:val="24"/>
        </w:rPr>
        <w:t xml:space="preserve"> for alcohol misuse screening</w:t>
      </w:r>
      <w:r w:rsidR="00891DDB" w:rsidRPr="00EB38FF">
        <w:rPr>
          <w:rFonts w:ascii="Times New Roman" w:hAnsi="Times New Roman"/>
          <w:sz w:val="24"/>
          <w:szCs w:val="24"/>
        </w:rPr>
        <w:t xml:space="preserve">. </w:t>
      </w:r>
      <w:r w:rsidR="00441DA1" w:rsidRPr="00EB38FF">
        <w:rPr>
          <w:rFonts w:ascii="Times New Roman" w:hAnsi="Times New Roman"/>
          <w:sz w:val="24"/>
          <w:szCs w:val="24"/>
        </w:rPr>
        <w:t>A study by Tan, Hungerford, Denny, and McKnight-</w:t>
      </w:r>
      <w:proofErr w:type="spellStart"/>
      <w:r w:rsidR="00441DA1" w:rsidRPr="00EB38FF">
        <w:rPr>
          <w:rFonts w:ascii="Times New Roman" w:hAnsi="Times New Roman"/>
          <w:sz w:val="24"/>
          <w:szCs w:val="24"/>
        </w:rPr>
        <w:t>Eily</w:t>
      </w:r>
      <w:proofErr w:type="spellEnd"/>
      <w:r w:rsidR="00441DA1" w:rsidRPr="00EB38FF">
        <w:rPr>
          <w:rFonts w:ascii="Times New Roman" w:hAnsi="Times New Roman"/>
          <w:sz w:val="24"/>
          <w:szCs w:val="24"/>
        </w:rPr>
        <w:t xml:space="preserve"> (2018) found that 96% of primary care providers, which included internists, obstetricians/ gynecologists, family practitioners, and nurse practitioners, screened for alcohol misuse, but only 38% of these providers practiced with </w:t>
      </w:r>
      <w:r w:rsidR="00441DA1" w:rsidRPr="00EB38FF">
        <w:rPr>
          <w:rFonts w:ascii="Times New Roman" w:hAnsi="Times New Roman"/>
          <w:sz w:val="24"/>
          <w:szCs w:val="24"/>
        </w:rPr>
        <w:lastRenderedPageBreak/>
        <w:t xml:space="preserve">USPSTF alcohol misuse approved screening tools. Another study found that out of 853 physicians (family medicine, obstetrics-gynecology, internal medicine, and psychiatry), 88% always screened for alcohol </w:t>
      </w:r>
      <w:r w:rsidR="00F63DC8" w:rsidRPr="00EB38FF">
        <w:rPr>
          <w:rFonts w:ascii="Times New Roman" w:hAnsi="Times New Roman"/>
          <w:sz w:val="24"/>
          <w:szCs w:val="24"/>
        </w:rPr>
        <w:t>mis</w:t>
      </w:r>
      <w:r w:rsidR="00441DA1" w:rsidRPr="00EB38FF">
        <w:rPr>
          <w:rFonts w:ascii="Times New Roman" w:hAnsi="Times New Roman"/>
          <w:sz w:val="24"/>
          <w:szCs w:val="24"/>
        </w:rPr>
        <w:t>use in new outpatients (</w:t>
      </w:r>
      <w:proofErr w:type="spellStart"/>
      <w:r w:rsidR="00441DA1" w:rsidRPr="00EB38FF">
        <w:rPr>
          <w:rFonts w:ascii="Times New Roman" w:hAnsi="Times New Roman"/>
          <w:sz w:val="24"/>
          <w:szCs w:val="24"/>
        </w:rPr>
        <w:t>Friedmann</w:t>
      </w:r>
      <w:proofErr w:type="spellEnd"/>
      <w:r w:rsidR="00441DA1" w:rsidRPr="00EB38FF">
        <w:rPr>
          <w:rFonts w:ascii="Times New Roman" w:hAnsi="Times New Roman"/>
          <w:sz w:val="24"/>
          <w:szCs w:val="24"/>
        </w:rPr>
        <w:t xml:space="preserve">, McCullough, Chin, &amp; </w:t>
      </w:r>
      <w:proofErr w:type="spellStart"/>
      <w:r w:rsidR="00441DA1" w:rsidRPr="00EB38FF">
        <w:rPr>
          <w:rFonts w:ascii="Times New Roman" w:hAnsi="Times New Roman"/>
          <w:sz w:val="24"/>
          <w:szCs w:val="24"/>
        </w:rPr>
        <w:t>Saitz</w:t>
      </w:r>
      <w:proofErr w:type="spellEnd"/>
      <w:r w:rsidR="00441DA1" w:rsidRPr="00EB38FF">
        <w:rPr>
          <w:rFonts w:ascii="Times New Roman" w:hAnsi="Times New Roman"/>
          <w:sz w:val="24"/>
          <w:szCs w:val="24"/>
        </w:rPr>
        <w:t xml:space="preserve">, 2000). </w:t>
      </w:r>
      <w:r w:rsidR="00891DDB" w:rsidRPr="00EB38FF">
        <w:rPr>
          <w:rFonts w:ascii="Times New Roman" w:hAnsi="Times New Roman"/>
          <w:sz w:val="24"/>
          <w:szCs w:val="24"/>
        </w:rPr>
        <w:t xml:space="preserve">Sometimes physicians would only screen for alcohol misuse based on </w:t>
      </w:r>
      <w:r w:rsidR="009007E6" w:rsidRPr="00EB38FF">
        <w:rPr>
          <w:rFonts w:ascii="Times New Roman" w:hAnsi="Times New Roman"/>
          <w:sz w:val="24"/>
          <w:szCs w:val="24"/>
        </w:rPr>
        <w:t>clinician suspicion</w:t>
      </w:r>
      <w:r w:rsidR="00891DDB" w:rsidRPr="00EB38FF">
        <w:rPr>
          <w:rFonts w:ascii="Times New Roman" w:hAnsi="Times New Roman"/>
          <w:sz w:val="24"/>
          <w:szCs w:val="24"/>
        </w:rPr>
        <w:t>, which was less sensitive</w:t>
      </w:r>
      <w:r w:rsidR="009007E6" w:rsidRPr="00EB38FF">
        <w:rPr>
          <w:rFonts w:ascii="Times New Roman" w:hAnsi="Times New Roman"/>
          <w:sz w:val="24"/>
          <w:szCs w:val="24"/>
        </w:rPr>
        <w:t xml:space="preserve"> </w:t>
      </w:r>
      <w:r w:rsidR="00891DDB" w:rsidRPr="00EB38FF">
        <w:rPr>
          <w:rFonts w:ascii="Times New Roman" w:hAnsi="Times New Roman"/>
          <w:sz w:val="24"/>
          <w:szCs w:val="24"/>
        </w:rPr>
        <w:t xml:space="preserve">compared to an approved alcohol misuse screening protocol (Vinson, Turner, Manning, &amp; </w:t>
      </w:r>
      <w:proofErr w:type="spellStart"/>
      <w:r w:rsidR="00891DDB" w:rsidRPr="00EB38FF">
        <w:rPr>
          <w:rFonts w:ascii="Times New Roman" w:hAnsi="Times New Roman"/>
          <w:sz w:val="24"/>
          <w:szCs w:val="24"/>
        </w:rPr>
        <w:t>Galliher</w:t>
      </w:r>
      <w:proofErr w:type="spellEnd"/>
      <w:r w:rsidR="00891DDB" w:rsidRPr="00EB38FF">
        <w:rPr>
          <w:rFonts w:ascii="Times New Roman" w:hAnsi="Times New Roman"/>
          <w:sz w:val="24"/>
          <w:szCs w:val="24"/>
        </w:rPr>
        <w:t>, 2013)</w:t>
      </w:r>
      <w:r w:rsidR="009007E6" w:rsidRPr="00EB38FF">
        <w:rPr>
          <w:rFonts w:ascii="Times New Roman" w:hAnsi="Times New Roman"/>
          <w:sz w:val="24"/>
          <w:szCs w:val="24"/>
        </w:rPr>
        <w:t xml:space="preserve">. </w:t>
      </w:r>
      <w:r w:rsidR="001137D5" w:rsidRPr="00EB38FF">
        <w:rPr>
          <w:rFonts w:ascii="Times New Roman" w:hAnsi="Times New Roman"/>
          <w:sz w:val="24"/>
          <w:szCs w:val="24"/>
        </w:rPr>
        <w:t>The gap between the recommended guideline versus the reality of screening and treating for alcohol misuse needs to be closed with compliance.</w:t>
      </w:r>
      <w:r w:rsidR="00891DDB" w:rsidRPr="00EB38FF">
        <w:rPr>
          <w:rFonts w:ascii="Times New Roman" w:hAnsi="Times New Roman"/>
          <w:sz w:val="24"/>
          <w:szCs w:val="24"/>
        </w:rPr>
        <w:t xml:space="preserve"> </w:t>
      </w:r>
    </w:p>
    <w:p w14:paraId="3E946DC8" w14:textId="77777777" w:rsidR="00944F80" w:rsidRPr="00EB38FF" w:rsidRDefault="00944F80" w:rsidP="00931A16">
      <w:pPr>
        <w:spacing w:after="0" w:line="480" w:lineRule="auto"/>
        <w:jc w:val="center"/>
        <w:rPr>
          <w:rFonts w:ascii="Times New Roman" w:hAnsi="Times New Roman"/>
          <w:sz w:val="24"/>
          <w:szCs w:val="24"/>
        </w:rPr>
      </w:pPr>
      <w:r w:rsidRPr="00EB38FF">
        <w:rPr>
          <w:rFonts w:ascii="Times New Roman" w:hAnsi="Times New Roman"/>
          <w:b/>
          <w:sz w:val="24"/>
          <w:szCs w:val="24"/>
        </w:rPr>
        <w:t>Assessment</w:t>
      </w:r>
    </w:p>
    <w:p w14:paraId="5F447A2E" w14:textId="77777777" w:rsidR="00944F80" w:rsidRPr="00EB38FF" w:rsidRDefault="00944F80"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The setting for the project intervention is an internal medicine practice with two locations in South Texas in areas of known low socio-economic status. Clinic A is located in an area of 26,119 people of which 92.1% are Hispanic/Latino origin, primarily Mexican descent (93%) with a median age of 32 years (U.S. Census Bureau, 2016a) with 31.9% of individuals living below poverty level and 74.7% having health insurance (U.S. Census Bureau, 2016b). Clinic B is located in a rural community </w:t>
      </w:r>
      <w:r w:rsidR="00F63DC8" w:rsidRPr="00EB38FF">
        <w:rPr>
          <w:rFonts w:ascii="Times New Roman" w:hAnsi="Times New Roman"/>
          <w:sz w:val="24"/>
          <w:szCs w:val="24"/>
        </w:rPr>
        <w:t xml:space="preserve">populated </w:t>
      </w:r>
      <w:r w:rsidRPr="00EB38FF">
        <w:rPr>
          <w:rFonts w:ascii="Times New Roman" w:hAnsi="Times New Roman"/>
          <w:sz w:val="24"/>
          <w:szCs w:val="24"/>
        </w:rPr>
        <w:t xml:space="preserve">with 47,710 people of which 63.0% are Hispanic/Latino origin, primarily Mexican descent (90.6%) </w:t>
      </w:r>
      <w:proofErr w:type="gramStart"/>
      <w:r w:rsidRPr="00EB38FF">
        <w:rPr>
          <w:rFonts w:ascii="Times New Roman" w:hAnsi="Times New Roman"/>
          <w:sz w:val="24"/>
          <w:szCs w:val="24"/>
        </w:rPr>
        <w:t>(U.S. Census Bureau, 2016b).</w:t>
      </w:r>
      <w:proofErr w:type="gramEnd"/>
      <w:r w:rsidRPr="00EB38FF">
        <w:rPr>
          <w:rFonts w:ascii="Times New Roman" w:hAnsi="Times New Roman"/>
          <w:sz w:val="24"/>
          <w:szCs w:val="24"/>
        </w:rPr>
        <w:t xml:space="preserve"> The median age in the </w:t>
      </w:r>
      <w:r w:rsidR="00F63DC8" w:rsidRPr="00EB38FF">
        <w:rPr>
          <w:rFonts w:ascii="Times New Roman" w:hAnsi="Times New Roman"/>
          <w:sz w:val="24"/>
          <w:szCs w:val="24"/>
        </w:rPr>
        <w:t xml:space="preserve">Clinic B </w:t>
      </w:r>
      <w:r w:rsidRPr="00EB38FF">
        <w:rPr>
          <w:rFonts w:ascii="Times New Roman" w:hAnsi="Times New Roman"/>
          <w:sz w:val="24"/>
          <w:szCs w:val="24"/>
        </w:rPr>
        <w:t>area is 35.4 years (U.S. Census Bureau, 2016c) with 15.3% of individuals living below poverty level and 81.6% having health insurance (U.S. Census Bureau, 2016d).</w:t>
      </w:r>
      <w:r w:rsidR="00757F55" w:rsidRPr="00EB38FF">
        <w:rPr>
          <w:rFonts w:ascii="Times New Roman" w:hAnsi="Times New Roman"/>
          <w:sz w:val="24"/>
          <w:szCs w:val="24"/>
        </w:rPr>
        <w:t xml:space="preserve"> </w:t>
      </w:r>
    </w:p>
    <w:p w14:paraId="61101F76" w14:textId="4BAB2E11" w:rsidR="00944F80" w:rsidRPr="00EB38FF" w:rsidRDefault="00944F80" w:rsidP="0024297C">
      <w:pPr>
        <w:spacing w:line="480" w:lineRule="auto"/>
        <w:ind w:firstLine="720"/>
        <w:contextualSpacing/>
        <w:rPr>
          <w:rFonts w:ascii="Times New Roman" w:hAnsi="Times New Roman"/>
          <w:sz w:val="24"/>
          <w:szCs w:val="24"/>
        </w:rPr>
      </w:pPr>
      <w:r w:rsidRPr="00EB38FF">
        <w:rPr>
          <w:rFonts w:ascii="Times New Roman" w:hAnsi="Times New Roman"/>
          <w:sz w:val="24"/>
          <w:szCs w:val="24"/>
        </w:rPr>
        <w:t xml:space="preserve">An analysis of 1,828 records for patients seen in </w:t>
      </w:r>
      <w:r w:rsidR="00F63DC8" w:rsidRPr="00EB38FF">
        <w:rPr>
          <w:rFonts w:ascii="Times New Roman" w:hAnsi="Times New Roman"/>
          <w:sz w:val="24"/>
          <w:szCs w:val="24"/>
        </w:rPr>
        <w:t xml:space="preserve">Clinic A and Clinic B from January 1, </w:t>
      </w:r>
      <w:r w:rsidRPr="00EB38FF">
        <w:rPr>
          <w:rFonts w:ascii="Times New Roman" w:hAnsi="Times New Roman"/>
          <w:sz w:val="24"/>
          <w:szCs w:val="24"/>
        </w:rPr>
        <w:t xml:space="preserve">2016 </w:t>
      </w:r>
      <w:r w:rsidR="00F63DC8" w:rsidRPr="00EB38FF">
        <w:rPr>
          <w:rFonts w:ascii="Times New Roman" w:hAnsi="Times New Roman"/>
          <w:sz w:val="24"/>
          <w:szCs w:val="24"/>
        </w:rPr>
        <w:t xml:space="preserve">to December 31, 2016 </w:t>
      </w:r>
      <w:r w:rsidRPr="00EB38FF">
        <w:rPr>
          <w:rFonts w:ascii="Times New Roman" w:hAnsi="Times New Roman"/>
          <w:sz w:val="24"/>
          <w:szCs w:val="24"/>
        </w:rPr>
        <w:t xml:space="preserve">showed a racial/ethnic breakdown of 65% Hispanic/Latino, 26% White, 5% Black, less than1% Asian, and 4% of a non-disclosed race/ethnicity. The male/female patient ratio was 63% to 37%, respectively. Approximately 40.8% of </w:t>
      </w:r>
      <w:r w:rsidR="00F63DC8" w:rsidRPr="00EB38FF">
        <w:rPr>
          <w:rFonts w:ascii="Times New Roman" w:hAnsi="Times New Roman"/>
          <w:sz w:val="24"/>
          <w:szCs w:val="24"/>
        </w:rPr>
        <w:t xml:space="preserve">the </w:t>
      </w:r>
      <w:r w:rsidRPr="00EB38FF">
        <w:rPr>
          <w:rFonts w:ascii="Times New Roman" w:hAnsi="Times New Roman"/>
          <w:sz w:val="24"/>
          <w:szCs w:val="24"/>
        </w:rPr>
        <w:t xml:space="preserve">patients seen were between the ages of 50-69. Seventy percent of patients stated they did not smoke, 46% of </w:t>
      </w:r>
      <w:r w:rsidRPr="00EB38FF">
        <w:rPr>
          <w:rFonts w:ascii="Times New Roman" w:hAnsi="Times New Roman"/>
          <w:sz w:val="24"/>
          <w:szCs w:val="24"/>
        </w:rPr>
        <w:lastRenderedPageBreak/>
        <w:t xml:space="preserve">patients were obese with a </w:t>
      </w:r>
      <w:r w:rsidRPr="00EB38FF">
        <w:rPr>
          <w:rFonts w:ascii="Times New Roman" w:hAnsi="Times New Roman"/>
          <w:i/>
          <w:sz w:val="24"/>
          <w:szCs w:val="24"/>
        </w:rPr>
        <w:t>body mass index</w:t>
      </w:r>
      <w:r w:rsidRPr="00EB38FF">
        <w:rPr>
          <w:rFonts w:ascii="Times New Roman" w:hAnsi="Times New Roman"/>
          <w:sz w:val="24"/>
          <w:szCs w:val="24"/>
        </w:rPr>
        <w:t xml:space="preserve"> </w:t>
      </w:r>
      <w:r w:rsidR="00F63DC8" w:rsidRPr="00EB38FF">
        <w:rPr>
          <w:rFonts w:ascii="Times New Roman" w:hAnsi="Times New Roman"/>
          <w:sz w:val="24"/>
          <w:szCs w:val="24"/>
        </w:rPr>
        <w:t xml:space="preserve">(BMI) </w:t>
      </w:r>
      <w:r w:rsidRPr="00EB38FF">
        <w:rPr>
          <w:rFonts w:ascii="Times New Roman" w:hAnsi="Times New Roman"/>
          <w:sz w:val="24"/>
          <w:szCs w:val="24"/>
        </w:rPr>
        <w:t>greater than 30</w:t>
      </w:r>
      <w:r w:rsidR="00F63DC8" w:rsidRPr="00EB38FF">
        <w:rPr>
          <w:rFonts w:ascii="Times New Roman" w:hAnsi="Times New Roman"/>
          <w:sz w:val="24"/>
          <w:szCs w:val="24"/>
        </w:rPr>
        <w:t xml:space="preserve"> kg/m</w:t>
      </w:r>
      <w:r w:rsidR="00F63DC8" w:rsidRPr="00EB38FF">
        <w:rPr>
          <w:rFonts w:ascii="Times New Roman" w:hAnsi="Times New Roman"/>
          <w:sz w:val="24"/>
          <w:szCs w:val="24"/>
          <w:vertAlign w:val="superscript"/>
        </w:rPr>
        <w:t>2</w:t>
      </w:r>
      <w:r w:rsidRPr="00EB38FF">
        <w:rPr>
          <w:rFonts w:ascii="Times New Roman" w:hAnsi="Times New Roman"/>
          <w:sz w:val="24"/>
          <w:szCs w:val="24"/>
        </w:rPr>
        <w:t xml:space="preserve">, and 30% of patients were overweight with a </w:t>
      </w:r>
      <w:r w:rsidR="00F63DC8" w:rsidRPr="00EB38FF">
        <w:rPr>
          <w:rFonts w:ascii="Times New Roman" w:hAnsi="Times New Roman"/>
          <w:sz w:val="24"/>
          <w:szCs w:val="24"/>
        </w:rPr>
        <w:t>BMI</w:t>
      </w:r>
      <w:r w:rsidRPr="00EB38FF">
        <w:rPr>
          <w:rFonts w:ascii="Times New Roman" w:hAnsi="Times New Roman"/>
          <w:sz w:val="24"/>
          <w:szCs w:val="24"/>
        </w:rPr>
        <w:t xml:space="preserve"> of 25 to 29.9</w:t>
      </w:r>
      <w:r w:rsidR="00F63DC8" w:rsidRPr="00EB38FF">
        <w:rPr>
          <w:rFonts w:ascii="Times New Roman" w:hAnsi="Times New Roman"/>
          <w:sz w:val="24"/>
          <w:szCs w:val="24"/>
        </w:rPr>
        <w:t xml:space="preserve"> kg/m</w:t>
      </w:r>
      <w:r w:rsidR="00F63DC8" w:rsidRPr="00EB38FF">
        <w:rPr>
          <w:rFonts w:ascii="Times New Roman" w:hAnsi="Times New Roman"/>
          <w:sz w:val="24"/>
          <w:szCs w:val="24"/>
          <w:vertAlign w:val="superscript"/>
        </w:rPr>
        <w:t>2</w:t>
      </w:r>
      <w:r w:rsidRPr="00EB38FF">
        <w:rPr>
          <w:rFonts w:ascii="Times New Roman" w:hAnsi="Times New Roman"/>
          <w:sz w:val="24"/>
          <w:szCs w:val="24"/>
        </w:rPr>
        <w:t xml:space="preserve">. </w:t>
      </w:r>
    </w:p>
    <w:p w14:paraId="4293C929" w14:textId="77777777" w:rsidR="00944F80" w:rsidRPr="00EB38FF" w:rsidRDefault="00944F80" w:rsidP="0024297C">
      <w:pPr>
        <w:spacing w:line="480" w:lineRule="auto"/>
        <w:ind w:firstLine="720"/>
        <w:contextualSpacing/>
        <w:rPr>
          <w:rFonts w:ascii="Times New Roman" w:hAnsi="Times New Roman"/>
          <w:sz w:val="24"/>
          <w:szCs w:val="24"/>
        </w:rPr>
      </w:pPr>
      <w:r w:rsidRPr="00EB38FF">
        <w:rPr>
          <w:rFonts w:ascii="Times New Roman" w:hAnsi="Times New Roman"/>
          <w:sz w:val="24"/>
          <w:szCs w:val="24"/>
        </w:rPr>
        <w:t xml:space="preserve">Each clinic site was staffed with a receptionist and two medical assistants (MAs). The billing manager, office manager, and care manager coordinated </w:t>
      </w:r>
      <w:r w:rsidR="00F63DC8" w:rsidRPr="00EB38FF">
        <w:rPr>
          <w:rFonts w:ascii="Times New Roman" w:hAnsi="Times New Roman"/>
          <w:sz w:val="24"/>
          <w:szCs w:val="24"/>
        </w:rPr>
        <w:t xml:space="preserve">services at </w:t>
      </w:r>
      <w:r w:rsidRPr="00EB38FF">
        <w:rPr>
          <w:rFonts w:ascii="Times New Roman" w:hAnsi="Times New Roman"/>
          <w:sz w:val="24"/>
          <w:szCs w:val="24"/>
        </w:rPr>
        <w:t xml:space="preserve">both clinic sites. The billing manager performed coding and billing, while the office manager supervised and trained the MAs and requested insurance referrals to other specialties. The care manager updated the paper record, </w:t>
      </w:r>
      <w:r w:rsidRPr="00EB38FF">
        <w:rPr>
          <w:rFonts w:ascii="Times New Roman" w:hAnsi="Times New Roman"/>
          <w:i/>
          <w:sz w:val="24"/>
          <w:szCs w:val="24"/>
        </w:rPr>
        <w:t>electronic medical record</w:t>
      </w:r>
      <w:r w:rsidRPr="00EB38FF">
        <w:rPr>
          <w:rFonts w:ascii="Times New Roman" w:hAnsi="Times New Roman"/>
          <w:sz w:val="24"/>
          <w:szCs w:val="24"/>
        </w:rPr>
        <w:t xml:space="preserve"> (EMR), coding, and tracked adherence to clinical measures and guidelines for the clinic. The physician split his time equally between both practices to provide care to both communities. Both clinics use the EMR system, </w:t>
      </w:r>
      <w:proofErr w:type="spellStart"/>
      <w:r w:rsidRPr="00EB38FF">
        <w:rPr>
          <w:rFonts w:ascii="Times New Roman" w:hAnsi="Times New Roman"/>
          <w:sz w:val="24"/>
          <w:szCs w:val="24"/>
        </w:rPr>
        <w:t>Lytec</w:t>
      </w:r>
      <w:proofErr w:type="spellEnd"/>
      <w:r w:rsidRPr="00EB38FF">
        <w:rPr>
          <w:rFonts w:ascii="Times New Roman" w:hAnsi="Times New Roman"/>
          <w:sz w:val="24"/>
          <w:szCs w:val="24"/>
        </w:rPr>
        <w:t xml:space="preserve"> MD, and created a paper record for each patient encounter.</w:t>
      </w:r>
    </w:p>
    <w:p w14:paraId="3A98F4D3" w14:textId="2226D372" w:rsidR="009007E6" w:rsidRPr="00EB38FF" w:rsidRDefault="009007E6" w:rsidP="0024297C">
      <w:pPr>
        <w:spacing w:line="480" w:lineRule="auto"/>
        <w:ind w:firstLine="720"/>
        <w:contextualSpacing/>
        <w:rPr>
          <w:rFonts w:ascii="Times New Roman" w:hAnsi="Times New Roman"/>
          <w:sz w:val="24"/>
          <w:szCs w:val="24"/>
        </w:rPr>
      </w:pPr>
      <w:r w:rsidRPr="00EB38FF">
        <w:rPr>
          <w:rFonts w:ascii="Times New Roman" w:hAnsi="Times New Roman"/>
          <w:sz w:val="24"/>
          <w:szCs w:val="24"/>
        </w:rPr>
        <w:t>At these clinics, the AUDIT screening tool was available using a paper record or EMR. Prior to this evidence-based quality improvement project, the physician used clinical judgment to order a</w:t>
      </w:r>
      <w:r w:rsidR="00233E4C" w:rsidRPr="00EB38FF">
        <w:rPr>
          <w:rFonts w:ascii="Times New Roman" w:hAnsi="Times New Roman"/>
          <w:sz w:val="24"/>
          <w:szCs w:val="24"/>
        </w:rPr>
        <w:t>n AUDIT</w:t>
      </w:r>
      <w:r w:rsidRPr="00EB38FF">
        <w:rPr>
          <w:rFonts w:ascii="Times New Roman" w:hAnsi="Times New Roman"/>
          <w:sz w:val="24"/>
          <w:szCs w:val="24"/>
        </w:rPr>
        <w:t xml:space="preserve"> screen for selected patients. The MAs would ask the patient to complete the screening tool and the physician would interpret the findings</w:t>
      </w:r>
      <w:r w:rsidR="000401B8" w:rsidRPr="00EB38FF">
        <w:rPr>
          <w:rFonts w:ascii="Times New Roman" w:hAnsi="Times New Roman"/>
          <w:sz w:val="24"/>
          <w:szCs w:val="24"/>
        </w:rPr>
        <w:t xml:space="preserve">. However, </w:t>
      </w:r>
      <w:r w:rsidRPr="00EB38FF">
        <w:rPr>
          <w:rFonts w:ascii="Times New Roman" w:hAnsi="Times New Roman"/>
          <w:sz w:val="24"/>
          <w:szCs w:val="24"/>
        </w:rPr>
        <w:t>due to the limited and sporadic use of the AUDIT tool,</w:t>
      </w:r>
      <w:r w:rsidR="000401B8" w:rsidRPr="00EB38FF">
        <w:rPr>
          <w:rFonts w:ascii="Times New Roman" w:hAnsi="Times New Roman"/>
          <w:sz w:val="24"/>
          <w:szCs w:val="24"/>
        </w:rPr>
        <w:t xml:space="preserve"> the</w:t>
      </w:r>
      <w:r w:rsidRPr="00EB38FF">
        <w:rPr>
          <w:rFonts w:ascii="Times New Roman" w:hAnsi="Times New Roman"/>
          <w:sz w:val="24"/>
          <w:szCs w:val="24"/>
        </w:rPr>
        <w:t xml:space="preserve"> staff </w:t>
      </w:r>
      <w:r w:rsidR="000401B8" w:rsidRPr="00EB38FF">
        <w:rPr>
          <w:rFonts w:ascii="Times New Roman" w:hAnsi="Times New Roman"/>
          <w:sz w:val="24"/>
          <w:szCs w:val="24"/>
        </w:rPr>
        <w:t>was</w:t>
      </w:r>
      <w:r w:rsidRPr="00EB38FF">
        <w:rPr>
          <w:rFonts w:ascii="Times New Roman" w:hAnsi="Times New Roman"/>
          <w:sz w:val="24"/>
          <w:szCs w:val="24"/>
        </w:rPr>
        <w:t xml:space="preserve"> </w:t>
      </w:r>
      <w:r w:rsidR="00C8474F" w:rsidRPr="00EB38FF">
        <w:rPr>
          <w:rFonts w:ascii="Times New Roman" w:hAnsi="Times New Roman"/>
          <w:sz w:val="24"/>
          <w:szCs w:val="24"/>
        </w:rPr>
        <w:t xml:space="preserve">inexperienced </w:t>
      </w:r>
      <w:r w:rsidRPr="00EB38FF">
        <w:rPr>
          <w:rFonts w:ascii="Times New Roman" w:hAnsi="Times New Roman"/>
          <w:sz w:val="24"/>
          <w:szCs w:val="24"/>
        </w:rPr>
        <w:t xml:space="preserve">with the </w:t>
      </w:r>
      <w:r w:rsidR="00C8474F" w:rsidRPr="00EB38FF">
        <w:rPr>
          <w:rFonts w:ascii="Times New Roman" w:hAnsi="Times New Roman"/>
          <w:sz w:val="24"/>
          <w:szCs w:val="24"/>
        </w:rPr>
        <w:t xml:space="preserve">use of the </w:t>
      </w:r>
      <w:r w:rsidRPr="00EB38FF">
        <w:rPr>
          <w:rFonts w:ascii="Times New Roman" w:hAnsi="Times New Roman"/>
          <w:sz w:val="24"/>
          <w:szCs w:val="24"/>
        </w:rPr>
        <w:t xml:space="preserve">tool. Prior to project implementation, only </w:t>
      </w:r>
      <w:r w:rsidR="00C8474F" w:rsidRPr="00EB38FF">
        <w:rPr>
          <w:rFonts w:ascii="Times New Roman" w:hAnsi="Times New Roman"/>
          <w:sz w:val="24"/>
          <w:szCs w:val="24"/>
        </w:rPr>
        <w:t>16</w:t>
      </w:r>
      <w:r w:rsidRPr="00EB38FF">
        <w:rPr>
          <w:rFonts w:ascii="Times New Roman" w:hAnsi="Times New Roman"/>
          <w:sz w:val="24"/>
          <w:szCs w:val="24"/>
        </w:rPr>
        <w:t xml:space="preserve"> of the 60 patients screened had an alcohol-related diagnosis or at-risk drinking</w:t>
      </w:r>
      <w:r w:rsidR="00C8474F" w:rsidRPr="00EB38FF">
        <w:rPr>
          <w:rFonts w:ascii="Times New Roman" w:hAnsi="Times New Roman"/>
          <w:sz w:val="24"/>
          <w:szCs w:val="24"/>
        </w:rPr>
        <w:t xml:space="preserve"> requiring </w:t>
      </w:r>
      <w:r w:rsidRPr="00EB38FF">
        <w:rPr>
          <w:rFonts w:ascii="Times New Roman" w:hAnsi="Times New Roman"/>
          <w:sz w:val="24"/>
          <w:szCs w:val="24"/>
        </w:rPr>
        <w:t xml:space="preserve">alcohol counseling or referrals in the previous year. Patients who scored positive were offered a physician’s referral to see a treatment specialist. </w:t>
      </w:r>
    </w:p>
    <w:p w14:paraId="18F50EB5" w14:textId="4E7CDA58" w:rsidR="009007E6" w:rsidRPr="00EB38FF" w:rsidRDefault="00C8474F"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A</w:t>
      </w:r>
      <w:r w:rsidR="009469F2" w:rsidRPr="00EB38FF">
        <w:rPr>
          <w:rFonts w:ascii="Times New Roman" w:hAnsi="Times New Roman"/>
          <w:sz w:val="24"/>
          <w:szCs w:val="24"/>
        </w:rPr>
        <w:t>s a</w:t>
      </w:r>
      <w:r w:rsidR="009007E6" w:rsidRPr="00EB38FF">
        <w:rPr>
          <w:rFonts w:ascii="Times New Roman" w:hAnsi="Times New Roman"/>
          <w:sz w:val="24"/>
          <w:szCs w:val="24"/>
        </w:rPr>
        <w:t xml:space="preserve"> member of an Accountable Care Organization</w:t>
      </w:r>
      <w:r w:rsidRPr="00EB38FF">
        <w:rPr>
          <w:rFonts w:ascii="Times New Roman" w:hAnsi="Times New Roman"/>
          <w:sz w:val="24"/>
          <w:szCs w:val="24"/>
        </w:rPr>
        <w:t xml:space="preserve">, the physician </w:t>
      </w:r>
      <w:r w:rsidR="009007E6" w:rsidRPr="00EB38FF">
        <w:rPr>
          <w:rFonts w:ascii="Times New Roman" w:hAnsi="Times New Roman"/>
          <w:sz w:val="24"/>
          <w:szCs w:val="24"/>
        </w:rPr>
        <w:t>work</w:t>
      </w:r>
      <w:r w:rsidRPr="00EB38FF">
        <w:rPr>
          <w:rFonts w:ascii="Times New Roman" w:hAnsi="Times New Roman"/>
          <w:sz w:val="24"/>
          <w:szCs w:val="24"/>
        </w:rPr>
        <w:t>s</w:t>
      </w:r>
      <w:r w:rsidR="009007E6" w:rsidRPr="00EB38FF">
        <w:rPr>
          <w:rFonts w:ascii="Times New Roman" w:hAnsi="Times New Roman"/>
          <w:sz w:val="24"/>
          <w:szCs w:val="24"/>
        </w:rPr>
        <w:t xml:space="preserve"> with healthcare professionals, clinicians, and hospital systems to provide organized and coordinated care (CMS, 2015). The physician has provided preventive care and coordinated chronic disease management in accordance with the requirements of CMS in order to reduce healthcare spending costs, prevent emergency room and hospital visits, and optimize healthcare services (CMS, 2015). The </w:t>
      </w:r>
      <w:r w:rsidR="009007E6" w:rsidRPr="00EB38FF">
        <w:rPr>
          <w:rFonts w:ascii="Times New Roman" w:hAnsi="Times New Roman"/>
          <w:sz w:val="24"/>
          <w:szCs w:val="24"/>
        </w:rPr>
        <w:lastRenderedPageBreak/>
        <w:t xml:space="preserve">clinic has also been certified as a Patient-Centered Medical Home, which designates that the internal medicine practice is committed to patient-centered </w:t>
      </w:r>
      <w:r w:rsidR="006E3F67" w:rsidRPr="00EB38FF">
        <w:rPr>
          <w:rFonts w:ascii="Times New Roman" w:hAnsi="Times New Roman"/>
          <w:sz w:val="24"/>
          <w:szCs w:val="24"/>
        </w:rPr>
        <w:t>continuity care</w:t>
      </w:r>
      <w:r w:rsidR="009007E6" w:rsidRPr="00EB38FF">
        <w:rPr>
          <w:rFonts w:ascii="Times New Roman" w:hAnsi="Times New Roman"/>
          <w:sz w:val="24"/>
          <w:szCs w:val="24"/>
        </w:rPr>
        <w:t xml:space="preserve">, </w:t>
      </w:r>
      <w:r w:rsidR="006E3F67" w:rsidRPr="00EB38FF">
        <w:rPr>
          <w:rFonts w:ascii="Times New Roman" w:hAnsi="Times New Roman"/>
          <w:sz w:val="24"/>
          <w:szCs w:val="24"/>
        </w:rPr>
        <w:t xml:space="preserve">evidenced-based </w:t>
      </w:r>
      <w:r w:rsidR="00793F60" w:rsidRPr="00EB38FF">
        <w:rPr>
          <w:rFonts w:ascii="Times New Roman" w:hAnsi="Times New Roman"/>
          <w:sz w:val="24"/>
          <w:szCs w:val="24"/>
        </w:rPr>
        <w:t xml:space="preserve">patient care management, care coordination, </w:t>
      </w:r>
      <w:r w:rsidR="009007E6" w:rsidRPr="00EB38FF">
        <w:rPr>
          <w:rFonts w:ascii="Times New Roman" w:hAnsi="Times New Roman"/>
          <w:sz w:val="24"/>
          <w:szCs w:val="24"/>
        </w:rPr>
        <w:t xml:space="preserve">quality improvement, </w:t>
      </w:r>
      <w:r w:rsidR="006E3F67" w:rsidRPr="00EB38FF">
        <w:rPr>
          <w:rFonts w:ascii="Times New Roman" w:hAnsi="Times New Roman"/>
          <w:sz w:val="24"/>
          <w:szCs w:val="24"/>
        </w:rPr>
        <w:t xml:space="preserve">set protocols for data management, </w:t>
      </w:r>
      <w:r w:rsidR="009007E6" w:rsidRPr="00EB38FF">
        <w:rPr>
          <w:rFonts w:ascii="Times New Roman" w:hAnsi="Times New Roman"/>
          <w:sz w:val="24"/>
          <w:szCs w:val="24"/>
        </w:rPr>
        <w:t xml:space="preserve">and </w:t>
      </w:r>
      <w:r w:rsidR="00793F60" w:rsidRPr="00EB38FF">
        <w:rPr>
          <w:rFonts w:ascii="Times New Roman" w:hAnsi="Times New Roman"/>
          <w:sz w:val="24"/>
          <w:szCs w:val="24"/>
        </w:rPr>
        <w:t>team-based care</w:t>
      </w:r>
      <w:r w:rsidR="009007E6" w:rsidRPr="00EB38FF">
        <w:rPr>
          <w:rFonts w:ascii="Times New Roman" w:hAnsi="Times New Roman"/>
          <w:sz w:val="24"/>
          <w:szCs w:val="24"/>
        </w:rPr>
        <w:t xml:space="preserve"> (National Committe</w:t>
      </w:r>
      <w:r w:rsidR="007870DB" w:rsidRPr="00EB38FF">
        <w:rPr>
          <w:rFonts w:ascii="Times New Roman" w:hAnsi="Times New Roman"/>
          <w:sz w:val="24"/>
          <w:szCs w:val="24"/>
        </w:rPr>
        <w:t>e for</w:t>
      </w:r>
      <w:r w:rsidR="009007E6" w:rsidRPr="00EB38FF">
        <w:rPr>
          <w:rFonts w:ascii="Times New Roman" w:hAnsi="Times New Roman"/>
          <w:sz w:val="24"/>
          <w:szCs w:val="24"/>
        </w:rPr>
        <w:t xml:space="preserve"> Quality Assurance</w:t>
      </w:r>
      <w:r w:rsidR="00793F60" w:rsidRPr="00EB38FF">
        <w:rPr>
          <w:rFonts w:ascii="Times New Roman" w:hAnsi="Times New Roman"/>
          <w:sz w:val="24"/>
          <w:szCs w:val="24"/>
        </w:rPr>
        <w:t>, 2018</w:t>
      </w:r>
      <w:r w:rsidR="009007E6" w:rsidRPr="00EB38FF">
        <w:rPr>
          <w:rFonts w:ascii="Times New Roman" w:hAnsi="Times New Roman"/>
          <w:sz w:val="24"/>
          <w:szCs w:val="24"/>
        </w:rPr>
        <w:t>)</w:t>
      </w:r>
      <w:r w:rsidRPr="00EB38FF">
        <w:rPr>
          <w:rFonts w:ascii="Times New Roman" w:hAnsi="Times New Roman"/>
          <w:sz w:val="24"/>
          <w:szCs w:val="24"/>
        </w:rPr>
        <w:t>.</w:t>
      </w:r>
      <w:r w:rsidR="009007E6" w:rsidRPr="00EB38FF">
        <w:rPr>
          <w:rFonts w:ascii="Times New Roman" w:hAnsi="Times New Roman"/>
          <w:sz w:val="24"/>
          <w:szCs w:val="24"/>
        </w:rPr>
        <w:t xml:space="preserve"> The clinic accept</w:t>
      </w:r>
      <w:r w:rsidRPr="00EB38FF">
        <w:rPr>
          <w:rFonts w:ascii="Times New Roman" w:hAnsi="Times New Roman"/>
          <w:sz w:val="24"/>
          <w:szCs w:val="24"/>
        </w:rPr>
        <w:t>s</w:t>
      </w:r>
      <w:r w:rsidR="009007E6" w:rsidRPr="00EB38FF">
        <w:rPr>
          <w:rFonts w:ascii="Times New Roman" w:hAnsi="Times New Roman"/>
          <w:sz w:val="24"/>
          <w:szCs w:val="24"/>
        </w:rPr>
        <w:t xml:space="preserve"> private insurances, Medicare, Medicaid, and cash for payment of services.</w:t>
      </w:r>
    </w:p>
    <w:p w14:paraId="0C41F73F" w14:textId="77777777" w:rsidR="009007E6" w:rsidRPr="00EB38FF" w:rsidRDefault="009007E6" w:rsidP="00931A16">
      <w:pPr>
        <w:spacing w:after="0" w:line="480" w:lineRule="auto"/>
        <w:contextualSpacing/>
        <w:rPr>
          <w:rFonts w:ascii="Times New Roman" w:hAnsi="Times New Roman"/>
          <w:b/>
          <w:sz w:val="24"/>
          <w:szCs w:val="24"/>
        </w:rPr>
      </w:pPr>
      <w:r w:rsidRPr="00EB38FF">
        <w:rPr>
          <w:rFonts w:ascii="Times New Roman" w:hAnsi="Times New Roman"/>
          <w:b/>
          <w:sz w:val="24"/>
          <w:szCs w:val="24"/>
        </w:rPr>
        <w:t>Readiness for Change</w:t>
      </w:r>
    </w:p>
    <w:p w14:paraId="59B6D5EC"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Prior to implementing the </w:t>
      </w:r>
      <w:r w:rsidR="007A44F3" w:rsidRPr="00EB38FF">
        <w:rPr>
          <w:rFonts w:ascii="Times New Roman" w:hAnsi="Times New Roman"/>
          <w:sz w:val="24"/>
          <w:szCs w:val="24"/>
        </w:rPr>
        <w:t xml:space="preserve">2013 </w:t>
      </w:r>
      <w:r w:rsidRPr="00EB38FF">
        <w:rPr>
          <w:rFonts w:ascii="Times New Roman" w:hAnsi="Times New Roman"/>
          <w:sz w:val="24"/>
          <w:szCs w:val="24"/>
        </w:rPr>
        <w:t>US</w:t>
      </w:r>
      <w:r w:rsidR="00C8474F" w:rsidRPr="00EB38FF">
        <w:rPr>
          <w:rFonts w:ascii="Times New Roman" w:hAnsi="Times New Roman"/>
          <w:sz w:val="24"/>
          <w:szCs w:val="24"/>
        </w:rPr>
        <w:t>PSTF</w:t>
      </w:r>
      <w:r w:rsidRPr="00EB38FF">
        <w:rPr>
          <w:rFonts w:ascii="Times New Roman" w:hAnsi="Times New Roman"/>
          <w:sz w:val="24"/>
          <w:szCs w:val="24"/>
        </w:rPr>
        <w:t xml:space="preserve"> (</w:t>
      </w:r>
      <w:r w:rsidR="00C8474F" w:rsidRPr="00EB38FF">
        <w:rPr>
          <w:rFonts w:ascii="Times New Roman" w:hAnsi="Times New Roman"/>
          <w:sz w:val="24"/>
          <w:szCs w:val="24"/>
        </w:rPr>
        <w:t xml:space="preserve">Moyer &amp; USPSTF, </w:t>
      </w:r>
      <w:r w:rsidRPr="00EB38FF">
        <w:rPr>
          <w:rFonts w:ascii="Times New Roman" w:hAnsi="Times New Roman"/>
          <w:sz w:val="24"/>
          <w:szCs w:val="24"/>
        </w:rPr>
        <w:t>2013) clinical recommendations for annual alcohol misuse screening, the physician used clinical judgment to order alcohol misuse screening for selective patients resulting in only 3% of 1,670 patients screened for alcohol misuse in 2016</w:t>
      </w:r>
      <w:r w:rsidR="00C8474F" w:rsidRPr="00EB38FF">
        <w:rPr>
          <w:rFonts w:ascii="Times New Roman" w:hAnsi="Times New Roman"/>
          <w:sz w:val="24"/>
          <w:szCs w:val="24"/>
        </w:rPr>
        <w:t>.</w:t>
      </w:r>
      <w:r w:rsidRPr="00EB38FF" w:rsidDel="00C71D17">
        <w:rPr>
          <w:rFonts w:ascii="Times New Roman" w:hAnsi="Times New Roman"/>
          <w:sz w:val="24"/>
          <w:szCs w:val="24"/>
        </w:rPr>
        <w:t xml:space="preserve"> </w:t>
      </w:r>
      <w:r w:rsidRPr="00EB38FF">
        <w:rPr>
          <w:rFonts w:ascii="Times New Roman" w:hAnsi="Times New Roman"/>
          <w:sz w:val="24"/>
          <w:szCs w:val="24"/>
        </w:rPr>
        <w:t xml:space="preserve">Following analysis of the 2016 microsystems assessment, the physician and project </w:t>
      </w:r>
      <w:r w:rsidR="00C8474F" w:rsidRPr="00EB38FF">
        <w:rPr>
          <w:rFonts w:ascii="Times New Roman" w:hAnsi="Times New Roman"/>
          <w:sz w:val="24"/>
          <w:szCs w:val="24"/>
        </w:rPr>
        <w:t>leader</w:t>
      </w:r>
      <w:r w:rsidRPr="00EB38FF">
        <w:rPr>
          <w:rFonts w:ascii="Times New Roman" w:hAnsi="Times New Roman"/>
          <w:sz w:val="24"/>
          <w:szCs w:val="24"/>
        </w:rPr>
        <w:t xml:space="preserve"> recognized the importance of establishing an alcohol screening protocol as alcohol misuse contributed to the top three common diagnoses in the practice: hypertension, hyperlipidemia, and diabetes (Table 2)</w:t>
      </w:r>
      <w:r w:rsidR="00C8474F" w:rsidRPr="00EB38FF">
        <w:rPr>
          <w:rFonts w:ascii="Times New Roman" w:hAnsi="Times New Roman"/>
          <w:sz w:val="24"/>
          <w:szCs w:val="24"/>
        </w:rPr>
        <w:t>.</w:t>
      </w:r>
    </w:p>
    <w:p w14:paraId="563994C0" w14:textId="77777777" w:rsidR="009007E6" w:rsidRPr="00EB38FF" w:rsidRDefault="009007E6" w:rsidP="009007E6">
      <w:pPr>
        <w:spacing w:line="480" w:lineRule="auto"/>
        <w:contextualSpacing/>
        <w:rPr>
          <w:rFonts w:ascii="Times New Roman" w:hAnsi="Times New Roman"/>
          <w:sz w:val="24"/>
          <w:szCs w:val="24"/>
        </w:rPr>
      </w:pPr>
      <w:r w:rsidRPr="00EB38FF">
        <w:rPr>
          <w:rFonts w:ascii="Times New Roman" w:hAnsi="Times New Roman"/>
          <w:sz w:val="24"/>
          <w:szCs w:val="24"/>
        </w:rPr>
        <w:t>Table 2</w:t>
      </w:r>
    </w:p>
    <w:p w14:paraId="7A0C77AB" w14:textId="77777777" w:rsidR="009007E6" w:rsidRPr="00EB38FF" w:rsidRDefault="009007E6" w:rsidP="009007E6">
      <w:pPr>
        <w:spacing w:line="480" w:lineRule="auto"/>
        <w:contextualSpacing/>
        <w:rPr>
          <w:rFonts w:ascii="Times New Roman" w:hAnsi="Times New Roman"/>
          <w:i/>
          <w:sz w:val="24"/>
          <w:szCs w:val="24"/>
        </w:rPr>
      </w:pPr>
      <w:r w:rsidRPr="00EB38FF">
        <w:rPr>
          <w:rFonts w:ascii="Times New Roman" w:hAnsi="Times New Roman"/>
          <w:i/>
          <w:sz w:val="24"/>
          <w:szCs w:val="24"/>
        </w:rPr>
        <w:t>ICD-10 Diagnosis Codes Used in 2016</w:t>
      </w:r>
    </w:p>
    <w:tbl>
      <w:tblPr>
        <w:tblStyle w:val="TableGrid"/>
        <w:tblW w:w="0" w:type="auto"/>
        <w:tblLook w:val="04A0" w:firstRow="1" w:lastRow="0" w:firstColumn="1" w:lastColumn="0" w:noHBand="0" w:noVBand="1"/>
      </w:tblPr>
      <w:tblGrid>
        <w:gridCol w:w="5238"/>
        <w:gridCol w:w="3510"/>
      </w:tblGrid>
      <w:tr w:rsidR="009007E6" w:rsidRPr="00EB38FF" w14:paraId="0397DBA3" w14:textId="77777777" w:rsidTr="00CD57E0">
        <w:trPr>
          <w:trHeight w:val="698"/>
        </w:trPr>
        <w:tc>
          <w:tcPr>
            <w:tcW w:w="5238" w:type="dxa"/>
            <w:tcBorders>
              <w:left w:val="nil"/>
              <w:bottom w:val="single" w:sz="4" w:space="0" w:color="auto"/>
              <w:right w:val="nil"/>
            </w:tcBorders>
          </w:tcPr>
          <w:p w14:paraId="4B57C6DE" w14:textId="77777777" w:rsidR="009007E6" w:rsidRPr="00EB38FF" w:rsidRDefault="009007E6" w:rsidP="00CD57E0">
            <w:pPr>
              <w:spacing w:line="480" w:lineRule="auto"/>
              <w:jc w:val="both"/>
              <w:rPr>
                <w:rFonts w:ascii="Times New Roman" w:hAnsi="Times New Roman"/>
                <w:sz w:val="24"/>
                <w:szCs w:val="24"/>
              </w:rPr>
            </w:pPr>
            <w:r w:rsidRPr="00EB38FF">
              <w:rPr>
                <w:rFonts w:ascii="Times New Roman" w:hAnsi="Times New Roman"/>
                <w:sz w:val="24"/>
                <w:szCs w:val="24"/>
              </w:rPr>
              <w:t>Top 3 ICD-10 Codes</w:t>
            </w:r>
          </w:p>
        </w:tc>
        <w:tc>
          <w:tcPr>
            <w:tcW w:w="3510" w:type="dxa"/>
            <w:tcBorders>
              <w:left w:val="nil"/>
              <w:bottom w:val="single" w:sz="4" w:space="0" w:color="auto"/>
              <w:right w:val="nil"/>
            </w:tcBorders>
          </w:tcPr>
          <w:p w14:paraId="01751449" w14:textId="77777777" w:rsidR="009007E6" w:rsidRPr="00EB38FF" w:rsidRDefault="009007E6" w:rsidP="00CD57E0">
            <w:pPr>
              <w:spacing w:line="480" w:lineRule="auto"/>
              <w:jc w:val="center"/>
              <w:rPr>
                <w:rFonts w:ascii="Times New Roman" w:hAnsi="Times New Roman"/>
                <w:sz w:val="24"/>
                <w:szCs w:val="24"/>
              </w:rPr>
            </w:pPr>
            <w:r w:rsidRPr="00EB38FF">
              <w:rPr>
                <w:rFonts w:ascii="Times New Roman" w:hAnsi="Times New Roman"/>
                <w:sz w:val="24"/>
                <w:szCs w:val="24"/>
              </w:rPr>
              <w:t>Number of Patients Diagnosed</w:t>
            </w:r>
          </w:p>
        </w:tc>
      </w:tr>
      <w:tr w:rsidR="009007E6" w:rsidRPr="00EB38FF" w14:paraId="221A584E" w14:textId="77777777" w:rsidTr="00CD57E0">
        <w:trPr>
          <w:trHeight w:val="259"/>
        </w:trPr>
        <w:tc>
          <w:tcPr>
            <w:tcW w:w="5238" w:type="dxa"/>
            <w:tcBorders>
              <w:top w:val="single" w:sz="4" w:space="0" w:color="auto"/>
              <w:left w:val="nil"/>
              <w:bottom w:val="nil"/>
              <w:right w:val="nil"/>
            </w:tcBorders>
          </w:tcPr>
          <w:p w14:paraId="73D1A8A5" w14:textId="77777777" w:rsidR="009007E6" w:rsidRPr="00EB38FF" w:rsidRDefault="009007E6" w:rsidP="00CD57E0">
            <w:pPr>
              <w:spacing w:line="480" w:lineRule="auto"/>
              <w:jc w:val="both"/>
              <w:rPr>
                <w:rFonts w:ascii="Times New Roman" w:hAnsi="Times New Roman"/>
                <w:sz w:val="24"/>
                <w:szCs w:val="24"/>
              </w:rPr>
            </w:pPr>
            <w:r w:rsidRPr="00EB38FF">
              <w:rPr>
                <w:rFonts w:ascii="Times New Roman" w:hAnsi="Times New Roman"/>
                <w:sz w:val="24"/>
                <w:szCs w:val="24"/>
              </w:rPr>
              <w:t>Hyperlipidemia (E78.2)</w:t>
            </w:r>
          </w:p>
        </w:tc>
        <w:tc>
          <w:tcPr>
            <w:tcW w:w="3510" w:type="dxa"/>
            <w:tcBorders>
              <w:top w:val="single" w:sz="4" w:space="0" w:color="auto"/>
              <w:left w:val="nil"/>
              <w:bottom w:val="nil"/>
              <w:right w:val="nil"/>
            </w:tcBorders>
          </w:tcPr>
          <w:p w14:paraId="4D3FC2A0" w14:textId="77777777" w:rsidR="009007E6" w:rsidRPr="00EB38FF" w:rsidRDefault="009007E6" w:rsidP="00CD57E0">
            <w:pPr>
              <w:spacing w:line="480" w:lineRule="auto"/>
              <w:jc w:val="center"/>
              <w:rPr>
                <w:rFonts w:ascii="Times New Roman" w:hAnsi="Times New Roman"/>
                <w:sz w:val="24"/>
                <w:szCs w:val="24"/>
              </w:rPr>
            </w:pPr>
            <w:r w:rsidRPr="00EB38FF">
              <w:rPr>
                <w:rFonts w:ascii="Times New Roman" w:hAnsi="Times New Roman"/>
                <w:sz w:val="24"/>
                <w:szCs w:val="24"/>
              </w:rPr>
              <w:t>647</w:t>
            </w:r>
          </w:p>
        </w:tc>
      </w:tr>
      <w:tr w:rsidR="009007E6" w:rsidRPr="00EB38FF" w14:paraId="2B51F568" w14:textId="77777777" w:rsidTr="00CD57E0">
        <w:trPr>
          <w:trHeight w:val="259"/>
        </w:trPr>
        <w:tc>
          <w:tcPr>
            <w:tcW w:w="5238" w:type="dxa"/>
            <w:tcBorders>
              <w:top w:val="nil"/>
              <w:left w:val="nil"/>
              <w:bottom w:val="nil"/>
              <w:right w:val="nil"/>
            </w:tcBorders>
          </w:tcPr>
          <w:p w14:paraId="67BA7C8E" w14:textId="77777777" w:rsidR="009007E6" w:rsidRPr="00EB38FF" w:rsidRDefault="009007E6" w:rsidP="00CD57E0">
            <w:pPr>
              <w:spacing w:line="480" w:lineRule="auto"/>
              <w:jc w:val="both"/>
              <w:rPr>
                <w:rFonts w:ascii="Times New Roman" w:hAnsi="Times New Roman"/>
                <w:sz w:val="24"/>
                <w:szCs w:val="24"/>
              </w:rPr>
            </w:pPr>
            <w:r w:rsidRPr="00EB38FF">
              <w:rPr>
                <w:rFonts w:ascii="Times New Roman" w:hAnsi="Times New Roman"/>
                <w:sz w:val="24"/>
                <w:szCs w:val="24"/>
              </w:rPr>
              <w:t>Primary Hypertension (I10)</w:t>
            </w:r>
          </w:p>
        </w:tc>
        <w:tc>
          <w:tcPr>
            <w:tcW w:w="3510" w:type="dxa"/>
            <w:tcBorders>
              <w:top w:val="nil"/>
              <w:left w:val="nil"/>
              <w:bottom w:val="nil"/>
              <w:right w:val="nil"/>
            </w:tcBorders>
          </w:tcPr>
          <w:p w14:paraId="784933B7" w14:textId="77777777" w:rsidR="009007E6" w:rsidRPr="00EB38FF" w:rsidRDefault="009007E6" w:rsidP="00CD57E0">
            <w:pPr>
              <w:spacing w:line="480" w:lineRule="auto"/>
              <w:jc w:val="center"/>
              <w:rPr>
                <w:rFonts w:ascii="Times New Roman" w:hAnsi="Times New Roman"/>
                <w:sz w:val="24"/>
                <w:szCs w:val="24"/>
              </w:rPr>
            </w:pPr>
            <w:r w:rsidRPr="00EB38FF">
              <w:rPr>
                <w:rFonts w:ascii="Times New Roman" w:hAnsi="Times New Roman"/>
                <w:sz w:val="24"/>
                <w:szCs w:val="24"/>
              </w:rPr>
              <w:t>624</w:t>
            </w:r>
          </w:p>
        </w:tc>
      </w:tr>
      <w:tr w:rsidR="009007E6" w:rsidRPr="00EB38FF" w14:paraId="6ACCBE77" w14:textId="77777777" w:rsidTr="008853C4">
        <w:trPr>
          <w:trHeight w:val="450"/>
        </w:trPr>
        <w:tc>
          <w:tcPr>
            <w:tcW w:w="5238" w:type="dxa"/>
            <w:tcBorders>
              <w:top w:val="nil"/>
              <w:left w:val="nil"/>
              <w:right w:val="nil"/>
            </w:tcBorders>
          </w:tcPr>
          <w:p w14:paraId="02406F6D" w14:textId="77777777" w:rsidR="009007E6" w:rsidRPr="00EB38FF" w:rsidRDefault="009007E6" w:rsidP="00CD57E0">
            <w:pPr>
              <w:spacing w:line="480" w:lineRule="auto"/>
              <w:jc w:val="both"/>
              <w:rPr>
                <w:rFonts w:ascii="Times New Roman" w:hAnsi="Times New Roman"/>
                <w:sz w:val="24"/>
                <w:szCs w:val="24"/>
              </w:rPr>
            </w:pPr>
            <w:r w:rsidRPr="00EB38FF">
              <w:rPr>
                <w:rFonts w:ascii="Times New Roman" w:hAnsi="Times New Roman"/>
                <w:sz w:val="24"/>
                <w:szCs w:val="24"/>
              </w:rPr>
              <w:t>Diabetes type 2 with hyperglycemia (E11.65)</w:t>
            </w:r>
          </w:p>
        </w:tc>
        <w:tc>
          <w:tcPr>
            <w:tcW w:w="3510" w:type="dxa"/>
            <w:tcBorders>
              <w:top w:val="nil"/>
              <w:left w:val="nil"/>
              <w:right w:val="nil"/>
            </w:tcBorders>
          </w:tcPr>
          <w:p w14:paraId="7CFF5780" w14:textId="77777777" w:rsidR="009007E6" w:rsidRPr="00EB38FF" w:rsidRDefault="009007E6" w:rsidP="00CD57E0">
            <w:pPr>
              <w:spacing w:line="480" w:lineRule="auto"/>
              <w:jc w:val="center"/>
              <w:rPr>
                <w:rFonts w:ascii="Times New Roman" w:hAnsi="Times New Roman"/>
                <w:sz w:val="24"/>
                <w:szCs w:val="24"/>
              </w:rPr>
            </w:pPr>
            <w:r w:rsidRPr="00EB38FF">
              <w:rPr>
                <w:rFonts w:ascii="Times New Roman" w:hAnsi="Times New Roman"/>
                <w:sz w:val="24"/>
                <w:szCs w:val="24"/>
              </w:rPr>
              <w:t>302</w:t>
            </w:r>
          </w:p>
        </w:tc>
      </w:tr>
    </w:tbl>
    <w:p w14:paraId="5D65AEEA" w14:textId="77777777" w:rsidR="00813460" w:rsidRPr="00EB38FF" w:rsidRDefault="00813460" w:rsidP="009007E6">
      <w:pPr>
        <w:spacing w:line="480" w:lineRule="auto"/>
        <w:contextualSpacing/>
        <w:jc w:val="center"/>
        <w:rPr>
          <w:rFonts w:ascii="Times New Roman" w:hAnsi="Times New Roman"/>
          <w:sz w:val="24"/>
          <w:szCs w:val="24"/>
        </w:rPr>
        <w:sectPr w:rsidR="00813460" w:rsidRPr="00EB38FF" w:rsidSect="006A710B">
          <w:headerReference w:type="default" r:id="rId11"/>
          <w:pgSz w:w="12240" w:h="15840"/>
          <w:pgMar w:top="1440" w:right="1440" w:bottom="1440" w:left="1440" w:header="720" w:footer="720" w:gutter="0"/>
          <w:cols w:space="720"/>
          <w:docGrid w:linePitch="360"/>
        </w:sectPr>
      </w:pPr>
    </w:p>
    <w:p w14:paraId="49053BF9" w14:textId="77777777" w:rsidR="009007E6" w:rsidRPr="00EB38FF" w:rsidRDefault="009007E6" w:rsidP="009007E6">
      <w:pPr>
        <w:spacing w:after="0" w:line="480" w:lineRule="auto"/>
        <w:contextualSpacing/>
        <w:jc w:val="center"/>
        <w:rPr>
          <w:rFonts w:ascii="Times New Roman" w:hAnsi="Times New Roman"/>
          <w:b/>
          <w:sz w:val="24"/>
          <w:szCs w:val="24"/>
        </w:rPr>
      </w:pPr>
      <w:r w:rsidRPr="00EB38FF">
        <w:rPr>
          <w:rFonts w:ascii="Times New Roman" w:hAnsi="Times New Roman"/>
          <w:b/>
          <w:sz w:val="24"/>
          <w:szCs w:val="24"/>
        </w:rPr>
        <w:lastRenderedPageBreak/>
        <w:t>Project Identification</w:t>
      </w:r>
    </w:p>
    <w:p w14:paraId="68DAAA01" w14:textId="77777777" w:rsidR="009007E6" w:rsidRPr="00EB38FF" w:rsidRDefault="009007E6" w:rsidP="009007E6">
      <w:pPr>
        <w:spacing w:after="0" w:line="480" w:lineRule="auto"/>
        <w:contextualSpacing/>
        <w:rPr>
          <w:rFonts w:ascii="Times New Roman" w:hAnsi="Times New Roman"/>
          <w:b/>
          <w:sz w:val="24"/>
          <w:szCs w:val="24"/>
        </w:rPr>
      </w:pPr>
      <w:r w:rsidRPr="00EB38FF">
        <w:rPr>
          <w:rFonts w:ascii="Times New Roman" w:hAnsi="Times New Roman"/>
          <w:b/>
          <w:sz w:val="24"/>
          <w:szCs w:val="24"/>
        </w:rPr>
        <w:t>Purpose</w:t>
      </w:r>
    </w:p>
    <w:p w14:paraId="27B8CD71" w14:textId="099332BF"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This project was designed to increase annual alcohol misuse screening in accordance with 2013 US</w:t>
      </w:r>
      <w:r w:rsidR="004C70FC" w:rsidRPr="00EB38FF">
        <w:rPr>
          <w:rFonts w:ascii="Times New Roman" w:hAnsi="Times New Roman"/>
          <w:sz w:val="24"/>
          <w:szCs w:val="24"/>
        </w:rPr>
        <w:t>PSTF</w:t>
      </w:r>
      <w:r w:rsidRPr="00EB38FF">
        <w:rPr>
          <w:rFonts w:ascii="Times New Roman" w:hAnsi="Times New Roman"/>
          <w:sz w:val="24"/>
          <w:szCs w:val="24"/>
        </w:rPr>
        <w:t xml:space="preserve"> </w:t>
      </w:r>
      <w:r w:rsidR="007A44F3" w:rsidRPr="00EB38FF">
        <w:rPr>
          <w:rFonts w:ascii="Times New Roman" w:hAnsi="Times New Roman"/>
          <w:sz w:val="24"/>
          <w:szCs w:val="24"/>
        </w:rPr>
        <w:t xml:space="preserve">(Moyer &amp; USPSTF, 2013) </w:t>
      </w:r>
      <w:r w:rsidRPr="00EB38FF">
        <w:rPr>
          <w:rFonts w:ascii="Times New Roman" w:hAnsi="Times New Roman"/>
          <w:sz w:val="24"/>
          <w:szCs w:val="24"/>
        </w:rPr>
        <w:t xml:space="preserve">recommendations. The alcohol misuse protocol of SBIRT was selected as a guide to </w:t>
      </w:r>
      <w:r w:rsidR="004C70FC" w:rsidRPr="00EB38FF">
        <w:rPr>
          <w:rFonts w:ascii="Times New Roman" w:hAnsi="Times New Roman"/>
          <w:sz w:val="24"/>
          <w:szCs w:val="24"/>
        </w:rPr>
        <w:t>screen,</w:t>
      </w:r>
      <w:r w:rsidRPr="00EB38FF">
        <w:rPr>
          <w:rFonts w:ascii="Times New Roman" w:hAnsi="Times New Roman"/>
          <w:sz w:val="24"/>
          <w:szCs w:val="24"/>
        </w:rPr>
        <w:t xml:space="preserve"> treat</w:t>
      </w:r>
      <w:r w:rsidR="004C70FC" w:rsidRPr="00EB38FF">
        <w:rPr>
          <w:rFonts w:ascii="Times New Roman" w:hAnsi="Times New Roman"/>
          <w:sz w:val="24"/>
          <w:szCs w:val="24"/>
        </w:rPr>
        <w:t>, and refer</w:t>
      </w:r>
      <w:r w:rsidRPr="00EB38FF">
        <w:rPr>
          <w:rFonts w:ascii="Times New Roman" w:hAnsi="Times New Roman"/>
          <w:sz w:val="24"/>
          <w:szCs w:val="24"/>
        </w:rPr>
        <w:t xml:space="preserve"> patients to facilitate consistency in the practice. The AUDIT assessment tool was chosen to screen adults </w:t>
      </w:r>
      <w:r w:rsidR="00EE5E93" w:rsidRPr="00EB38FF">
        <w:rPr>
          <w:rFonts w:ascii="Times New Roman" w:hAnsi="Times New Roman"/>
          <w:sz w:val="24"/>
          <w:szCs w:val="24"/>
        </w:rPr>
        <w:t xml:space="preserve">aged </w:t>
      </w:r>
      <w:r w:rsidRPr="00EB38FF">
        <w:rPr>
          <w:rFonts w:ascii="Times New Roman" w:hAnsi="Times New Roman"/>
          <w:sz w:val="24"/>
          <w:szCs w:val="24"/>
        </w:rPr>
        <w:t xml:space="preserve">18 and older for alcohol misuse. </w:t>
      </w:r>
    </w:p>
    <w:p w14:paraId="77AE4329" w14:textId="77777777" w:rsidR="009007E6" w:rsidRPr="00EB38FF" w:rsidRDefault="009007E6" w:rsidP="009007E6">
      <w:pPr>
        <w:spacing w:after="0" w:line="480" w:lineRule="auto"/>
        <w:ind w:left="720" w:hanging="720"/>
        <w:contextualSpacing/>
        <w:rPr>
          <w:rFonts w:ascii="Times New Roman" w:hAnsi="Times New Roman"/>
          <w:b/>
          <w:sz w:val="24"/>
          <w:szCs w:val="24"/>
        </w:rPr>
      </w:pPr>
      <w:r w:rsidRPr="00EB38FF">
        <w:rPr>
          <w:rFonts w:ascii="Times New Roman" w:hAnsi="Times New Roman"/>
          <w:b/>
          <w:sz w:val="24"/>
          <w:szCs w:val="24"/>
        </w:rPr>
        <w:t>Objectives &amp; Anticipated Outcomes</w:t>
      </w:r>
    </w:p>
    <w:p w14:paraId="7353774C" w14:textId="77777777" w:rsidR="009007E6" w:rsidRPr="00EB38FF" w:rsidRDefault="009007E6" w:rsidP="009007E6">
      <w:pPr>
        <w:spacing w:line="480" w:lineRule="auto"/>
        <w:contextualSpacing/>
        <w:rPr>
          <w:rFonts w:ascii="Times New Roman" w:hAnsi="Times New Roman"/>
          <w:sz w:val="24"/>
          <w:szCs w:val="24"/>
        </w:rPr>
      </w:pPr>
      <w:r w:rsidRPr="00EB38FF">
        <w:rPr>
          <w:rFonts w:ascii="Times New Roman" w:hAnsi="Times New Roman"/>
          <w:sz w:val="24"/>
          <w:szCs w:val="24"/>
        </w:rPr>
        <w:t>Table 3</w:t>
      </w:r>
    </w:p>
    <w:p w14:paraId="6414A51B" w14:textId="77777777" w:rsidR="009007E6" w:rsidRPr="00EB38FF" w:rsidRDefault="009007E6" w:rsidP="009007E6">
      <w:pPr>
        <w:spacing w:line="480" w:lineRule="auto"/>
        <w:contextualSpacing/>
        <w:rPr>
          <w:rFonts w:ascii="Times New Roman" w:hAnsi="Times New Roman"/>
          <w:i/>
          <w:sz w:val="24"/>
          <w:szCs w:val="24"/>
        </w:rPr>
      </w:pPr>
      <w:r w:rsidRPr="00EB38FF">
        <w:rPr>
          <w:rFonts w:ascii="Times New Roman" w:hAnsi="Times New Roman"/>
          <w:i/>
          <w:sz w:val="24"/>
          <w:szCs w:val="24"/>
        </w:rPr>
        <w:t>Four Primary Project Objectives</w:t>
      </w:r>
    </w:p>
    <w:tbl>
      <w:tblPr>
        <w:tblW w:w="0" w:type="auto"/>
        <w:tblLook w:val="04A0" w:firstRow="1" w:lastRow="0" w:firstColumn="1" w:lastColumn="0" w:noHBand="0" w:noVBand="1"/>
      </w:tblPr>
      <w:tblGrid>
        <w:gridCol w:w="3888"/>
        <w:gridCol w:w="66"/>
        <w:gridCol w:w="2424"/>
        <w:gridCol w:w="2478"/>
      </w:tblGrid>
      <w:tr w:rsidR="009007E6" w:rsidRPr="00EB38FF" w14:paraId="5F926CDF" w14:textId="77777777" w:rsidTr="006A710B">
        <w:tc>
          <w:tcPr>
            <w:tcW w:w="8856" w:type="dxa"/>
            <w:gridSpan w:val="4"/>
            <w:tcBorders>
              <w:top w:val="single" w:sz="4" w:space="0" w:color="auto"/>
              <w:bottom w:val="single" w:sz="4" w:space="0" w:color="auto"/>
            </w:tcBorders>
            <w:shd w:val="clear" w:color="auto" w:fill="auto"/>
          </w:tcPr>
          <w:p w14:paraId="070ED873" w14:textId="77777777" w:rsidR="009007E6" w:rsidRPr="00EB38FF" w:rsidRDefault="004E48C3" w:rsidP="004E48C3">
            <w:pPr>
              <w:spacing w:after="0" w:line="240" w:lineRule="auto"/>
              <w:ind w:left="1440" w:hanging="1440"/>
              <w:rPr>
                <w:rFonts w:ascii="Times New Roman" w:hAnsi="Times New Roman"/>
                <w:sz w:val="24"/>
                <w:szCs w:val="24"/>
              </w:rPr>
            </w:pPr>
            <w:r w:rsidRPr="00EB38FF">
              <w:rPr>
                <w:rFonts w:ascii="Times New Roman" w:hAnsi="Times New Roman"/>
                <w:sz w:val="24"/>
                <w:szCs w:val="24"/>
              </w:rPr>
              <w:t xml:space="preserve">Objective One: </w:t>
            </w:r>
            <w:r w:rsidR="009007E6" w:rsidRPr="00EB38FF">
              <w:rPr>
                <w:rFonts w:ascii="Times New Roman" w:hAnsi="Times New Roman"/>
                <w:sz w:val="24"/>
                <w:szCs w:val="24"/>
              </w:rPr>
              <w:t>Increase alcohol misuse screenings of patients 18 years and older from 3% to 70%.</w:t>
            </w:r>
          </w:p>
        </w:tc>
      </w:tr>
      <w:tr w:rsidR="009007E6" w:rsidRPr="00EB38FF" w14:paraId="2024DA71" w14:textId="77777777" w:rsidTr="006A710B">
        <w:tc>
          <w:tcPr>
            <w:tcW w:w="3888" w:type="dxa"/>
            <w:tcBorders>
              <w:top w:val="single" w:sz="4" w:space="0" w:color="auto"/>
              <w:bottom w:val="single" w:sz="4" w:space="0" w:color="auto"/>
            </w:tcBorders>
            <w:shd w:val="clear" w:color="auto" w:fill="auto"/>
          </w:tcPr>
          <w:p w14:paraId="0F679097" w14:textId="77777777" w:rsidR="009007E6" w:rsidRPr="00EB38FF" w:rsidRDefault="009007E6" w:rsidP="006A710B">
            <w:pPr>
              <w:spacing w:after="0" w:line="240" w:lineRule="auto"/>
              <w:jc w:val="center"/>
              <w:rPr>
                <w:rFonts w:ascii="Times New Roman" w:hAnsi="Times New Roman"/>
                <w:sz w:val="24"/>
                <w:szCs w:val="24"/>
              </w:rPr>
            </w:pPr>
            <w:r w:rsidRPr="00EB38FF">
              <w:rPr>
                <w:rFonts w:ascii="Times New Roman" w:hAnsi="Times New Roman"/>
                <w:sz w:val="24"/>
                <w:szCs w:val="24"/>
              </w:rPr>
              <w:t>Activity</w:t>
            </w:r>
          </w:p>
        </w:tc>
        <w:tc>
          <w:tcPr>
            <w:tcW w:w="2490" w:type="dxa"/>
            <w:gridSpan w:val="2"/>
            <w:tcBorders>
              <w:top w:val="single" w:sz="4" w:space="0" w:color="auto"/>
              <w:bottom w:val="single" w:sz="4" w:space="0" w:color="auto"/>
            </w:tcBorders>
            <w:shd w:val="clear" w:color="auto" w:fill="auto"/>
          </w:tcPr>
          <w:p w14:paraId="1322A1B6" w14:textId="77777777" w:rsidR="009007E6" w:rsidRPr="00EB38FF" w:rsidRDefault="009007E6" w:rsidP="006A710B">
            <w:pPr>
              <w:spacing w:after="0" w:line="240" w:lineRule="auto"/>
              <w:jc w:val="center"/>
              <w:rPr>
                <w:rFonts w:ascii="Times New Roman" w:hAnsi="Times New Roman"/>
                <w:sz w:val="24"/>
                <w:szCs w:val="24"/>
              </w:rPr>
            </w:pPr>
            <w:r w:rsidRPr="00EB38FF">
              <w:rPr>
                <w:rFonts w:ascii="Times New Roman" w:hAnsi="Times New Roman"/>
                <w:sz w:val="24"/>
                <w:szCs w:val="24"/>
              </w:rPr>
              <w:t>Outcome Indicator</w:t>
            </w:r>
          </w:p>
        </w:tc>
        <w:tc>
          <w:tcPr>
            <w:tcW w:w="2478" w:type="dxa"/>
            <w:tcBorders>
              <w:top w:val="single" w:sz="4" w:space="0" w:color="auto"/>
              <w:bottom w:val="single" w:sz="4" w:space="0" w:color="auto"/>
            </w:tcBorders>
            <w:shd w:val="clear" w:color="auto" w:fill="auto"/>
          </w:tcPr>
          <w:p w14:paraId="32A28714" w14:textId="77777777" w:rsidR="009007E6" w:rsidRPr="00EB38FF" w:rsidRDefault="009007E6" w:rsidP="006A710B">
            <w:pPr>
              <w:spacing w:after="0" w:line="240" w:lineRule="auto"/>
              <w:jc w:val="center"/>
              <w:rPr>
                <w:rFonts w:ascii="Times New Roman" w:hAnsi="Times New Roman"/>
                <w:sz w:val="24"/>
                <w:szCs w:val="24"/>
              </w:rPr>
            </w:pPr>
            <w:r w:rsidRPr="00EB38FF">
              <w:rPr>
                <w:rFonts w:ascii="Times New Roman" w:hAnsi="Times New Roman"/>
                <w:sz w:val="24"/>
                <w:szCs w:val="24"/>
              </w:rPr>
              <w:t>Measure</w:t>
            </w:r>
          </w:p>
        </w:tc>
      </w:tr>
      <w:tr w:rsidR="009007E6" w:rsidRPr="00EB38FF" w14:paraId="379BD500" w14:textId="77777777" w:rsidTr="006A710B">
        <w:tc>
          <w:tcPr>
            <w:tcW w:w="3888" w:type="dxa"/>
            <w:tcBorders>
              <w:top w:val="single" w:sz="4" w:space="0" w:color="auto"/>
            </w:tcBorders>
            <w:shd w:val="clear" w:color="auto" w:fill="auto"/>
          </w:tcPr>
          <w:p w14:paraId="40DCE22A"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MAs, staff, and physician were trained on SBIRT and AUDIT alcohol screen, expectations, and responsibilities of implementing the project.</w:t>
            </w:r>
          </w:p>
          <w:p w14:paraId="74DD392D" w14:textId="77777777" w:rsidR="009007E6" w:rsidRPr="00EB38FF" w:rsidRDefault="009007E6" w:rsidP="00D07489">
            <w:pPr>
              <w:spacing w:after="0" w:line="240" w:lineRule="auto"/>
              <w:rPr>
                <w:rFonts w:ascii="Times New Roman" w:hAnsi="Times New Roman"/>
                <w:sz w:val="24"/>
                <w:szCs w:val="24"/>
              </w:rPr>
            </w:pPr>
          </w:p>
        </w:tc>
        <w:tc>
          <w:tcPr>
            <w:tcW w:w="2490" w:type="dxa"/>
            <w:gridSpan w:val="2"/>
            <w:tcBorders>
              <w:top w:val="single" w:sz="4" w:space="0" w:color="auto"/>
            </w:tcBorders>
            <w:shd w:val="clear" w:color="auto" w:fill="auto"/>
          </w:tcPr>
          <w:p w14:paraId="65E75DF8"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Completion of training</w:t>
            </w:r>
          </w:p>
        </w:tc>
        <w:tc>
          <w:tcPr>
            <w:tcW w:w="2478" w:type="dxa"/>
            <w:tcBorders>
              <w:top w:val="single" w:sz="4" w:space="0" w:color="auto"/>
            </w:tcBorders>
            <w:shd w:val="clear" w:color="auto" w:fill="auto"/>
          </w:tcPr>
          <w:p w14:paraId="780CDF36" w14:textId="4774AE5F" w:rsidR="009007E6" w:rsidRPr="00EB38FF" w:rsidRDefault="00233E4C" w:rsidP="006A710B">
            <w:pPr>
              <w:spacing w:after="0" w:line="240" w:lineRule="auto"/>
              <w:rPr>
                <w:rFonts w:ascii="Times New Roman" w:hAnsi="Times New Roman"/>
                <w:sz w:val="24"/>
                <w:szCs w:val="24"/>
              </w:rPr>
            </w:pPr>
            <w:r w:rsidRPr="00EB38FF">
              <w:rPr>
                <w:rFonts w:ascii="Times New Roman" w:hAnsi="Times New Roman"/>
                <w:sz w:val="24"/>
                <w:szCs w:val="24"/>
              </w:rPr>
              <w:t>Record staff participation</w:t>
            </w:r>
            <w:r w:rsidR="009007E6" w:rsidRPr="00EB38FF">
              <w:rPr>
                <w:rFonts w:ascii="Times New Roman" w:hAnsi="Times New Roman"/>
                <w:sz w:val="24"/>
                <w:szCs w:val="24"/>
              </w:rPr>
              <w:t xml:space="preserve"> in a 30-minute interactive presentation</w:t>
            </w:r>
            <w:r w:rsidRPr="00EB38FF">
              <w:rPr>
                <w:rFonts w:ascii="Times New Roman" w:hAnsi="Times New Roman"/>
                <w:sz w:val="24"/>
                <w:szCs w:val="24"/>
              </w:rPr>
              <w:t xml:space="preserve"> and review of</w:t>
            </w:r>
            <w:r w:rsidR="009007E6" w:rsidRPr="00EB38FF">
              <w:rPr>
                <w:rFonts w:ascii="Times New Roman" w:hAnsi="Times New Roman"/>
                <w:sz w:val="24"/>
                <w:szCs w:val="24"/>
              </w:rPr>
              <w:t xml:space="preserve"> an informational packet that provided the AUDIT screen, education materials, and PowerPoint.</w:t>
            </w:r>
            <w:r w:rsidRPr="00EB38FF">
              <w:rPr>
                <w:rFonts w:ascii="Times New Roman" w:hAnsi="Times New Roman"/>
                <w:sz w:val="24"/>
                <w:szCs w:val="24"/>
              </w:rPr>
              <w:t xml:space="preserve"> </w:t>
            </w:r>
          </w:p>
          <w:p w14:paraId="20DC1EF1" w14:textId="77777777" w:rsidR="006A710B" w:rsidRPr="00EB38FF" w:rsidRDefault="006A710B" w:rsidP="006A710B">
            <w:pPr>
              <w:spacing w:after="0" w:line="240" w:lineRule="auto"/>
              <w:rPr>
                <w:rFonts w:ascii="Times New Roman" w:hAnsi="Times New Roman"/>
                <w:sz w:val="24"/>
                <w:szCs w:val="24"/>
              </w:rPr>
            </w:pPr>
          </w:p>
        </w:tc>
      </w:tr>
      <w:tr w:rsidR="009007E6" w:rsidRPr="00EB38FF" w14:paraId="6C1CB2DE" w14:textId="77777777" w:rsidTr="00813460">
        <w:tc>
          <w:tcPr>
            <w:tcW w:w="3888" w:type="dxa"/>
            <w:tcBorders>
              <w:bottom w:val="single" w:sz="4" w:space="0" w:color="auto"/>
            </w:tcBorders>
            <w:shd w:val="clear" w:color="auto" w:fill="auto"/>
          </w:tcPr>
          <w:p w14:paraId="7047257B"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Integrated AUDIT screenings into EMR to transfer information from paper screening form.</w:t>
            </w:r>
          </w:p>
        </w:tc>
        <w:tc>
          <w:tcPr>
            <w:tcW w:w="2490" w:type="dxa"/>
            <w:gridSpan w:val="2"/>
            <w:tcBorders>
              <w:bottom w:val="single" w:sz="4" w:space="0" w:color="auto"/>
            </w:tcBorders>
            <w:shd w:val="clear" w:color="auto" w:fill="auto"/>
          </w:tcPr>
          <w:p w14:paraId="7475E0A2"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AUDIT screening documented in EMR</w:t>
            </w:r>
          </w:p>
        </w:tc>
        <w:tc>
          <w:tcPr>
            <w:tcW w:w="2478" w:type="dxa"/>
            <w:tcBorders>
              <w:bottom w:val="single" w:sz="4" w:space="0" w:color="auto"/>
            </w:tcBorders>
            <w:shd w:val="clear" w:color="auto" w:fill="auto"/>
          </w:tcPr>
          <w:p w14:paraId="693797EB"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Compare completed paper chart screen with EMR chart to verify that the AUDIT screen was recorded.</w:t>
            </w:r>
          </w:p>
          <w:p w14:paraId="14CBEFF6" w14:textId="77777777" w:rsidR="009007E6" w:rsidRPr="00EB38FF" w:rsidRDefault="009007E6" w:rsidP="006A710B">
            <w:pPr>
              <w:spacing w:after="0" w:line="240" w:lineRule="auto"/>
              <w:rPr>
                <w:rFonts w:ascii="Times New Roman" w:hAnsi="Times New Roman"/>
                <w:sz w:val="24"/>
                <w:szCs w:val="24"/>
              </w:rPr>
            </w:pPr>
          </w:p>
          <w:p w14:paraId="6EC15ED2"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Count number of completed EMR charts/total charts.</w:t>
            </w:r>
          </w:p>
          <w:p w14:paraId="74606612" w14:textId="77777777" w:rsidR="006A710B" w:rsidRPr="00EB38FF" w:rsidRDefault="006A710B" w:rsidP="006A710B">
            <w:pPr>
              <w:spacing w:after="0" w:line="240" w:lineRule="auto"/>
              <w:rPr>
                <w:rFonts w:ascii="Times New Roman" w:hAnsi="Times New Roman"/>
                <w:sz w:val="24"/>
                <w:szCs w:val="24"/>
              </w:rPr>
            </w:pPr>
          </w:p>
          <w:p w14:paraId="3138B128" w14:textId="77777777" w:rsidR="00813460" w:rsidRPr="00EB38FF" w:rsidRDefault="00813460" w:rsidP="006A710B">
            <w:pPr>
              <w:spacing w:after="0" w:line="240" w:lineRule="auto"/>
              <w:rPr>
                <w:rFonts w:ascii="Times New Roman" w:hAnsi="Times New Roman"/>
                <w:sz w:val="24"/>
                <w:szCs w:val="24"/>
              </w:rPr>
            </w:pPr>
          </w:p>
          <w:p w14:paraId="0B5F8FCF" w14:textId="77777777" w:rsidR="00813460" w:rsidRPr="00EB38FF" w:rsidRDefault="00813460" w:rsidP="006A710B">
            <w:pPr>
              <w:spacing w:after="0" w:line="240" w:lineRule="auto"/>
              <w:rPr>
                <w:rFonts w:ascii="Times New Roman" w:hAnsi="Times New Roman"/>
                <w:sz w:val="24"/>
                <w:szCs w:val="24"/>
              </w:rPr>
            </w:pPr>
          </w:p>
        </w:tc>
      </w:tr>
      <w:tr w:rsidR="00813460" w:rsidRPr="00EB38FF" w14:paraId="5479CE1C" w14:textId="77777777" w:rsidTr="008A6B68">
        <w:tc>
          <w:tcPr>
            <w:tcW w:w="3888" w:type="dxa"/>
            <w:tcBorders>
              <w:top w:val="single" w:sz="4" w:space="0" w:color="auto"/>
              <w:bottom w:val="single" w:sz="4" w:space="0" w:color="auto"/>
            </w:tcBorders>
            <w:shd w:val="clear" w:color="auto" w:fill="auto"/>
          </w:tcPr>
          <w:p w14:paraId="500A7D39" w14:textId="499C1535" w:rsidR="00813460" w:rsidRPr="00EB38FF" w:rsidRDefault="00813460" w:rsidP="00813460">
            <w:pPr>
              <w:spacing w:after="0" w:line="240" w:lineRule="auto"/>
              <w:jc w:val="center"/>
              <w:rPr>
                <w:rFonts w:ascii="Times New Roman" w:hAnsi="Times New Roman"/>
                <w:sz w:val="24"/>
                <w:szCs w:val="24"/>
              </w:rPr>
            </w:pPr>
            <w:r w:rsidRPr="00EB38FF">
              <w:rPr>
                <w:rFonts w:ascii="Times New Roman" w:hAnsi="Times New Roman"/>
                <w:sz w:val="24"/>
                <w:szCs w:val="24"/>
              </w:rPr>
              <w:lastRenderedPageBreak/>
              <w:t>Activity</w:t>
            </w:r>
          </w:p>
        </w:tc>
        <w:tc>
          <w:tcPr>
            <w:tcW w:w="2490" w:type="dxa"/>
            <w:gridSpan w:val="2"/>
            <w:tcBorders>
              <w:top w:val="single" w:sz="4" w:space="0" w:color="auto"/>
              <w:bottom w:val="single" w:sz="4" w:space="0" w:color="auto"/>
            </w:tcBorders>
            <w:shd w:val="clear" w:color="auto" w:fill="auto"/>
          </w:tcPr>
          <w:p w14:paraId="3D72D171" w14:textId="03E663A1" w:rsidR="00813460" w:rsidRPr="00EB38FF" w:rsidRDefault="00813460" w:rsidP="00813460">
            <w:pPr>
              <w:spacing w:after="0" w:line="240" w:lineRule="auto"/>
              <w:jc w:val="center"/>
              <w:rPr>
                <w:rFonts w:ascii="Times New Roman" w:hAnsi="Times New Roman"/>
                <w:sz w:val="24"/>
                <w:szCs w:val="24"/>
              </w:rPr>
            </w:pPr>
            <w:r w:rsidRPr="00EB38FF">
              <w:rPr>
                <w:rFonts w:ascii="Times New Roman" w:hAnsi="Times New Roman"/>
                <w:sz w:val="24"/>
                <w:szCs w:val="24"/>
              </w:rPr>
              <w:t>Outcome Indicator</w:t>
            </w:r>
          </w:p>
        </w:tc>
        <w:tc>
          <w:tcPr>
            <w:tcW w:w="2478" w:type="dxa"/>
            <w:tcBorders>
              <w:top w:val="single" w:sz="4" w:space="0" w:color="auto"/>
              <w:bottom w:val="single" w:sz="4" w:space="0" w:color="auto"/>
            </w:tcBorders>
            <w:shd w:val="clear" w:color="auto" w:fill="auto"/>
          </w:tcPr>
          <w:p w14:paraId="78D9BECE" w14:textId="3888D501" w:rsidR="00813460" w:rsidRPr="00EB38FF" w:rsidRDefault="00813460" w:rsidP="00813460">
            <w:pPr>
              <w:spacing w:after="0" w:line="240" w:lineRule="auto"/>
              <w:jc w:val="center"/>
              <w:rPr>
                <w:rFonts w:ascii="Times New Roman" w:hAnsi="Times New Roman"/>
                <w:sz w:val="24"/>
                <w:szCs w:val="24"/>
              </w:rPr>
            </w:pPr>
            <w:r w:rsidRPr="00EB38FF">
              <w:rPr>
                <w:rFonts w:ascii="Times New Roman" w:hAnsi="Times New Roman"/>
                <w:sz w:val="24"/>
                <w:szCs w:val="24"/>
              </w:rPr>
              <w:t>Measure</w:t>
            </w:r>
          </w:p>
        </w:tc>
      </w:tr>
      <w:tr w:rsidR="009007E6" w:rsidRPr="00EB38FF" w14:paraId="690E17FA" w14:textId="77777777" w:rsidTr="008A6B68">
        <w:tc>
          <w:tcPr>
            <w:tcW w:w="3888" w:type="dxa"/>
            <w:tcBorders>
              <w:top w:val="single" w:sz="4" w:space="0" w:color="auto"/>
            </w:tcBorders>
            <w:shd w:val="clear" w:color="auto" w:fill="auto"/>
          </w:tcPr>
          <w:p w14:paraId="3E29871E" w14:textId="77777777" w:rsidR="006A710B"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Based either on the quality measures form or absence of form, the receptionist gave the patient a paper AUDIT screen upon check-in with date, time, patient name, date of birth, and chart number.</w:t>
            </w:r>
          </w:p>
          <w:p w14:paraId="53720407" w14:textId="318BE8B6" w:rsidR="008A6B68" w:rsidRPr="00EB38FF" w:rsidRDefault="008A6B68" w:rsidP="00D07489">
            <w:pPr>
              <w:spacing w:after="0" w:line="240" w:lineRule="auto"/>
              <w:rPr>
                <w:rFonts w:ascii="Times New Roman" w:hAnsi="Times New Roman"/>
                <w:sz w:val="24"/>
                <w:szCs w:val="24"/>
              </w:rPr>
            </w:pPr>
          </w:p>
        </w:tc>
        <w:tc>
          <w:tcPr>
            <w:tcW w:w="2490" w:type="dxa"/>
            <w:gridSpan w:val="2"/>
            <w:tcBorders>
              <w:top w:val="single" w:sz="4" w:space="0" w:color="auto"/>
            </w:tcBorders>
            <w:shd w:val="clear" w:color="auto" w:fill="auto"/>
          </w:tcPr>
          <w:p w14:paraId="58116120"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The patient completed the AUDIT screen in the waiting area or exam room prior to seeing the physician.</w:t>
            </w:r>
          </w:p>
        </w:tc>
        <w:tc>
          <w:tcPr>
            <w:tcW w:w="2478" w:type="dxa"/>
            <w:tcBorders>
              <w:top w:val="single" w:sz="4" w:space="0" w:color="auto"/>
            </w:tcBorders>
            <w:shd w:val="clear" w:color="auto" w:fill="auto"/>
          </w:tcPr>
          <w:p w14:paraId="2DC7E7A3" w14:textId="77777777" w:rsidR="009007E6" w:rsidRPr="00EB38FF" w:rsidRDefault="009007E6" w:rsidP="006A710B">
            <w:pPr>
              <w:spacing w:after="0" w:line="240" w:lineRule="auto"/>
              <w:rPr>
                <w:rFonts w:ascii="Times New Roman" w:hAnsi="Times New Roman"/>
                <w:sz w:val="24"/>
                <w:szCs w:val="24"/>
              </w:rPr>
            </w:pPr>
            <w:proofErr w:type="gramStart"/>
            <w:r w:rsidRPr="00EB38FF">
              <w:rPr>
                <w:rFonts w:ascii="Times New Roman" w:hAnsi="Times New Roman"/>
                <w:sz w:val="24"/>
                <w:szCs w:val="24"/>
              </w:rPr>
              <w:t>Paper AUDIT screens given to patients is</w:t>
            </w:r>
            <w:proofErr w:type="gramEnd"/>
            <w:r w:rsidRPr="00EB38FF">
              <w:rPr>
                <w:rFonts w:ascii="Times New Roman" w:hAnsi="Times New Roman"/>
                <w:sz w:val="24"/>
                <w:szCs w:val="24"/>
              </w:rPr>
              <w:t xml:space="preserve"> completed prior to visit.</w:t>
            </w:r>
          </w:p>
        </w:tc>
      </w:tr>
      <w:tr w:rsidR="009007E6" w:rsidRPr="00EB38FF" w14:paraId="34C3A086" w14:textId="77777777" w:rsidTr="008A6B68">
        <w:tc>
          <w:tcPr>
            <w:tcW w:w="3888" w:type="dxa"/>
            <w:shd w:val="clear" w:color="auto" w:fill="auto"/>
          </w:tcPr>
          <w:p w14:paraId="5CBAC1C3"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MAs ensured that paper AUDIT screen is completed and clarified any questions the patient may have during vital signs check-in.</w:t>
            </w:r>
          </w:p>
          <w:p w14:paraId="03A83DEB" w14:textId="77777777" w:rsidR="006A710B" w:rsidRPr="00EB38FF" w:rsidRDefault="006A710B" w:rsidP="00D07489">
            <w:pPr>
              <w:spacing w:after="0" w:line="240" w:lineRule="auto"/>
              <w:rPr>
                <w:rFonts w:ascii="Times New Roman" w:hAnsi="Times New Roman"/>
                <w:sz w:val="24"/>
                <w:szCs w:val="24"/>
              </w:rPr>
            </w:pPr>
          </w:p>
        </w:tc>
        <w:tc>
          <w:tcPr>
            <w:tcW w:w="2490" w:type="dxa"/>
            <w:gridSpan w:val="2"/>
            <w:shd w:val="clear" w:color="auto" w:fill="auto"/>
          </w:tcPr>
          <w:p w14:paraId="685C1F4F"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MA ensured a paper AUDIT screen is completed prior to seeing the physician.</w:t>
            </w:r>
          </w:p>
        </w:tc>
        <w:tc>
          <w:tcPr>
            <w:tcW w:w="2478" w:type="dxa"/>
            <w:shd w:val="clear" w:color="auto" w:fill="auto"/>
          </w:tcPr>
          <w:p w14:paraId="312A09B8"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The number of charts seen per day with AUDIT screen.</w:t>
            </w:r>
          </w:p>
        </w:tc>
      </w:tr>
      <w:tr w:rsidR="009007E6" w:rsidRPr="00EB38FF" w14:paraId="5D7C1E97" w14:textId="77777777" w:rsidTr="00D07489">
        <w:tc>
          <w:tcPr>
            <w:tcW w:w="3888" w:type="dxa"/>
            <w:shd w:val="clear" w:color="auto" w:fill="auto"/>
          </w:tcPr>
          <w:p w14:paraId="4FF215DC"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 xml:space="preserve">MA recorded the AUDIT score and zone in both the EMR and paper progress note. The AUDIT paper screen was attached to the patient’s chart. </w:t>
            </w:r>
          </w:p>
          <w:p w14:paraId="153D8951" w14:textId="77777777" w:rsidR="006A710B" w:rsidRPr="00EB38FF" w:rsidRDefault="006A710B" w:rsidP="00D07489">
            <w:pPr>
              <w:spacing w:after="0" w:line="240" w:lineRule="auto"/>
              <w:rPr>
                <w:rFonts w:ascii="Times New Roman" w:hAnsi="Times New Roman"/>
                <w:sz w:val="24"/>
                <w:szCs w:val="24"/>
              </w:rPr>
            </w:pPr>
          </w:p>
        </w:tc>
        <w:tc>
          <w:tcPr>
            <w:tcW w:w="2490" w:type="dxa"/>
            <w:gridSpan w:val="2"/>
            <w:shd w:val="clear" w:color="auto" w:fill="auto"/>
          </w:tcPr>
          <w:p w14:paraId="74C9AD95"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Score and zone were recorded in EMR and paper progress note.</w:t>
            </w:r>
          </w:p>
        </w:tc>
        <w:tc>
          <w:tcPr>
            <w:tcW w:w="2478" w:type="dxa"/>
            <w:shd w:val="clear" w:color="auto" w:fill="auto"/>
          </w:tcPr>
          <w:p w14:paraId="78152011" w14:textId="7E0D0DB7" w:rsidR="009007E6" w:rsidRPr="00EB38FF" w:rsidDel="009367F9" w:rsidRDefault="00233E4C" w:rsidP="00233E4C">
            <w:pPr>
              <w:spacing w:after="0" w:line="240" w:lineRule="auto"/>
              <w:rPr>
                <w:rFonts w:ascii="Times New Roman" w:hAnsi="Times New Roman"/>
                <w:sz w:val="24"/>
                <w:szCs w:val="24"/>
              </w:rPr>
            </w:pPr>
            <w:r w:rsidRPr="00EB38FF">
              <w:rPr>
                <w:rFonts w:ascii="Times New Roman" w:hAnsi="Times New Roman"/>
                <w:sz w:val="24"/>
                <w:szCs w:val="24"/>
              </w:rPr>
              <w:t>Count t</w:t>
            </w:r>
            <w:r w:rsidR="009007E6" w:rsidRPr="00EB38FF">
              <w:rPr>
                <w:rFonts w:ascii="Times New Roman" w:hAnsi="Times New Roman"/>
                <w:sz w:val="24"/>
                <w:szCs w:val="24"/>
              </w:rPr>
              <w:t>he number of EMRs and paper progress no</w:t>
            </w:r>
            <w:r w:rsidRPr="00EB38FF">
              <w:rPr>
                <w:rFonts w:ascii="Times New Roman" w:hAnsi="Times New Roman"/>
                <w:sz w:val="24"/>
                <w:szCs w:val="24"/>
              </w:rPr>
              <w:t>tes with score and zone recorded</w:t>
            </w:r>
            <w:r w:rsidR="009007E6" w:rsidRPr="00EB38FF">
              <w:rPr>
                <w:rFonts w:ascii="Times New Roman" w:hAnsi="Times New Roman"/>
                <w:sz w:val="24"/>
                <w:szCs w:val="24"/>
              </w:rPr>
              <w:t>.</w:t>
            </w:r>
          </w:p>
        </w:tc>
      </w:tr>
      <w:tr w:rsidR="009007E6" w:rsidRPr="00EB38FF" w14:paraId="7CE6D4EF" w14:textId="77777777" w:rsidTr="006A710B">
        <w:tc>
          <w:tcPr>
            <w:tcW w:w="3888" w:type="dxa"/>
            <w:shd w:val="clear" w:color="auto" w:fill="auto"/>
          </w:tcPr>
          <w:p w14:paraId="7DAE6EC7"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Physician reviewed the score and completed SBIRT as needed by performing the appropriate intervention/treatment.</w:t>
            </w:r>
          </w:p>
        </w:tc>
        <w:tc>
          <w:tcPr>
            <w:tcW w:w="2490" w:type="dxa"/>
            <w:gridSpan w:val="2"/>
            <w:shd w:val="clear" w:color="auto" w:fill="auto"/>
          </w:tcPr>
          <w:p w14:paraId="27DCC606" w14:textId="77777777" w:rsidR="009007E6" w:rsidRPr="00EB38FF" w:rsidRDefault="009007E6" w:rsidP="006A710B">
            <w:pPr>
              <w:spacing w:after="0" w:line="240" w:lineRule="auto"/>
              <w:rPr>
                <w:rFonts w:ascii="Times New Roman" w:hAnsi="Times New Roman"/>
                <w:sz w:val="24"/>
                <w:szCs w:val="24"/>
              </w:rPr>
            </w:pPr>
            <w:r w:rsidRPr="00EB38FF">
              <w:rPr>
                <w:rFonts w:ascii="Times New Roman" w:hAnsi="Times New Roman"/>
                <w:sz w:val="24"/>
                <w:szCs w:val="24"/>
              </w:rPr>
              <w:t>Notes of intervention recorded in paper chart and EMR.</w:t>
            </w:r>
          </w:p>
        </w:tc>
        <w:tc>
          <w:tcPr>
            <w:tcW w:w="2478" w:type="dxa"/>
            <w:shd w:val="clear" w:color="auto" w:fill="auto"/>
          </w:tcPr>
          <w:p w14:paraId="5BA5A63A" w14:textId="39FD34E1" w:rsidR="009007E6" w:rsidRPr="00EB38FF" w:rsidRDefault="00233E4C" w:rsidP="00233E4C">
            <w:pPr>
              <w:spacing w:after="0" w:line="240" w:lineRule="auto"/>
              <w:rPr>
                <w:rFonts w:ascii="Times New Roman" w:hAnsi="Times New Roman"/>
                <w:sz w:val="24"/>
                <w:szCs w:val="24"/>
                <w:highlight w:val="green"/>
              </w:rPr>
            </w:pPr>
            <w:r w:rsidRPr="00EB38FF">
              <w:rPr>
                <w:rFonts w:ascii="Times New Roman" w:hAnsi="Times New Roman"/>
                <w:sz w:val="24"/>
                <w:szCs w:val="24"/>
              </w:rPr>
              <w:t>Verify i</w:t>
            </w:r>
            <w:r w:rsidR="009007E6" w:rsidRPr="00EB38FF">
              <w:rPr>
                <w:rFonts w:ascii="Times New Roman" w:hAnsi="Times New Roman"/>
                <w:sz w:val="24"/>
                <w:szCs w:val="24"/>
              </w:rPr>
              <w:t>ntervention and treatment were recorded in EMR &amp; paper progress note.</w:t>
            </w:r>
          </w:p>
        </w:tc>
      </w:tr>
      <w:tr w:rsidR="006A710B" w:rsidRPr="00EB38FF" w14:paraId="637BF4AF" w14:textId="77777777" w:rsidTr="006A710B">
        <w:tc>
          <w:tcPr>
            <w:tcW w:w="8856" w:type="dxa"/>
            <w:gridSpan w:val="4"/>
            <w:tcBorders>
              <w:bottom w:val="single" w:sz="4" w:space="0" w:color="auto"/>
            </w:tcBorders>
            <w:shd w:val="clear" w:color="auto" w:fill="auto"/>
          </w:tcPr>
          <w:p w14:paraId="3E83DB2C" w14:textId="77777777" w:rsidR="004E48C3" w:rsidRPr="00EB38FF" w:rsidRDefault="004E48C3" w:rsidP="00D07489">
            <w:pPr>
              <w:spacing w:after="0" w:line="240" w:lineRule="auto"/>
              <w:rPr>
                <w:rFonts w:ascii="Times New Roman" w:hAnsi="Times New Roman"/>
                <w:b/>
                <w:sz w:val="24"/>
                <w:szCs w:val="24"/>
              </w:rPr>
            </w:pPr>
          </w:p>
        </w:tc>
      </w:tr>
      <w:tr w:rsidR="009007E6" w:rsidRPr="00EB38FF" w14:paraId="72AAF740" w14:textId="77777777" w:rsidTr="006A710B">
        <w:tc>
          <w:tcPr>
            <w:tcW w:w="8856" w:type="dxa"/>
            <w:gridSpan w:val="4"/>
            <w:tcBorders>
              <w:top w:val="single" w:sz="4" w:space="0" w:color="auto"/>
              <w:bottom w:val="single" w:sz="4" w:space="0" w:color="auto"/>
            </w:tcBorders>
            <w:shd w:val="clear" w:color="auto" w:fill="auto"/>
          </w:tcPr>
          <w:p w14:paraId="2566C547" w14:textId="77777777" w:rsidR="009007E6" w:rsidRPr="00EB38FF" w:rsidRDefault="009007E6" w:rsidP="004E48C3">
            <w:pPr>
              <w:tabs>
                <w:tab w:val="left" w:pos="-3870"/>
              </w:tabs>
              <w:spacing w:after="0" w:line="240" w:lineRule="auto"/>
              <w:ind w:left="1530" w:hanging="1530"/>
              <w:rPr>
                <w:rFonts w:ascii="Times New Roman" w:hAnsi="Times New Roman"/>
                <w:sz w:val="24"/>
                <w:szCs w:val="24"/>
              </w:rPr>
            </w:pPr>
            <w:r w:rsidRPr="00EB38FF">
              <w:rPr>
                <w:rFonts w:ascii="Times New Roman" w:hAnsi="Times New Roman"/>
                <w:sz w:val="24"/>
                <w:szCs w:val="24"/>
              </w:rPr>
              <w:t>Objective Two: Increase brief interventions for AUDIT scores 8 and above/Zones 2, 3, or 4 from 0% to 50%.</w:t>
            </w:r>
          </w:p>
        </w:tc>
      </w:tr>
      <w:tr w:rsidR="009007E6" w:rsidRPr="00EB38FF" w14:paraId="2EA4C79D" w14:textId="77777777" w:rsidTr="006A710B">
        <w:tc>
          <w:tcPr>
            <w:tcW w:w="3954" w:type="dxa"/>
            <w:gridSpan w:val="2"/>
            <w:tcBorders>
              <w:top w:val="single" w:sz="4" w:space="0" w:color="auto"/>
              <w:bottom w:val="single" w:sz="4" w:space="0" w:color="auto"/>
            </w:tcBorders>
            <w:shd w:val="clear" w:color="auto" w:fill="auto"/>
          </w:tcPr>
          <w:p w14:paraId="23DC56E0"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Activity</w:t>
            </w:r>
          </w:p>
        </w:tc>
        <w:tc>
          <w:tcPr>
            <w:tcW w:w="2424" w:type="dxa"/>
            <w:tcBorders>
              <w:top w:val="single" w:sz="4" w:space="0" w:color="auto"/>
              <w:bottom w:val="single" w:sz="4" w:space="0" w:color="auto"/>
            </w:tcBorders>
            <w:shd w:val="clear" w:color="auto" w:fill="auto"/>
          </w:tcPr>
          <w:p w14:paraId="56FD9655"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Outcome Indicator</w:t>
            </w:r>
          </w:p>
        </w:tc>
        <w:tc>
          <w:tcPr>
            <w:tcW w:w="2478" w:type="dxa"/>
            <w:tcBorders>
              <w:top w:val="single" w:sz="4" w:space="0" w:color="auto"/>
              <w:bottom w:val="single" w:sz="4" w:space="0" w:color="auto"/>
            </w:tcBorders>
            <w:shd w:val="clear" w:color="auto" w:fill="auto"/>
          </w:tcPr>
          <w:p w14:paraId="597D153E"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Measure</w:t>
            </w:r>
          </w:p>
        </w:tc>
      </w:tr>
      <w:tr w:rsidR="009007E6" w:rsidRPr="00EB38FF" w14:paraId="4E7B4798" w14:textId="77777777" w:rsidTr="006A710B">
        <w:tc>
          <w:tcPr>
            <w:tcW w:w="3954" w:type="dxa"/>
            <w:gridSpan w:val="2"/>
            <w:tcBorders>
              <w:top w:val="single" w:sz="4" w:space="0" w:color="auto"/>
            </w:tcBorders>
            <w:shd w:val="clear" w:color="auto" w:fill="auto"/>
          </w:tcPr>
          <w:p w14:paraId="028A8E95"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Educated provider on brief intervention techniques for patients.</w:t>
            </w:r>
          </w:p>
        </w:tc>
        <w:tc>
          <w:tcPr>
            <w:tcW w:w="2424" w:type="dxa"/>
            <w:tcBorders>
              <w:top w:val="single" w:sz="4" w:space="0" w:color="auto"/>
            </w:tcBorders>
            <w:shd w:val="clear" w:color="auto" w:fill="auto"/>
          </w:tcPr>
          <w:p w14:paraId="188C949E" w14:textId="26DA4643" w:rsidR="009007E6" w:rsidRPr="00EB38FF" w:rsidRDefault="009007E6" w:rsidP="00D07489">
            <w:pPr>
              <w:spacing w:after="0" w:line="240" w:lineRule="auto"/>
              <w:rPr>
                <w:rFonts w:ascii="Times New Roman" w:hAnsi="Times New Roman"/>
                <w:sz w:val="24"/>
                <w:szCs w:val="24"/>
                <w:vertAlign w:val="superscript"/>
              </w:rPr>
            </w:pPr>
            <w:r w:rsidRPr="00EB38FF">
              <w:rPr>
                <w:rFonts w:ascii="Times New Roman" w:hAnsi="Times New Roman"/>
                <w:sz w:val="24"/>
                <w:szCs w:val="24"/>
              </w:rPr>
              <w:t>Provider completed 4-hour training module on SBIRT from the Addiction Technology Transfer Center Network funded by SAMHSA.</w:t>
            </w:r>
          </w:p>
          <w:p w14:paraId="642E2480" w14:textId="77777777" w:rsidR="006A710B" w:rsidRPr="00EB38FF" w:rsidRDefault="006A710B" w:rsidP="00D07489">
            <w:pPr>
              <w:spacing w:after="0" w:line="240" w:lineRule="auto"/>
              <w:rPr>
                <w:rFonts w:ascii="Times New Roman" w:hAnsi="Times New Roman"/>
                <w:sz w:val="24"/>
                <w:szCs w:val="24"/>
              </w:rPr>
            </w:pPr>
          </w:p>
        </w:tc>
        <w:tc>
          <w:tcPr>
            <w:tcW w:w="2478" w:type="dxa"/>
            <w:tcBorders>
              <w:top w:val="single" w:sz="4" w:space="0" w:color="auto"/>
            </w:tcBorders>
            <w:shd w:val="clear" w:color="auto" w:fill="auto"/>
          </w:tcPr>
          <w:p w14:paraId="593B2EB2" w14:textId="752E1346" w:rsidR="009007E6" w:rsidRPr="00EB38FF" w:rsidRDefault="00233E4C" w:rsidP="00233E4C">
            <w:pPr>
              <w:spacing w:after="0" w:line="240" w:lineRule="auto"/>
              <w:rPr>
                <w:rFonts w:ascii="Times New Roman" w:hAnsi="Times New Roman"/>
                <w:sz w:val="24"/>
                <w:szCs w:val="24"/>
              </w:rPr>
            </w:pPr>
            <w:r w:rsidRPr="00EB38FF">
              <w:rPr>
                <w:rFonts w:ascii="Times New Roman" w:hAnsi="Times New Roman"/>
                <w:sz w:val="24"/>
                <w:szCs w:val="24"/>
              </w:rPr>
              <w:t xml:space="preserve">Verify </w:t>
            </w:r>
            <w:r w:rsidR="008835BE" w:rsidRPr="00EB38FF">
              <w:rPr>
                <w:rFonts w:ascii="Times New Roman" w:hAnsi="Times New Roman"/>
                <w:sz w:val="24"/>
                <w:szCs w:val="24"/>
              </w:rPr>
              <w:t xml:space="preserve">the </w:t>
            </w:r>
            <w:proofErr w:type="gramStart"/>
            <w:r w:rsidRPr="00EB38FF">
              <w:rPr>
                <w:rFonts w:ascii="Times New Roman" w:hAnsi="Times New Roman"/>
                <w:sz w:val="24"/>
                <w:szCs w:val="24"/>
              </w:rPr>
              <w:t>p</w:t>
            </w:r>
            <w:r w:rsidR="009007E6" w:rsidRPr="00EB38FF">
              <w:rPr>
                <w:rFonts w:ascii="Times New Roman" w:hAnsi="Times New Roman"/>
                <w:sz w:val="24"/>
                <w:szCs w:val="24"/>
              </w:rPr>
              <w:t>rovider received</w:t>
            </w:r>
            <w:proofErr w:type="gramEnd"/>
            <w:r w:rsidR="009007E6" w:rsidRPr="00EB38FF">
              <w:rPr>
                <w:rFonts w:ascii="Times New Roman" w:hAnsi="Times New Roman"/>
                <w:sz w:val="24"/>
                <w:szCs w:val="24"/>
              </w:rPr>
              <w:t xml:space="preserve"> certification at the end of training.</w:t>
            </w:r>
          </w:p>
        </w:tc>
      </w:tr>
      <w:tr w:rsidR="009007E6" w:rsidRPr="00EB38FF" w14:paraId="41AE62A9" w14:textId="77777777" w:rsidTr="006A710B">
        <w:tc>
          <w:tcPr>
            <w:tcW w:w="3954" w:type="dxa"/>
            <w:gridSpan w:val="2"/>
            <w:tcBorders>
              <w:bottom w:val="single" w:sz="4" w:space="0" w:color="auto"/>
            </w:tcBorders>
            <w:shd w:val="clear" w:color="auto" w:fill="auto"/>
          </w:tcPr>
          <w:p w14:paraId="6A765F65"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Brief behavioral counseling and personalized alcohol use education provided for all patients with AUDIT score 8- 40 / Zone 2, 3, or 4.</w:t>
            </w:r>
          </w:p>
        </w:tc>
        <w:tc>
          <w:tcPr>
            <w:tcW w:w="2424" w:type="dxa"/>
            <w:tcBorders>
              <w:bottom w:val="single" w:sz="4" w:space="0" w:color="auto"/>
            </w:tcBorders>
            <w:shd w:val="clear" w:color="auto" w:fill="auto"/>
          </w:tcPr>
          <w:p w14:paraId="784B9020" w14:textId="66F125AB" w:rsidR="0029785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Patients with positive screen were informed of results and given brief behavioral intervention provided by the primary care provider during same appointment or was scheduled for a SBIRT management follow-up appointment.</w:t>
            </w:r>
          </w:p>
        </w:tc>
        <w:tc>
          <w:tcPr>
            <w:tcW w:w="2478" w:type="dxa"/>
            <w:tcBorders>
              <w:bottom w:val="single" w:sz="4" w:space="0" w:color="auto"/>
            </w:tcBorders>
            <w:shd w:val="clear" w:color="auto" w:fill="auto"/>
          </w:tcPr>
          <w:p w14:paraId="1AC6A8A3" w14:textId="77777777" w:rsidR="009007E6" w:rsidRPr="00EB38FF" w:rsidRDefault="00233E4C" w:rsidP="00233E4C">
            <w:pPr>
              <w:spacing w:after="0" w:line="240" w:lineRule="auto"/>
              <w:rPr>
                <w:rFonts w:ascii="Times New Roman" w:hAnsi="Times New Roman"/>
                <w:sz w:val="24"/>
                <w:szCs w:val="24"/>
              </w:rPr>
            </w:pPr>
            <w:r w:rsidRPr="00EB38FF">
              <w:rPr>
                <w:rFonts w:ascii="Times New Roman" w:hAnsi="Times New Roman"/>
                <w:sz w:val="24"/>
                <w:szCs w:val="24"/>
              </w:rPr>
              <w:t>Count p</w:t>
            </w:r>
            <w:r w:rsidR="009007E6" w:rsidRPr="00EB38FF">
              <w:rPr>
                <w:rFonts w:ascii="Times New Roman" w:hAnsi="Times New Roman"/>
                <w:sz w:val="24"/>
                <w:szCs w:val="24"/>
              </w:rPr>
              <w:t>atients with an AUDIT score of 8- 40/ Zone 2, 3, or 4 received beh</w:t>
            </w:r>
            <w:r w:rsidR="00E10D17" w:rsidRPr="00EB38FF">
              <w:rPr>
                <w:rFonts w:ascii="Times New Roman" w:hAnsi="Times New Roman"/>
                <w:sz w:val="24"/>
                <w:szCs w:val="24"/>
              </w:rPr>
              <w:t>avioral intervention (15-30 minutes</w:t>
            </w:r>
            <w:r w:rsidR="009007E6" w:rsidRPr="00EB38FF">
              <w:rPr>
                <w:rFonts w:ascii="Times New Roman" w:hAnsi="Times New Roman"/>
                <w:sz w:val="24"/>
                <w:szCs w:val="24"/>
              </w:rPr>
              <w:t xml:space="preserve"> or over 30 minutes) documented in EMR, paper progress note, and </w:t>
            </w:r>
            <w:proofErr w:type="spellStart"/>
            <w:r w:rsidR="009007E6" w:rsidRPr="00EB38FF">
              <w:rPr>
                <w:rFonts w:ascii="Times New Roman" w:hAnsi="Times New Roman"/>
                <w:sz w:val="24"/>
                <w:szCs w:val="24"/>
              </w:rPr>
              <w:t>superbill</w:t>
            </w:r>
            <w:proofErr w:type="spellEnd"/>
            <w:r w:rsidR="009007E6" w:rsidRPr="00EB38FF">
              <w:rPr>
                <w:rFonts w:ascii="Times New Roman" w:hAnsi="Times New Roman"/>
                <w:sz w:val="24"/>
                <w:szCs w:val="24"/>
              </w:rPr>
              <w:t>.</w:t>
            </w:r>
          </w:p>
          <w:p w14:paraId="05E51DA1" w14:textId="6D6B642D" w:rsidR="00297856" w:rsidRPr="00EB38FF" w:rsidRDefault="00297856" w:rsidP="00233E4C">
            <w:pPr>
              <w:spacing w:after="0" w:line="240" w:lineRule="auto"/>
              <w:rPr>
                <w:rFonts w:ascii="Times New Roman" w:hAnsi="Times New Roman"/>
                <w:sz w:val="24"/>
                <w:szCs w:val="24"/>
              </w:rPr>
            </w:pPr>
          </w:p>
        </w:tc>
      </w:tr>
    </w:tbl>
    <w:p w14:paraId="6BAD49C7" w14:textId="77777777" w:rsidR="00297856" w:rsidRPr="00EB38FF" w:rsidRDefault="00297856" w:rsidP="004E48C3">
      <w:pPr>
        <w:spacing w:after="0" w:line="240" w:lineRule="auto"/>
        <w:ind w:left="1710" w:hanging="1710"/>
        <w:rPr>
          <w:rFonts w:ascii="Times New Roman" w:hAnsi="Times New Roman"/>
          <w:sz w:val="24"/>
          <w:szCs w:val="24"/>
        </w:rPr>
        <w:sectPr w:rsidR="00297856" w:rsidRPr="00EB38FF" w:rsidSect="006A710B">
          <w:pgSz w:w="12240" w:h="15840"/>
          <w:pgMar w:top="1440" w:right="1440" w:bottom="1440" w:left="1440" w:header="720" w:footer="720" w:gutter="0"/>
          <w:cols w:space="720"/>
          <w:docGrid w:linePitch="360"/>
        </w:sectPr>
      </w:pPr>
    </w:p>
    <w:tbl>
      <w:tblPr>
        <w:tblW w:w="0" w:type="auto"/>
        <w:tblLook w:val="04A0" w:firstRow="1" w:lastRow="0" w:firstColumn="1" w:lastColumn="0" w:noHBand="0" w:noVBand="1"/>
      </w:tblPr>
      <w:tblGrid>
        <w:gridCol w:w="3954"/>
        <w:gridCol w:w="2424"/>
        <w:gridCol w:w="2478"/>
      </w:tblGrid>
      <w:tr w:rsidR="009007E6" w:rsidRPr="00EB38FF" w14:paraId="0E8E5580" w14:textId="77777777" w:rsidTr="006A710B">
        <w:tc>
          <w:tcPr>
            <w:tcW w:w="8856" w:type="dxa"/>
            <w:gridSpan w:val="3"/>
            <w:tcBorders>
              <w:top w:val="single" w:sz="4" w:space="0" w:color="auto"/>
              <w:bottom w:val="single" w:sz="4" w:space="0" w:color="auto"/>
            </w:tcBorders>
            <w:shd w:val="clear" w:color="auto" w:fill="auto"/>
          </w:tcPr>
          <w:p w14:paraId="5A0BB793" w14:textId="5A1ED3B9" w:rsidR="009007E6" w:rsidRPr="00EB38FF" w:rsidRDefault="009007E6" w:rsidP="004E48C3">
            <w:pPr>
              <w:spacing w:after="0" w:line="240" w:lineRule="auto"/>
              <w:ind w:left="1710" w:hanging="1710"/>
              <w:rPr>
                <w:rFonts w:ascii="Times New Roman" w:hAnsi="Times New Roman"/>
                <w:sz w:val="24"/>
                <w:szCs w:val="24"/>
              </w:rPr>
            </w:pPr>
            <w:r w:rsidRPr="00EB38FF">
              <w:rPr>
                <w:rFonts w:ascii="Times New Roman" w:hAnsi="Times New Roman"/>
                <w:sz w:val="24"/>
                <w:szCs w:val="24"/>
              </w:rPr>
              <w:lastRenderedPageBreak/>
              <w:t>Objective Three: Increase alcohol resources for AUDIT scores 8 and above/ Zones 2, 3, or 4 from 0% to 50%.</w:t>
            </w:r>
          </w:p>
        </w:tc>
      </w:tr>
      <w:tr w:rsidR="009007E6" w:rsidRPr="00EB38FF" w14:paraId="6BDED81A" w14:textId="77777777" w:rsidTr="006A710B">
        <w:tc>
          <w:tcPr>
            <w:tcW w:w="3954" w:type="dxa"/>
            <w:tcBorders>
              <w:top w:val="single" w:sz="4" w:space="0" w:color="auto"/>
              <w:bottom w:val="single" w:sz="4" w:space="0" w:color="auto"/>
            </w:tcBorders>
            <w:shd w:val="clear" w:color="auto" w:fill="auto"/>
          </w:tcPr>
          <w:p w14:paraId="0572D3D7"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Activity</w:t>
            </w:r>
          </w:p>
        </w:tc>
        <w:tc>
          <w:tcPr>
            <w:tcW w:w="2424" w:type="dxa"/>
            <w:tcBorders>
              <w:top w:val="single" w:sz="4" w:space="0" w:color="auto"/>
              <w:bottom w:val="single" w:sz="4" w:space="0" w:color="auto"/>
            </w:tcBorders>
            <w:shd w:val="clear" w:color="auto" w:fill="auto"/>
          </w:tcPr>
          <w:p w14:paraId="21358565"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Outcome Indicator</w:t>
            </w:r>
          </w:p>
        </w:tc>
        <w:tc>
          <w:tcPr>
            <w:tcW w:w="2478" w:type="dxa"/>
            <w:tcBorders>
              <w:top w:val="single" w:sz="4" w:space="0" w:color="auto"/>
              <w:bottom w:val="single" w:sz="4" w:space="0" w:color="auto"/>
            </w:tcBorders>
            <w:shd w:val="clear" w:color="auto" w:fill="auto"/>
          </w:tcPr>
          <w:p w14:paraId="1D4B4691"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Measure</w:t>
            </w:r>
          </w:p>
        </w:tc>
      </w:tr>
      <w:tr w:rsidR="009007E6" w:rsidRPr="00EB38FF" w14:paraId="284A4C2A" w14:textId="77777777" w:rsidTr="006A710B">
        <w:tc>
          <w:tcPr>
            <w:tcW w:w="3954" w:type="dxa"/>
            <w:tcBorders>
              <w:top w:val="single" w:sz="4" w:space="0" w:color="auto"/>
            </w:tcBorders>
            <w:shd w:val="clear" w:color="auto" w:fill="auto"/>
          </w:tcPr>
          <w:p w14:paraId="5F155CD2"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 xml:space="preserve">MAs provided patients with 2 educational alcohol misuse pamphlets from CDC and </w:t>
            </w:r>
            <w:r w:rsidRPr="00EB38FF">
              <w:rPr>
                <w:rFonts w:ascii="Times New Roman" w:hAnsi="Times New Roman"/>
                <w:i/>
                <w:sz w:val="24"/>
                <w:szCs w:val="24"/>
              </w:rPr>
              <w:t>TMF Qua</w:t>
            </w:r>
            <w:r w:rsidR="00E10D17" w:rsidRPr="00EB38FF">
              <w:rPr>
                <w:rFonts w:ascii="Times New Roman" w:hAnsi="Times New Roman"/>
                <w:i/>
                <w:sz w:val="24"/>
                <w:szCs w:val="24"/>
              </w:rPr>
              <w:t>lity Innovation Network</w:t>
            </w:r>
            <w:r w:rsidR="00234778" w:rsidRPr="00EB38FF">
              <w:rPr>
                <w:rFonts w:ascii="Times New Roman" w:hAnsi="Times New Roman"/>
                <w:sz w:val="24"/>
                <w:szCs w:val="24"/>
              </w:rPr>
              <w:t xml:space="preserve"> (TMFQIN)</w:t>
            </w:r>
            <w:r w:rsidRPr="00EB38FF">
              <w:rPr>
                <w:rFonts w:ascii="Times New Roman" w:hAnsi="Times New Roman"/>
                <w:sz w:val="24"/>
                <w:szCs w:val="24"/>
              </w:rPr>
              <w:t>.</w:t>
            </w:r>
          </w:p>
        </w:tc>
        <w:tc>
          <w:tcPr>
            <w:tcW w:w="2424" w:type="dxa"/>
            <w:tcBorders>
              <w:top w:val="single" w:sz="4" w:space="0" w:color="auto"/>
            </w:tcBorders>
            <w:shd w:val="clear" w:color="auto" w:fill="auto"/>
          </w:tcPr>
          <w:p w14:paraId="5196DC66"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Patients with scores 8 and above received printed information for negative health risks or risky/ hazardous drinking and binge drinking.</w:t>
            </w:r>
          </w:p>
          <w:p w14:paraId="2392156A" w14:textId="77777777" w:rsidR="006A710B" w:rsidRPr="00EB38FF" w:rsidRDefault="006A710B" w:rsidP="00D07489">
            <w:pPr>
              <w:spacing w:after="0" w:line="240" w:lineRule="auto"/>
              <w:rPr>
                <w:rFonts w:ascii="Times New Roman" w:hAnsi="Times New Roman"/>
                <w:sz w:val="24"/>
                <w:szCs w:val="24"/>
                <w:vertAlign w:val="superscript"/>
              </w:rPr>
            </w:pPr>
          </w:p>
        </w:tc>
        <w:tc>
          <w:tcPr>
            <w:tcW w:w="2478" w:type="dxa"/>
            <w:tcBorders>
              <w:top w:val="single" w:sz="4" w:space="0" w:color="auto"/>
            </w:tcBorders>
            <w:shd w:val="clear" w:color="auto" w:fill="auto"/>
          </w:tcPr>
          <w:p w14:paraId="364C4D9D" w14:textId="242DD732" w:rsidR="009007E6" w:rsidRPr="00EB38FF" w:rsidRDefault="002A5446" w:rsidP="002A5446">
            <w:pPr>
              <w:spacing w:after="0" w:line="240" w:lineRule="auto"/>
              <w:rPr>
                <w:rFonts w:ascii="Times New Roman" w:hAnsi="Times New Roman"/>
                <w:sz w:val="24"/>
                <w:szCs w:val="24"/>
              </w:rPr>
            </w:pPr>
            <w:r w:rsidRPr="00EB38FF">
              <w:rPr>
                <w:rFonts w:ascii="Times New Roman" w:hAnsi="Times New Roman"/>
                <w:sz w:val="24"/>
                <w:szCs w:val="24"/>
              </w:rPr>
              <w:t>Count of p</w:t>
            </w:r>
            <w:r w:rsidR="009007E6" w:rsidRPr="00EB38FF">
              <w:rPr>
                <w:rFonts w:ascii="Times New Roman" w:hAnsi="Times New Roman"/>
                <w:sz w:val="24"/>
                <w:szCs w:val="24"/>
              </w:rPr>
              <w:t>atients</w:t>
            </w:r>
            <w:r w:rsidRPr="00EB38FF">
              <w:rPr>
                <w:rFonts w:ascii="Times New Roman" w:hAnsi="Times New Roman"/>
                <w:sz w:val="24"/>
                <w:szCs w:val="24"/>
              </w:rPr>
              <w:t xml:space="preserve"> who</w:t>
            </w:r>
            <w:r w:rsidR="009007E6" w:rsidRPr="00EB38FF">
              <w:rPr>
                <w:rFonts w:ascii="Times New Roman" w:hAnsi="Times New Roman"/>
                <w:sz w:val="24"/>
                <w:szCs w:val="24"/>
              </w:rPr>
              <w:t xml:space="preserve"> screened 8 and above received educational materials about alcohol use.</w:t>
            </w:r>
          </w:p>
        </w:tc>
      </w:tr>
      <w:tr w:rsidR="009007E6" w:rsidRPr="00EB38FF" w14:paraId="795AB572" w14:textId="77777777" w:rsidTr="004C70FC">
        <w:tc>
          <w:tcPr>
            <w:tcW w:w="3954" w:type="dxa"/>
            <w:shd w:val="clear" w:color="auto" w:fill="auto"/>
          </w:tcPr>
          <w:p w14:paraId="4558AFB7"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Physician educated patients about pamphlets and resources for local 12-step programs and support groups.</w:t>
            </w:r>
          </w:p>
        </w:tc>
        <w:tc>
          <w:tcPr>
            <w:tcW w:w="2424" w:type="dxa"/>
            <w:shd w:val="clear" w:color="auto" w:fill="auto"/>
          </w:tcPr>
          <w:p w14:paraId="7659CBC1"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Patients with scores 8 and above were informed about harms and risks associated with drinking and receive information for support groups.</w:t>
            </w:r>
          </w:p>
          <w:p w14:paraId="6DEAA7DE" w14:textId="77777777" w:rsidR="006A710B" w:rsidRPr="00EB38FF" w:rsidRDefault="006A710B" w:rsidP="00D07489">
            <w:pPr>
              <w:spacing w:after="0" w:line="240" w:lineRule="auto"/>
              <w:rPr>
                <w:rFonts w:ascii="Times New Roman" w:hAnsi="Times New Roman"/>
                <w:sz w:val="24"/>
                <w:szCs w:val="24"/>
              </w:rPr>
            </w:pPr>
          </w:p>
        </w:tc>
        <w:tc>
          <w:tcPr>
            <w:tcW w:w="2478" w:type="dxa"/>
            <w:shd w:val="clear" w:color="auto" w:fill="auto"/>
          </w:tcPr>
          <w:p w14:paraId="5E36DA1F" w14:textId="3DA98196" w:rsidR="009007E6" w:rsidRPr="00EB38FF" w:rsidRDefault="002A5446" w:rsidP="002A5446">
            <w:pPr>
              <w:spacing w:after="0" w:line="240" w:lineRule="auto"/>
              <w:rPr>
                <w:rFonts w:ascii="Times New Roman" w:hAnsi="Times New Roman"/>
                <w:sz w:val="24"/>
                <w:szCs w:val="24"/>
              </w:rPr>
            </w:pPr>
            <w:r w:rsidRPr="00EB38FF">
              <w:rPr>
                <w:rFonts w:ascii="Times New Roman" w:hAnsi="Times New Roman"/>
                <w:sz w:val="24"/>
                <w:szCs w:val="24"/>
              </w:rPr>
              <w:t>Count p</w:t>
            </w:r>
            <w:r w:rsidR="009007E6" w:rsidRPr="00EB38FF">
              <w:rPr>
                <w:rFonts w:ascii="Times New Roman" w:hAnsi="Times New Roman"/>
                <w:sz w:val="24"/>
                <w:szCs w:val="24"/>
              </w:rPr>
              <w:t>atients</w:t>
            </w:r>
            <w:r w:rsidRPr="00EB38FF">
              <w:rPr>
                <w:rFonts w:ascii="Times New Roman" w:hAnsi="Times New Roman"/>
                <w:sz w:val="24"/>
                <w:szCs w:val="24"/>
              </w:rPr>
              <w:t xml:space="preserve"> who</w:t>
            </w:r>
            <w:r w:rsidR="009007E6" w:rsidRPr="00EB38FF">
              <w:rPr>
                <w:rFonts w:ascii="Times New Roman" w:hAnsi="Times New Roman"/>
                <w:sz w:val="24"/>
                <w:szCs w:val="24"/>
              </w:rPr>
              <w:t xml:space="preserve"> screened 8 and above received resources for support groups.</w:t>
            </w:r>
          </w:p>
        </w:tc>
      </w:tr>
      <w:tr w:rsidR="009007E6" w:rsidRPr="00EB38FF" w14:paraId="31382ABA" w14:textId="77777777" w:rsidTr="006A710B">
        <w:tc>
          <w:tcPr>
            <w:tcW w:w="3954" w:type="dxa"/>
            <w:tcBorders>
              <w:bottom w:val="single" w:sz="4" w:space="0" w:color="auto"/>
            </w:tcBorders>
            <w:shd w:val="clear" w:color="auto" w:fill="auto"/>
          </w:tcPr>
          <w:p w14:paraId="27EFBC9E"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Physician clarified any questions or concerns about the alcohol education, resources, and how to prevent alcohol misuse.</w:t>
            </w:r>
          </w:p>
        </w:tc>
        <w:tc>
          <w:tcPr>
            <w:tcW w:w="2424" w:type="dxa"/>
            <w:tcBorders>
              <w:bottom w:val="single" w:sz="4" w:space="0" w:color="auto"/>
            </w:tcBorders>
            <w:shd w:val="clear" w:color="auto" w:fill="auto"/>
          </w:tcPr>
          <w:p w14:paraId="3323C9F3" w14:textId="77777777" w:rsidR="006A710B" w:rsidRPr="00EB38FF" w:rsidRDefault="006A710B" w:rsidP="006A710B">
            <w:pPr>
              <w:spacing w:after="0" w:line="240" w:lineRule="auto"/>
              <w:rPr>
                <w:rFonts w:ascii="Times New Roman" w:hAnsi="Times New Roman"/>
                <w:sz w:val="24"/>
                <w:szCs w:val="24"/>
              </w:rPr>
            </w:pPr>
            <w:r w:rsidRPr="00EB38FF">
              <w:rPr>
                <w:rFonts w:ascii="Times New Roman" w:hAnsi="Times New Roman"/>
                <w:sz w:val="24"/>
                <w:szCs w:val="24"/>
              </w:rPr>
              <w:t>Patients with scores 8 and above were given an opportunity to expand on information about alcohol misuse.</w:t>
            </w:r>
          </w:p>
          <w:p w14:paraId="7F072CDD" w14:textId="77777777" w:rsidR="004E48C3" w:rsidRPr="00EB38FF" w:rsidRDefault="004E48C3" w:rsidP="00D07489">
            <w:pPr>
              <w:spacing w:after="0" w:line="240" w:lineRule="auto"/>
              <w:rPr>
                <w:rFonts w:ascii="Times New Roman" w:hAnsi="Times New Roman"/>
                <w:sz w:val="24"/>
                <w:szCs w:val="24"/>
              </w:rPr>
            </w:pPr>
          </w:p>
        </w:tc>
        <w:tc>
          <w:tcPr>
            <w:tcW w:w="2478" w:type="dxa"/>
            <w:tcBorders>
              <w:bottom w:val="single" w:sz="4" w:space="0" w:color="auto"/>
            </w:tcBorders>
            <w:shd w:val="clear" w:color="auto" w:fill="auto"/>
          </w:tcPr>
          <w:p w14:paraId="51512653" w14:textId="76B4FE1D" w:rsidR="009007E6" w:rsidRPr="00EB38FF" w:rsidRDefault="002A5446" w:rsidP="002A5446">
            <w:pPr>
              <w:spacing w:after="0" w:line="240" w:lineRule="auto"/>
              <w:rPr>
                <w:rFonts w:ascii="Times New Roman" w:hAnsi="Times New Roman"/>
                <w:sz w:val="24"/>
                <w:szCs w:val="24"/>
              </w:rPr>
            </w:pPr>
            <w:r w:rsidRPr="00EB38FF">
              <w:rPr>
                <w:rFonts w:ascii="Times New Roman" w:hAnsi="Times New Roman"/>
                <w:sz w:val="24"/>
                <w:szCs w:val="24"/>
              </w:rPr>
              <w:t>Count of p</w:t>
            </w:r>
            <w:r w:rsidR="009007E6" w:rsidRPr="00EB38FF">
              <w:rPr>
                <w:rFonts w:ascii="Times New Roman" w:hAnsi="Times New Roman"/>
                <w:sz w:val="24"/>
                <w:szCs w:val="24"/>
              </w:rPr>
              <w:t xml:space="preserve">atients </w:t>
            </w:r>
            <w:r w:rsidRPr="00EB38FF">
              <w:rPr>
                <w:rFonts w:ascii="Times New Roman" w:hAnsi="Times New Roman"/>
                <w:sz w:val="24"/>
                <w:szCs w:val="24"/>
              </w:rPr>
              <w:t xml:space="preserve">who </w:t>
            </w:r>
            <w:r w:rsidR="009007E6" w:rsidRPr="00EB38FF">
              <w:rPr>
                <w:rFonts w:ascii="Times New Roman" w:hAnsi="Times New Roman"/>
                <w:sz w:val="24"/>
                <w:szCs w:val="24"/>
              </w:rPr>
              <w:t>screened 8 and above were educated by primary provider about alcohol misuse.</w:t>
            </w:r>
          </w:p>
        </w:tc>
      </w:tr>
      <w:tr w:rsidR="009007E6" w:rsidRPr="00EB38FF" w14:paraId="71DB51F7" w14:textId="77777777" w:rsidTr="006A710B">
        <w:tc>
          <w:tcPr>
            <w:tcW w:w="8856" w:type="dxa"/>
            <w:gridSpan w:val="3"/>
            <w:tcBorders>
              <w:top w:val="single" w:sz="4" w:space="0" w:color="auto"/>
              <w:bottom w:val="single" w:sz="4" w:space="0" w:color="auto"/>
            </w:tcBorders>
            <w:shd w:val="clear" w:color="auto" w:fill="auto"/>
          </w:tcPr>
          <w:p w14:paraId="52CBDC9D" w14:textId="77777777" w:rsidR="009007E6" w:rsidRPr="00EB38FF" w:rsidRDefault="009007E6" w:rsidP="004E48C3">
            <w:pPr>
              <w:spacing w:after="0" w:line="240" w:lineRule="auto"/>
              <w:ind w:left="1620" w:hanging="1620"/>
              <w:rPr>
                <w:rFonts w:ascii="Times New Roman" w:hAnsi="Times New Roman"/>
                <w:sz w:val="24"/>
                <w:szCs w:val="24"/>
              </w:rPr>
            </w:pPr>
            <w:r w:rsidRPr="00EB38FF">
              <w:rPr>
                <w:rFonts w:ascii="Times New Roman" w:hAnsi="Times New Roman"/>
                <w:sz w:val="24"/>
                <w:szCs w:val="24"/>
              </w:rPr>
              <w:t>Objective Four: Increase referral to treatment for AUDIT scores 20 and above/ Zone 4 from 0% to 70%</w:t>
            </w:r>
          </w:p>
        </w:tc>
      </w:tr>
      <w:tr w:rsidR="009007E6" w:rsidRPr="00EB38FF" w14:paraId="7B923A71" w14:textId="77777777" w:rsidTr="00806707">
        <w:tc>
          <w:tcPr>
            <w:tcW w:w="3954" w:type="dxa"/>
            <w:tcBorders>
              <w:top w:val="single" w:sz="4" w:space="0" w:color="auto"/>
              <w:bottom w:val="single" w:sz="4" w:space="0" w:color="auto"/>
            </w:tcBorders>
            <w:shd w:val="clear" w:color="auto" w:fill="auto"/>
          </w:tcPr>
          <w:p w14:paraId="05E47642"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Activity</w:t>
            </w:r>
          </w:p>
        </w:tc>
        <w:tc>
          <w:tcPr>
            <w:tcW w:w="2424" w:type="dxa"/>
            <w:tcBorders>
              <w:top w:val="single" w:sz="4" w:space="0" w:color="auto"/>
              <w:bottom w:val="single" w:sz="4" w:space="0" w:color="auto"/>
            </w:tcBorders>
            <w:shd w:val="clear" w:color="auto" w:fill="auto"/>
          </w:tcPr>
          <w:p w14:paraId="28996977"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Outcome Indicator</w:t>
            </w:r>
          </w:p>
        </w:tc>
        <w:tc>
          <w:tcPr>
            <w:tcW w:w="2478" w:type="dxa"/>
            <w:tcBorders>
              <w:top w:val="single" w:sz="4" w:space="0" w:color="auto"/>
              <w:bottom w:val="single" w:sz="4" w:space="0" w:color="auto"/>
            </w:tcBorders>
            <w:shd w:val="clear" w:color="auto" w:fill="auto"/>
          </w:tcPr>
          <w:p w14:paraId="206FC982" w14:textId="77777777" w:rsidR="009007E6" w:rsidRPr="00EB38FF" w:rsidRDefault="009007E6" w:rsidP="004E48C3">
            <w:pPr>
              <w:spacing w:after="0" w:line="240" w:lineRule="auto"/>
              <w:jc w:val="center"/>
              <w:rPr>
                <w:rFonts w:ascii="Times New Roman" w:hAnsi="Times New Roman"/>
                <w:sz w:val="24"/>
                <w:szCs w:val="24"/>
              </w:rPr>
            </w:pPr>
            <w:r w:rsidRPr="00EB38FF">
              <w:rPr>
                <w:rFonts w:ascii="Times New Roman" w:hAnsi="Times New Roman"/>
                <w:sz w:val="24"/>
                <w:szCs w:val="24"/>
              </w:rPr>
              <w:t>Measure</w:t>
            </w:r>
          </w:p>
        </w:tc>
      </w:tr>
      <w:tr w:rsidR="009007E6" w:rsidRPr="00EB38FF" w14:paraId="5A89A7DC" w14:textId="77777777" w:rsidTr="00806707">
        <w:tc>
          <w:tcPr>
            <w:tcW w:w="3954" w:type="dxa"/>
            <w:tcBorders>
              <w:top w:val="single" w:sz="4" w:space="0" w:color="auto"/>
              <w:bottom w:val="single" w:sz="4" w:space="0" w:color="auto"/>
            </w:tcBorders>
            <w:shd w:val="clear" w:color="auto" w:fill="auto"/>
          </w:tcPr>
          <w:p w14:paraId="33D9066D"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Physician referred patients who have an AUDIT score 20 and above/ Zone 4 to see a specialist for long-term counseling and medication management.</w:t>
            </w:r>
          </w:p>
        </w:tc>
        <w:tc>
          <w:tcPr>
            <w:tcW w:w="2424" w:type="dxa"/>
            <w:tcBorders>
              <w:top w:val="single" w:sz="4" w:space="0" w:color="auto"/>
              <w:bottom w:val="single" w:sz="4" w:space="0" w:color="auto"/>
            </w:tcBorders>
            <w:shd w:val="clear" w:color="auto" w:fill="auto"/>
          </w:tcPr>
          <w:p w14:paraId="27D8435D" w14:textId="77777777" w:rsidR="009007E6" w:rsidRPr="00EB38FF" w:rsidRDefault="009007E6" w:rsidP="00D07489">
            <w:pPr>
              <w:spacing w:after="0" w:line="240" w:lineRule="auto"/>
              <w:rPr>
                <w:rFonts w:ascii="Times New Roman" w:hAnsi="Times New Roman"/>
                <w:sz w:val="24"/>
                <w:szCs w:val="24"/>
              </w:rPr>
            </w:pPr>
            <w:r w:rsidRPr="00EB38FF">
              <w:rPr>
                <w:rFonts w:ascii="Times New Roman" w:hAnsi="Times New Roman"/>
                <w:sz w:val="24"/>
                <w:szCs w:val="24"/>
              </w:rPr>
              <w:t>All patients that scored 20 and above/ Zone 4 had referrals to psychiatric specialist for pharmacological therapy and/or psychological services.</w:t>
            </w:r>
          </w:p>
        </w:tc>
        <w:tc>
          <w:tcPr>
            <w:tcW w:w="2478" w:type="dxa"/>
            <w:tcBorders>
              <w:top w:val="single" w:sz="4" w:space="0" w:color="auto"/>
              <w:bottom w:val="single" w:sz="4" w:space="0" w:color="auto"/>
            </w:tcBorders>
            <w:shd w:val="clear" w:color="auto" w:fill="auto"/>
          </w:tcPr>
          <w:p w14:paraId="2E9D105E" w14:textId="0789AE93" w:rsidR="009007E6" w:rsidRPr="00EB38FF" w:rsidRDefault="002A5446" w:rsidP="002A5446">
            <w:pPr>
              <w:spacing w:after="0" w:line="240" w:lineRule="auto"/>
              <w:rPr>
                <w:rFonts w:ascii="Times New Roman" w:hAnsi="Times New Roman"/>
                <w:sz w:val="24"/>
                <w:szCs w:val="24"/>
              </w:rPr>
            </w:pPr>
            <w:r w:rsidRPr="00EB38FF">
              <w:rPr>
                <w:rFonts w:ascii="Times New Roman" w:hAnsi="Times New Roman"/>
                <w:sz w:val="24"/>
                <w:szCs w:val="24"/>
              </w:rPr>
              <w:t>Count of physician referrals of</w:t>
            </w:r>
            <w:r w:rsidR="009007E6" w:rsidRPr="00EB38FF">
              <w:rPr>
                <w:rFonts w:ascii="Times New Roman" w:hAnsi="Times New Roman"/>
                <w:sz w:val="24"/>
                <w:szCs w:val="24"/>
              </w:rPr>
              <w:t xml:space="preserve"> patients that score 20 and above/Zone 4. The office manager collaborated with patient’s insurance plan to find a psychiatric specialist within network for further evaluation.</w:t>
            </w:r>
          </w:p>
        </w:tc>
      </w:tr>
    </w:tbl>
    <w:p w14:paraId="2C65C254" w14:textId="77777777" w:rsidR="004C70FC" w:rsidRPr="00EB38FF" w:rsidRDefault="004C70FC" w:rsidP="0024297C">
      <w:pPr>
        <w:spacing w:after="0" w:line="480" w:lineRule="auto"/>
        <w:ind w:firstLine="720"/>
        <w:rPr>
          <w:rFonts w:ascii="Times New Roman" w:hAnsi="Times New Roman"/>
          <w:sz w:val="24"/>
          <w:szCs w:val="24"/>
        </w:rPr>
      </w:pPr>
    </w:p>
    <w:p w14:paraId="56DCD24D" w14:textId="36A3D9C7" w:rsidR="009007E6" w:rsidRPr="00EB38FF" w:rsidRDefault="009007E6" w:rsidP="0024297C">
      <w:pPr>
        <w:spacing w:after="0" w:line="480" w:lineRule="auto"/>
        <w:ind w:firstLine="720"/>
        <w:rPr>
          <w:rFonts w:ascii="Times New Roman" w:hAnsi="Times New Roman"/>
          <w:sz w:val="24"/>
          <w:szCs w:val="24"/>
        </w:rPr>
      </w:pPr>
      <w:r w:rsidRPr="00EB38FF">
        <w:rPr>
          <w:rFonts w:ascii="Times New Roman" w:hAnsi="Times New Roman"/>
          <w:sz w:val="24"/>
          <w:szCs w:val="24"/>
        </w:rPr>
        <w:t xml:space="preserve">It is anticipated that after meeting objectives, a greater number of patients will be screened and identified with alcohol misuse. After being identified, proper treatment and management such as brief intervention and referrals will reduce the number of people that </w:t>
      </w:r>
      <w:r w:rsidRPr="00EB38FF">
        <w:rPr>
          <w:rFonts w:ascii="Times New Roman" w:hAnsi="Times New Roman"/>
          <w:sz w:val="24"/>
          <w:szCs w:val="24"/>
        </w:rPr>
        <w:lastRenderedPageBreak/>
        <w:t xml:space="preserve">misuse alcohol. This </w:t>
      </w:r>
      <w:r w:rsidR="004C70FC" w:rsidRPr="00EB38FF">
        <w:rPr>
          <w:rFonts w:ascii="Times New Roman" w:hAnsi="Times New Roman"/>
          <w:sz w:val="24"/>
          <w:szCs w:val="24"/>
        </w:rPr>
        <w:t xml:space="preserve">may </w:t>
      </w:r>
      <w:r w:rsidRPr="00EB38FF">
        <w:rPr>
          <w:rFonts w:ascii="Times New Roman" w:hAnsi="Times New Roman"/>
          <w:sz w:val="24"/>
          <w:szCs w:val="24"/>
        </w:rPr>
        <w:t>help reduce the severity of comorbidities associated with alcohol misuse, such as liver diseases, hypertension, stroke, cardiovascular diseases, and increased cancer risk</w:t>
      </w:r>
      <w:r w:rsidR="009712BC" w:rsidRPr="00EB38FF">
        <w:rPr>
          <w:rFonts w:ascii="Times New Roman" w:hAnsi="Times New Roman"/>
          <w:sz w:val="24"/>
          <w:szCs w:val="24"/>
        </w:rPr>
        <w:t xml:space="preserve"> (</w:t>
      </w:r>
      <w:proofErr w:type="spellStart"/>
      <w:r w:rsidR="009712BC" w:rsidRPr="00EB38FF">
        <w:rPr>
          <w:rFonts w:ascii="Times New Roman" w:hAnsi="Times New Roman"/>
          <w:sz w:val="24"/>
          <w:szCs w:val="24"/>
        </w:rPr>
        <w:t>Babor</w:t>
      </w:r>
      <w:proofErr w:type="spellEnd"/>
      <w:r w:rsidR="009712BC" w:rsidRPr="00EB38FF">
        <w:rPr>
          <w:rFonts w:ascii="Times New Roman" w:hAnsi="Times New Roman"/>
          <w:sz w:val="24"/>
          <w:szCs w:val="24"/>
        </w:rPr>
        <w:t xml:space="preserve"> et al., 2001)</w:t>
      </w:r>
      <w:r w:rsidRPr="00EB38FF">
        <w:rPr>
          <w:rFonts w:ascii="Times New Roman" w:hAnsi="Times New Roman"/>
          <w:sz w:val="24"/>
          <w:szCs w:val="24"/>
        </w:rPr>
        <w:t xml:space="preserve">, and also reduce </w:t>
      </w:r>
      <w:r w:rsidR="00BD503D" w:rsidRPr="00EB38FF">
        <w:rPr>
          <w:rFonts w:ascii="Times New Roman" w:hAnsi="Times New Roman"/>
          <w:sz w:val="24"/>
          <w:szCs w:val="24"/>
        </w:rPr>
        <w:t xml:space="preserve">social </w:t>
      </w:r>
      <w:r w:rsidRPr="00EB38FF">
        <w:rPr>
          <w:rFonts w:ascii="Times New Roman" w:hAnsi="Times New Roman"/>
          <w:sz w:val="24"/>
          <w:szCs w:val="24"/>
        </w:rPr>
        <w:t>problems, such as motor vehicle accidents, accidental deaths, injuries, and reduced work productivity</w:t>
      </w:r>
      <w:r w:rsidR="002A5446" w:rsidRPr="00EB38FF">
        <w:rPr>
          <w:rFonts w:ascii="Times New Roman" w:hAnsi="Times New Roman"/>
          <w:sz w:val="24"/>
          <w:szCs w:val="24"/>
        </w:rPr>
        <w:t xml:space="preserve"> (CDC, 2018a; CDC</w:t>
      </w:r>
      <w:proofErr w:type="gramStart"/>
      <w:r w:rsidR="002A5446" w:rsidRPr="00EB38FF">
        <w:rPr>
          <w:rFonts w:ascii="Times New Roman" w:hAnsi="Times New Roman"/>
          <w:sz w:val="24"/>
          <w:szCs w:val="24"/>
        </w:rPr>
        <w:t>,2018</w:t>
      </w:r>
      <w:r w:rsidR="009712BC" w:rsidRPr="00EB38FF">
        <w:rPr>
          <w:rFonts w:ascii="Times New Roman" w:hAnsi="Times New Roman"/>
          <w:sz w:val="24"/>
          <w:szCs w:val="24"/>
        </w:rPr>
        <w:t>b</w:t>
      </w:r>
      <w:proofErr w:type="gramEnd"/>
      <w:r w:rsidR="009712BC" w:rsidRPr="00EB38FF">
        <w:rPr>
          <w:rFonts w:ascii="Times New Roman" w:hAnsi="Times New Roman"/>
          <w:sz w:val="24"/>
          <w:szCs w:val="24"/>
        </w:rPr>
        <w:t>)</w:t>
      </w:r>
      <w:r w:rsidRPr="00EB38FF">
        <w:rPr>
          <w:rFonts w:ascii="Times New Roman" w:hAnsi="Times New Roman"/>
          <w:sz w:val="24"/>
          <w:szCs w:val="24"/>
        </w:rPr>
        <w:t>. This goal aligns with the Healthy People 2020 (2017a) goals reducing 30-day binge-drinking for adults aged 18 and older from a baseline of 27.1% established in 2008 to 24.4% in 2020 and also reducing 30-day excessive drinking from a baseline of 28.2% to 25.4% (Healthy People 2020, 2017b).</w:t>
      </w:r>
    </w:p>
    <w:p w14:paraId="707CC03E" w14:textId="77777777" w:rsidR="009007E6" w:rsidRPr="00EB38FF" w:rsidRDefault="009007E6" w:rsidP="00353CE9">
      <w:pPr>
        <w:jc w:val="center"/>
        <w:rPr>
          <w:rFonts w:ascii="Times New Roman" w:hAnsi="Times New Roman"/>
          <w:b/>
          <w:sz w:val="24"/>
          <w:szCs w:val="24"/>
        </w:rPr>
      </w:pPr>
      <w:r w:rsidRPr="00EB38FF">
        <w:rPr>
          <w:rFonts w:ascii="Times New Roman" w:hAnsi="Times New Roman"/>
          <w:b/>
          <w:sz w:val="24"/>
          <w:szCs w:val="24"/>
        </w:rPr>
        <w:t>Summary and Strength of Evidence</w:t>
      </w:r>
    </w:p>
    <w:p w14:paraId="7CE7F66B" w14:textId="20FD12AE" w:rsidR="009007E6" w:rsidRPr="00EB38FF" w:rsidRDefault="009007E6" w:rsidP="0024297C">
      <w:pPr>
        <w:spacing w:line="480" w:lineRule="auto"/>
        <w:ind w:firstLine="720"/>
        <w:contextualSpacing/>
        <w:rPr>
          <w:rFonts w:ascii="Times New Roman" w:hAnsi="Times New Roman"/>
          <w:sz w:val="24"/>
          <w:szCs w:val="24"/>
        </w:rPr>
      </w:pPr>
      <w:r w:rsidRPr="00EB38FF">
        <w:rPr>
          <w:rFonts w:ascii="Times New Roman" w:hAnsi="Times New Roman"/>
          <w:sz w:val="24"/>
          <w:szCs w:val="24"/>
        </w:rPr>
        <w:t>Chronic overconsumption of alcohol can lead to serious health consequences including changes in mood (APA, 2013), cognitive decline (</w:t>
      </w:r>
      <w:proofErr w:type="spellStart"/>
      <w:r w:rsidRPr="00EB38FF">
        <w:rPr>
          <w:rFonts w:ascii="Times New Roman" w:hAnsi="Times New Roman"/>
          <w:sz w:val="24"/>
          <w:szCs w:val="24"/>
        </w:rPr>
        <w:t>Topiwala</w:t>
      </w:r>
      <w:proofErr w:type="spellEnd"/>
      <w:r w:rsidRPr="00EB38FF">
        <w:rPr>
          <w:rFonts w:ascii="Times New Roman" w:hAnsi="Times New Roman"/>
          <w:sz w:val="24"/>
          <w:szCs w:val="24"/>
        </w:rPr>
        <w:t xml:space="preserve"> et al., 2017), cardiovascular problems including atrial fibrillation, congestive heart failure, and myocardial infarction (Whitman et al., 2017), hypertension (</w:t>
      </w:r>
      <w:proofErr w:type="spellStart"/>
      <w:r w:rsidRPr="00EB38FF">
        <w:rPr>
          <w:rFonts w:ascii="Times New Roman" w:hAnsi="Times New Roman"/>
          <w:sz w:val="24"/>
          <w:szCs w:val="24"/>
        </w:rPr>
        <w:t>Rehm</w:t>
      </w:r>
      <w:proofErr w:type="spellEnd"/>
      <w:r w:rsidRPr="00EB38FF">
        <w:rPr>
          <w:rFonts w:ascii="Times New Roman" w:hAnsi="Times New Roman"/>
          <w:sz w:val="24"/>
          <w:szCs w:val="24"/>
        </w:rPr>
        <w:t xml:space="preserve">, 2011), liver problems including </w:t>
      </w:r>
      <w:proofErr w:type="spellStart"/>
      <w:r w:rsidRPr="00EB38FF">
        <w:rPr>
          <w:rFonts w:ascii="Times New Roman" w:hAnsi="Times New Roman"/>
          <w:sz w:val="24"/>
          <w:szCs w:val="24"/>
        </w:rPr>
        <w:t>steatosis</w:t>
      </w:r>
      <w:proofErr w:type="spellEnd"/>
      <w:r w:rsidRPr="00EB38FF">
        <w:rPr>
          <w:rFonts w:ascii="Times New Roman" w:hAnsi="Times New Roman"/>
          <w:sz w:val="24"/>
          <w:szCs w:val="24"/>
        </w:rPr>
        <w:t>, cirrhosis, and alcoholic hepatitis (</w:t>
      </w:r>
      <w:proofErr w:type="spellStart"/>
      <w:r w:rsidRPr="00EB38FF">
        <w:rPr>
          <w:rFonts w:ascii="Times New Roman" w:hAnsi="Times New Roman"/>
          <w:sz w:val="24"/>
          <w:szCs w:val="24"/>
        </w:rPr>
        <w:t>Louvet</w:t>
      </w:r>
      <w:proofErr w:type="spellEnd"/>
      <w:r w:rsidRPr="00EB38FF">
        <w:rPr>
          <w:rFonts w:ascii="Times New Roman" w:hAnsi="Times New Roman"/>
          <w:sz w:val="24"/>
          <w:szCs w:val="24"/>
        </w:rPr>
        <w:t xml:space="preserve"> &amp; </w:t>
      </w:r>
      <w:proofErr w:type="spellStart"/>
      <w:r w:rsidRPr="00EB38FF">
        <w:rPr>
          <w:rFonts w:ascii="Times New Roman" w:hAnsi="Times New Roman"/>
          <w:sz w:val="24"/>
          <w:szCs w:val="24"/>
        </w:rPr>
        <w:t>Mathurin</w:t>
      </w:r>
      <w:proofErr w:type="spellEnd"/>
      <w:r w:rsidRPr="00EB38FF">
        <w:rPr>
          <w:rFonts w:ascii="Times New Roman" w:hAnsi="Times New Roman"/>
          <w:sz w:val="24"/>
          <w:szCs w:val="24"/>
        </w:rPr>
        <w:t>, 2015), pancreatitis (</w:t>
      </w:r>
      <w:proofErr w:type="spellStart"/>
      <w:r w:rsidRPr="00EB38FF">
        <w:rPr>
          <w:rFonts w:ascii="Times New Roman" w:hAnsi="Times New Roman"/>
          <w:sz w:val="24"/>
          <w:szCs w:val="24"/>
        </w:rPr>
        <w:t>Samokhvalov</w:t>
      </w:r>
      <w:proofErr w:type="spellEnd"/>
      <w:r w:rsidRPr="00EB38FF">
        <w:rPr>
          <w:rFonts w:ascii="Times New Roman" w:hAnsi="Times New Roman"/>
          <w:sz w:val="24"/>
          <w:szCs w:val="24"/>
        </w:rPr>
        <w:t xml:space="preserve">, </w:t>
      </w:r>
      <w:proofErr w:type="spellStart"/>
      <w:r w:rsidRPr="00EB38FF">
        <w:rPr>
          <w:rFonts w:ascii="Times New Roman" w:hAnsi="Times New Roman"/>
          <w:sz w:val="24"/>
          <w:szCs w:val="24"/>
        </w:rPr>
        <w:t>Rehm</w:t>
      </w:r>
      <w:proofErr w:type="spellEnd"/>
      <w:r w:rsidRPr="00EB38FF">
        <w:rPr>
          <w:rFonts w:ascii="Times New Roman" w:hAnsi="Times New Roman"/>
          <w:sz w:val="24"/>
          <w:szCs w:val="24"/>
        </w:rPr>
        <w:t xml:space="preserve">, &amp; </w:t>
      </w:r>
      <w:proofErr w:type="spellStart"/>
      <w:r w:rsidRPr="00EB38FF">
        <w:rPr>
          <w:rFonts w:ascii="Times New Roman" w:hAnsi="Times New Roman"/>
          <w:sz w:val="24"/>
          <w:szCs w:val="24"/>
        </w:rPr>
        <w:t>Roerecke</w:t>
      </w:r>
      <w:proofErr w:type="spellEnd"/>
      <w:r w:rsidRPr="00EB38FF">
        <w:rPr>
          <w:rFonts w:ascii="Times New Roman" w:hAnsi="Times New Roman"/>
          <w:sz w:val="24"/>
          <w:szCs w:val="24"/>
        </w:rPr>
        <w:t>, 2015), and increased cancer risk (</w:t>
      </w:r>
      <w:proofErr w:type="spellStart"/>
      <w:r w:rsidRPr="00EB38FF">
        <w:rPr>
          <w:rFonts w:ascii="Times New Roman" w:hAnsi="Times New Roman"/>
          <w:sz w:val="24"/>
          <w:szCs w:val="24"/>
        </w:rPr>
        <w:t>Bagnardi</w:t>
      </w:r>
      <w:proofErr w:type="spellEnd"/>
      <w:r w:rsidRPr="00EB38FF">
        <w:rPr>
          <w:rFonts w:ascii="Times New Roman" w:hAnsi="Times New Roman"/>
          <w:sz w:val="24"/>
          <w:szCs w:val="24"/>
        </w:rPr>
        <w:t xml:space="preserve"> et al., 2015). Furthermore, alcohol consumption disrupts and weakens the individual’s immune responses increasing the risk of infectious diseases </w:t>
      </w:r>
      <w:r w:rsidR="00BA7CC3" w:rsidRPr="00EB38FF">
        <w:rPr>
          <w:rFonts w:ascii="Times New Roman" w:hAnsi="Times New Roman"/>
          <w:sz w:val="24"/>
          <w:szCs w:val="24"/>
        </w:rPr>
        <w:t>(</w:t>
      </w:r>
      <w:proofErr w:type="spellStart"/>
      <w:r w:rsidR="00BA7CC3" w:rsidRPr="00EB38FF">
        <w:rPr>
          <w:rFonts w:ascii="Times New Roman" w:hAnsi="Times New Roman"/>
          <w:sz w:val="24"/>
          <w:szCs w:val="24"/>
        </w:rPr>
        <w:t>Rehm</w:t>
      </w:r>
      <w:proofErr w:type="spellEnd"/>
      <w:r w:rsidR="00BA7CC3" w:rsidRPr="00EB38FF">
        <w:rPr>
          <w:rFonts w:ascii="Times New Roman" w:hAnsi="Times New Roman"/>
          <w:sz w:val="24"/>
          <w:szCs w:val="24"/>
        </w:rPr>
        <w:t>, 2011</w:t>
      </w:r>
      <w:r w:rsidRPr="00EB38FF">
        <w:rPr>
          <w:rFonts w:ascii="Times New Roman" w:hAnsi="Times New Roman"/>
          <w:sz w:val="24"/>
          <w:szCs w:val="24"/>
        </w:rPr>
        <w:t xml:space="preserve">). </w:t>
      </w:r>
    </w:p>
    <w:p w14:paraId="69E5564A" w14:textId="77777777" w:rsidR="009007E6" w:rsidRPr="00EB38FF" w:rsidRDefault="009007E6" w:rsidP="0024297C">
      <w:pPr>
        <w:spacing w:line="480" w:lineRule="auto"/>
        <w:contextualSpacing/>
        <w:rPr>
          <w:rFonts w:ascii="Times New Roman" w:hAnsi="Times New Roman"/>
          <w:b/>
          <w:sz w:val="24"/>
          <w:szCs w:val="24"/>
        </w:rPr>
      </w:pPr>
      <w:r w:rsidRPr="00EB38FF">
        <w:rPr>
          <w:rFonts w:ascii="Times New Roman" w:hAnsi="Times New Roman"/>
          <w:b/>
          <w:sz w:val="24"/>
          <w:szCs w:val="24"/>
        </w:rPr>
        <w:t xml:space="preserve">SBIRT </w:t>
      </w:r>
    </w:p>
    <w:p w14:paraId="1E2C329F" w14:textId="77777777" w:rsidR="009007E6" w:rsidRPr="00EB38FF" w:rsidRDefault="009007E6" w:rsidP="0024297C">
      <w:pPr>
        <w:spacing w:line="480" w:lineRule="auto"/>
        <w:ind w:firstLine="720"/>
        <w:contextualSpacing/>
        <w:rPr>
          <w:rFonts w:ascii="Times New Roman" w:hAnsi="Times New Roman"/>
          <w:sz w:val="24"/>
          <w:szCs w:val="24"/>
        </w:rPr>
      </w:pPr>
      <w:bookmarkStart w:id="4" w:name="_Hlk501445948"/>
      <w:r w:rsidRPr="00EB38FF">
        <w:rPr>
          <w:rFonts w:ascii="Times New Roman" w:hAnsi="Times New Roman"/>
          <w:sz w:val="24"/>
          <w:szCs w:val="24"/>
        </w:rPr>
        <w:t>Screening, brief intervention, and referral to treatment or SBIRT is a protocol used to screen for substance use disorders, and to provide brief intervention, and/or referrals to treatment centers and specialists for positive screens (</w:t>
      </w:r>
      <w:proofErr w:type="spellStart"/>
      <w:r w:rsidRPr="00EB38FF">
        <w:rPr>
          <w:rFonts w:ascii="Times New Roman" w:hAnsi="Times New Roman"/>
          <w:sz w:val="24"/>
          <w:szCs w:val="24"/>
        </w:rPr>
        <w:t>Agerwala</w:t>
      </w:r>
      <w:proofErr w:type="spellEnd"/>
      <w:r w:rsidRPr="00EB38FF">
        <w:rPr>
          <w:rFonts w:ascii="Times New Roman" w:hAnsi="Times New Roman"/>
          <w:sz w:val="24"/>
          <w:szCs w:val="24"/>
        </w:rPr>
        <w:t xml:space="preserve"> &amp; </w:t>
      </w:r>
      <w:proofErr w:type="spellStart"/>
      <w:r w:rsidRPr="00EB38FF">
        <w:rPr>
          <w:rFonts w:ascii="Times New Roman" w:hAnsi="Times New Roman"/>
          <w:sz w:val="24"/>
          <w:szCs w:val="24"/>
        </w:rPr>
        <w:t>McCance</w:t>
      </w:r>
      <w:proofErr w:type="spellEnd"/>
      <w:r w:rsidRPr="00EB38FF">
        <w:rPr>
          <w:rFonts w:ascii="Times New Roman" w:hAnsi="Times New Roman"/>
          <w:sz w:val="24"/>
          <w:szCs w:val="24"/>
        </w:rPr>
        <w:t xml:space="preserve">-Katz, 2012). </w:t>
      </w:r>
      <w:bookmarkStart w:id="5" w:name="_Hlk501445961"/>
      <w:bookmarkEnd w:id="4"/>
      <w:r w:rsidRPr="00EB38FF">
        <w:rPr>
          <w:rFonts w:ascii="Times New Roman" w:hAnsi="Times New Roman"/>
          <w:sz w:val="24"/>
          <w:szCs w:val="24"/>
        </w:rPr>
        <w:t>Numerous studies have documented the success of establishing SBIRT in a variety of clinical settings as a</w:t>
      </w:r>
      <w:r w:rsidR="006C6C5F" w:rsidRPr="00EB38FF">
        <w:rPr>
          <w:rFonts w:ascii="Times New Roman" w:hAnsi="Times New Roman"/>
          <w:sz w:val="24"/>
          <w:szCs w:val="24"/>
        </w:rPr>
        <w:t>n approach</w:t>
      </w:r>
      <w:r w:rsidRPr="00EB38FF">
        <w:rPr>
          <w:rFonts w:ascii="Times New Roman" w:hAnsi="Times New Roman"/>
          <w:sz w:val="24"/>
          <w:szCs w:val="24"/>
        </w:rPr>
        <w:t xml:space="preserve"> for alcohol screening</w:t>
      </w:r>
      <w:r w:rsidR="006C6C5F" w:rsidRPr="00EB38FF">
        <w:rPr>
          <w:rFonts w:ascii="Times New Roman" w:hAnsi="Times New Roman"/>
          <w:sz w:val="24"/>
          <w:szCs w:val="24"/>
        </w:rPr>
        <w:t>,</w:t>
      </w:r>
      <w:r w:rsidRPr="00EB38FF">
        <w:rPr>
          <w:rFonts w:ascii="Times New Roman" w:hAnsi="Times New Roman"/>
          <w:sz w:val="24"/>
          <w:szCs w:val="24"/>
        </w:rPr>
        <w:t xml:space="preserve"> </w:t>
      </w:r>
      <w:r w:rsidR="006C6C5F" w:rsidRPr="00EB38FF">
        <w:rPr>
          <w:rFonts w:ascii="Times New Roman" w:hAnsi="Times New Roman"/>
          <w:sz w:val="24"/>
          <w:szCs w:val="24"/>
        </w:rPr>
        <w:t xml:space="preserve">intervention, and </w:t>
      </w:r>
      <w:r w:rsidRPr="00EB38FF">
        <w:rPr>
          <w:rFonts w:ascii="Times New Roman" w:hAnsi="Times New Roman"/>
          <w:sz w:val="24"/>
          <w:szCs w:val="24"/>
        </w:rPr>
        <w:t>treatment</w:t>
      </w:r>
      <w:bookmarkStart w:id="6" w:name="_Hlk501445974"/>
      <w:r w:rsidR="00353CE9" w:rsidRPr="00EB38FF">
        <w:rPr>
          <w:rFonts w:ascii="Times New Roman" w:hAnsi="Times New Roman"/>
          <w:sz w:val="24"/>
          <w:szCs w:val="24"/>
        </w:rPr>
        <w:t>.</w:t>
      </w:r>
      <w:bookmarkEnd w:id="5"/>
    </w:p>
    <w:bookmarkEnd w:id="6"/>
    <w:p w14:paraId="209EBA28" w14:textId="2C4A6EAB"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lastRenderedPageBreak/>
        <w:t xml:space="preserve">Madras et al. (2009) researched how SBIRT reduced alcohol and drug use after six months at various medical facilities that included hospitals, emergency rooms, outpatient clinics, and primary care clinics. Patients that were considered low risk were only screened and did not require further intervention. Moderate risk patients received brief interventions and severe risk patients received brief treatments and potentially a referral to a specialist (Madras et al., 2009). </w:t>
      </w:r>
      <w:r w:rsidR="004A6F43" w:rsidRPr="00EB38FF">
        <w:rPr>
          <w:rFonts w:ascii="Times New Roman" w:hAnsi="Times New Roman"/>
          <w:sz w:val="24"/>
          <w:szCs w:val="24"/>
        </w:rPr>
        <w:t>Analysis of follow-up patients w</w:t>
      </w:r>
      <w:r w:rsidR="006C6C5F" w:rsidRPr="00EB38FF">
        <w:rPr>
          <w:rFonts w:ascii="Times New Roman" w:hAnsi="Times New Roman"/>
          <w:sz w:val="24"/>
          <w:szCs w:val="24"/>
        </w:rPr>
        <w:t>as</w:t>
      </w:r>
      <w:r w:rsidR="004A6F43" w:rsidRPr="00EB38FF">
        <w:rPr>
          <w:rFonts w:ascii="Times New Roman" w:hAnsi="Times New Roman"/>
          <w:sz w:val="24"/>
          <w:szCs w:val="24"/>
        </w:rPr>
        <w:t xml:space="preserve"> based on a recommended treatment intervention, not on actual intervention </w:t>
      </w:r>
      <w:r w:rsidR="00682516" w:rsidRPr="00EB38FF">
        <w:rPr>
          <w:rFonts w:ascii="Times New Roman" w:hAnsi="Times New Roman"/>
          <w:sz w:val="24"/>
          <w:szCs w:val="24"/>
        </w:rPr>
        <w:t xml:space="preserve">received by patients with moderate to severe risk (Madras et al., 2009). Considering all healthcare sites, more than 63% of patients who screened positive </w:t>
      </w:r>
      <w:r w:rsidR="00353CE9" w:rsidRPr="00EB38FF">
        <w:rPr>
          <w:rFonts w:ascii="Times New Roman" w:hAnsi="Times New Roman"/>
          <w:sz w:val="24"/>
          <w:szCs w:val="24"/>
        </w:rPr>
        <w:t>received</w:t>
      </w:r>
      <w:r w:rsidR="006C6C5F" w:rsidRPr="00EB38FF">
        <w:rPr>
          <w:rFonts w:ascii="Times New Roman" w:hAnsi="Times New Roman"/>
          <w:sz w:val="24"/>
          <w:szCs w:val="24"/>
        </w:rPr>
        <w:t xml:space="preserve"> interventions</w:t>
      </w:r>
      <w:r w:rsidR="00353CE9" w:rsidRPr="00EB38FF">
        <w:rPr>
          <w:rFonts w:ascii="Times New Roman" w:hAnsi="Times New Roman"/>
          <w:sz w:val="24"/>
          <w:szCs w:val="24"/>
        </w:rPr>
        <w:t>,</w:t>
      </w:r>
      <w:r w:rsidR="006C6C5F" w:rsidRPr="00EB38FF">
        <w:rPr>
          <w:rFonts w:ascii="Times New Roman" w:hAnsi="Times New Roman"/>
          <w:sz w:val="24"/>
          <w:szCs w:val="24"/>
        </w:rPr>
        <w:t xml:space="preserve"> </w:t>
      </w:r>
      <w:r w:rsidR="00353CE9" w:rsidRPr="00EB38FF">
        <w:rPr>
          <w:rFonts w:ascii="Times New Roman" w:hAnsi="Times New Roman"/>
          <w:sz w:val="24"/>
          <w:szCs w:val="24"/>
        </w:rPr>
        <w:t>which included</w:t>
      </w:r>
      <w:r w:rsidR="00682516" w:rsidRPr="00EB38FF">
        <w:rPr>
          <w:rFonts w:ascii="Times New Roman" w:hAnsi="Times New Roman"/>
          <w:sz w:val="24"/>
          <w:szCs w:val="24"/>
        </w:rPr>
        <w:t xml:space="preserve"> brief intervention, brief treatment, or referral to specialized treatment (Madras et al., 2009). Following a recommended brief intervention, brief treatment, or referral to treatment, there was a statistical</w:t>
      </w:r>
      <w:r w:rsidR="006C6C5F" w:rsidRPr="00EB38FF">
        <w:rPr>
          <w:rFonts w:ascii="Times New Roman" w:hAnsi="Times New Roman"/>
          <w:sz w:val="24"/>
          <w:szCs w:val="24"/>
        </w:rPr>
        <w:t>ly</w:t>
      </w:r>
      <w:r w:rsidR="002A5446" w:rsidRPr="00EB38FF">
        <w:rPr>
          <w:rFonts w:ascii="Times New Roman" w:hAnsi="Times New Roman"/>
          <w:sz w:val="24"/>
          <w:szCs w:val="24"/>
        </w:rPr>
        <w:t xml:space="preserve"> significant</w:t>
      </w:r>
      <w:r w:rsidR="00B90D59" w:rsidRPr="00EB38FF">
        <w:rPr>
          <w:rFonts w:ascii="Times New Roman" w:hAnsi="Times New Roman"/>
          <w:sz w:val="24"/>
          <w:szCs w:val="24"/>
        </w:rPr>
        <w:t xml:space="preserve"> difference</w:t>
      </w:r>
      <w:r w:rsidR="00682516" w:rsidRPr="00EB38FF">
        <w:rPr>
          <w:rFonts w:ascii="Times New Roman" w:hAnsi="Times New Roman"/>
          <w:sz w:val="24"/>
          <w:szCs w:val="24"/>
        </w:rPr>
        <w:t xml:space="preserve"> in patients with heavy alcoho</w:t>
      </w:r>
      <w:r w:rsidR="000401B8" w:rsidRPr="00EB38FF">
        <w:rPr>
          <w:rFonts w:ascii="Times New Roman" w:hAnsi="Times New Roman"/>
          <w:sz w:val="24"/>
          <w:szCs w:val="24"/>
        </w:rPr>
        <w:t>l use or patients drinking to intoxication within</w:t>
      </w:r>
      <w:r w:rsidR="00682516" w:rsidRPr="00EB38FF">
        <w:rPr>
          <w:rFonts w:ascii="Times New Roman" w:hAnsi="Times New Roman"/>
          <w:sz w:val="24"/>
          <w:szCs w:val="24"/>
        </w:rPr>
        <w:t xml:space="preserve"> </w:t>
      </w:r>
      <w:r w:rsidR="000401B8" w:rsidRPr="00EB38FF">
        <w:rPr>
          <w:rFonts w:ascii="Times New Roman" w:hAnsi="Times New Roman"/>
          <w:sz w:val="24"/>
          <w:szCs w:val="24"/>
        </w:rPr>
        <w:t>the past 30 days</w:t>
      </w:r>
      <w:r w:rsidR="00682516" w:rsidRPr="00EB38FF">
        <w:rPr>
          <w:rFonts w:ascii="Times New Roman" w:hAnsi="Times New Roman"/>
          <w:sz w:val="24"/>
          <w:szCs w:val="24"/>
        </w:rPr>
        <w:t xml:space="preserve"> </w:t>
      </w:r>
      <w:r w:rsidRPr="00EB38FF">
        <w:rPr>
          <w:rFonts w:ascii="Times New Roman" w:hAnsi="Times New Roman"/>
          <w:sz w:val="24"/>
          <w:szCs w:val="24"/>
        </w:rPr>
        <w:t xml:space="preserve">from </w:t>
      </w:r>
      <w:r w:rsidR="006C6C5F" w:rsidRPr="00EB38FF">
        <w:rPr>
          <w:rFonts w:ascii="Times New Roman" w:hAnsi="Times New Roman"/>
          <w:sz w:val="24"/>
          <w:szCs w:val="24"/>
        </w:rPr>
        <w:t xml:space="preserve">a baseline of </w:t>
      </w:r>
      <w:r w:rsidRPr="00EB38FF">
        <w:rPr>
          <w:rFonts w:ascii="Times New Roman" w:hAnsi="Times New Roman"/>
          <w:sz w:val="24"/>
          <w:szCs w:val="24"/>
        </w:rPr>
        <w:t>9,437 to</w:t>
      </w:r>
      <w:r w:rsidR="00C86867" w:rsidRPr="00EB38FF">
        <w:rPr>
          <w:rFonts w:ascii="Times New Roman" w:hAnsi="Times New Roman"/>
          <w:sz w:val="24"/>
          <w:szCs w:val="24"/>
        </w:rPr>
        <w:t xml:space="preserve"> </w:t>
      </w:r>
      <w:r w:rsidR="006C6C5F" w:rsidRPr="00EB38FF">
        <w:rPr>
          <w:rFonts w:ascii="Times New Roman" w:hAnsi="Times New Roman"/>
          <w:sz w:val="24"/>
          <w:szCs w:val="24"/>
        </w:rPr>
        <w:t xml:space="preserve">the six-month follow-up of </w:t>
      </w:r>
      <w:r w:rsidRPr="00EB38FF">
        <w:rPr>
          <w:rFonts w:ascii="Times New Roman" w:hAnsi="Times New Roman"/>
          <w:sz w:val="24"/>
          <w:szCs w:val="24"/>
        </w:rPr>
        <w:t>3,233 patients</w:t>
      </w:r>
      <w:r w:rsidR="00C86867" w:rsidRPr="00EB38FF">
        <w:rPr>
          <w:rFonts w:ascii="Times New Roman" w:hAnsi="Times New Roman"/>
          <w:sz w:val="24"/>
          <w:szCs w:val="24"/>
        </w:rPr>
        <w:t xml:space="preserve"> </w:t>
      </w:r>
      <w:r w:rsidRPr="00EB38FF">
        <w:rPr>
          <w:rFonts w:ascii="Times New Roman" w:hAnsi="Times New Roman"/>
          <w:sz w:val="24"/>
          <w:szCs w:val="24"/>
        </w:rPr>
        <w:t xml:space="preserve">across </w:t>
      </w:r>
      <w:r w:rsidR="005F49FE" w:rsidRPr="00EB38FF">
        <w:rPr>
          <w:rFonts w:ascii="Times New Roman" w:hAnsi="Times New Roman"/>
          <w:sz w:val="24"/>
          <w:szCs w:val="24"/>
        </w:rPr>
        <w:t xml:space="preserve">all healthcare </w:t>
      </w:r>
      <w:r w:rsidR="009567D6" w:rsidRPr="00EB38FF">
        <w:rPr>
          <w:rFonts w:ascii="Times New Roman" w:hAnsi="Times New Roman"/>
          <w:sz w:val="24"/>
          <w:szCs w:val="24"/>
        </w:rPr>
        <w:t>facilities,</w:t>
      </w:r>
      <w:r w:rsidR="00682516" w:rsidRPr="00EB38FF">
        <w:rPr>
          <w:rFonts w:ascii="Times New Roman" w:hAnsi="Times New Roman"/>
          <w:sz w:val="24"/>
          <w:szCs w:val="24"/>
        </w:rPr>
        <w:t xml:space="preserve"> </w:t>
      </w:r>
      <w:r w:rsidR="00682516" w:rsidRPr="00EB38FF">
        <w:rPr>
          <w:rFonts w:ascii="Times New Roman" w:hAnsi="Times New Roman"/>
          <w:i/>
          <w:sz w:val="24"/>
          <w:szCs w:val="24"/>
        </w:rPr>
        <w:t xml:space="preserve">p &lt; </w:t>
      </w:r>
      <w:r w:rsidR="00682516" w:rsidRPr="00EB38FF">
        <w:rPr>
          <w:rFonts w:ascii="Times New Roman" w:hAnsi="Times New Roman"/>
          <w:sz w:val="24"/>
          <w:szCs w:val="24"/>
        </w:rPr>
        <w:t xml:space="preserve">.001 </w:t>
      </w:r>
      <w:r w:rsidR="00C86867" w:rsidRPr="00EB38FF">
        <w:rPr>
          <w:rFonts w:ascii="Times New Roman" w:hAnsi="Times New Roman"/>
          <w:sz w:val="24"/>
          <w:szCs w:val="24"/>
        </w:rPr>
        <w:t>(Madras et al., 2009).</w:t>
      </w:r>
      <w:r w:rsidRPr="00EB38FF">
        <w:rPr>
          <w:rFonts w:ascii="Times New Roman" w:hAnsi="Times New Roman"/>
          <w:sz w:val="24"/>
          <w:szCs w:val="24"/>
        </w:rPr>
        <w:t xml:space="preserve"> </w:t>
      </w:r>
      <w:r w:rsidR="00C86867" w:rsidRPr="00EB38FF">
        <w:rPr>
          <w:rFonts w:ascii="Times New Roman" w:hAnsi="Times New Roman"/>
          <w:sz w:val="24"/>
          <w:szCs w:val="24"/>
        </w:rPr>
        <w:t>One clinic site that included only primary health care centers</w:t>
      </w:r>
      <w:r w:rsidR="000401B8" w:rsidRPr="00EB38FF">
        <w:rPr>
          <w:rFonts w:ascii="Times New Roman" w:hAnsi="Times New Roman"/>
          <w:sz w:val="24"/>
          <w:szCs w:val="24"/>
        </w:rPr>
        <w:t xml:space="preserve"> had a</w:t>
      </w:r>
      <w:r w:rsidR="00C86867" w:rsidRPr="00EB38FF">
        <w:rPr>
          <w:rFonts w:ascii="Times New Roman" w:hAnsi="Times New Roman"/>
          <w:sz w:val="24"/>
          <w:szCs w:val="24"/>
        </w:rPr>
        <w:t xml:space="preserve"> reduction </w:t>
      </w:r>
      <w:r w:rsidRPr="00EB38FF">
        <w:rPr>
          <w:rFonts w:ascii="Times New Roman" w:hAnsi="Times New Roman"/>
          <w:sz w:val="24"/>
          <w:szCs w:val="24"/>
        </w:rPr>
        <w:t xml:space="preserve">of </w:t>
      </w:r>
      <w:r w:rsidR="00C86867" w:rsidRPr="00EB38FF">
        <w:rPr>
          <w:rFonts w:ascii="Times New Roman" w:hAnsi="Times New Roman"/>
          <w:sz w:val="24"/>
          <w:szCs w:val="24"/>
        </w:rPr>
        <w:t xml:space="preserve">heavy alcohol drinkers from </w:t>
      </w:r>
      <w:r w:rsidRPr="00EB38FF">
        <w:rPr>
          <w:rFonts w:ascii="Times New Roman" w:hAnsi="Times New Roman"/>
          <w:sz w:val="24"/>
          <w:szCs w:val="24"/>
        </w:rPr>
        <w:t>1,027</w:t>
      </w:r>
      <w:r w:rsidR="00C86867" w:rsidRPr="00EB38FF">
        <w:rPr>
          <w:rFonts w:ascii="Times New Roman" w:hAnsi="Times New Roman"/>
          <w:sz w:val="24"/>
          <w:szCs w:val="24"/>
        </w:rPr>
        <w:t xml:space="preserve"> at baseline</w:t>
      </w:r>
      <w:r w:rsidRPr="00EB38FF">
        <w:rPr>
          <w:rFonts w:ascii="Times New Roman" w:hAnsi="Times New Roman"/>
          <w:sz w:val="24"/>
          <w:szCs w:val="24"/>
        </w:rPr>
        <w:t xml:space="preserve"> to 325 patients </w:t>
      </w:r>
      <w:r w:rsidR="00C86867" w:rsidRPr="00EB38FF">
        <w:rPr>
          <w:rFonts w:ascii="Times New Roman" w:hAnsi="Times New Roman"/>
          <w:sz w:val="24"/>
          <w:szCs w:val="24"/>
        </w:rPr>
        <w:t xml:space="preserve">deemed as </w:t>
      </w:r>
      <w:r w:rsidR="009567D6" w:rsidRPr="00EB38FF">
        <w:rPr>
          <w:rFonts w:ascii="Times New Roman" w:hAnsi="Times New Roman"/>
          <w:sz w:val="24"/>
          <w:szCs w:val="24"/>
        </w:rPr>
        <w:t>heavy drinkers</w:t>
      </w:r>
      <w:r w:rsidR="00C86867" w:rsidRPr="00EB38FF">
        <w:rPr>
          <w:rFonts w:ascii="Times New Roman" w:hAnsi="Times New Roman"/>
          <w:sz w:val="24"/>
          <w:szCs w:val="24"/>
        </w:rPr>
        <w:t xml:space="preserve"> a</w:t>
      </w:r>
      <w:r w:rsidRPr="00EB38FF">
        <w:rPr>
          <w:rFonts w:ascii="Times New Roman" w:hAnsi="Times New Roman"/>
          <w:sz w:val="24"/>
          <w:szCs w:val="24"/>
        </w:rPr>
        <w:t>t the six-month follow-up</w:t>
      </w:r>
      <w:r w:rsidR="00682516" w:rsidRPr="00EB38FF">
        <w:rPr>
          <w:rFonts w:ascii="Times New Roman" w:hAnsi="Times New Roman"/>
          <w:i/>
          <w:sz w:val="24"/>
          <w:szCs w:val="24"/>
        </w:rPr>
        <w:t>, p</w:t>
      </w:r>
      <w:r w:rsidR="00682516" w:rsidRPr="00EB38FF">
        <w:rPr>
          <w:rFonts w:ascii="Times New Roman" w:hAnsi="Times New Roman"/>
          <w:sz w:val="24"/>
          <w:szCs w:val="24"/>
        </w:rPr>
        <w:t xml:space="preserve"> &lt; .001 </w:t>
      </w:r>
      <w:r w:rsidRPr="00EB38FF">
        <w:rPr>
          <w:rFonts w:ascii="Times New Roman" w:hAnsi="Times New Roman"/>
          <w:sz w:val="24"/>
          <w:szCs w:val="24"/>
        </w:rPr>
        <w:t xml:space="preserve">(Madras et al., 2009). </w:t>
      </w:r>
    </w:p>
    <w:p w14:paraId="04585372" w14:textId="16B20AFC" w:rsidR="009007E6" w:rsidRPr="00EB38FF" w:rsidRDefault="009007E6" w:rsidP="0024297C">
      <w:pPr>
        <w:spacing w:after="0" w:line="480" w:lineRule="auto"/>
        <w:ind w:firstLine="720"/>
        <w:contextualSpacing/>
        <w:rPr>
          <w:rFonts w:ascii="Times New Roman" w:hAnsi="Times New Roman"/>
          <w:sz w:val="24"/>
          <w:szCs w:val="24"/>
        </w:rPr>
      </w:pPr>
      <w:proofErr w:type="spellStart"/>
      <w:r w:rsidRPr="00EB38FF">
        <w:rPr>
          <w:rFonts w:ascii="Times New Roman" w:hAnsi="Times New Roman"/>
          <w:sz w:val="24"/>
          <w:szCs w:val="24"/>
        </w:rPr>
        <w:t>Gryczynski</w:t>
      </w:r>
      <w:proofErr w:type="spellEnd"/>
      <w:r w:rsidRPr="00EB38FF">
        <w:rPr>
          <w:rFonts w:ascii="Times New Roman" w:hAnsi="Times New Roman"/>
          <w:sz w:val="24"/>
          <w:szCs w:val="24"/>
        </w:rPr>
        <w:t xml:space="preserve">, Mitchell, Peterson, &amp; Gonzales </w:t>
      </w:r>
      <w:r w:rsidR="002A5446" w:rsidRPr="00EB38FF">
        <w:rPr>
          <w:rFonts w:ascii="Times New Roman" w:hAnsi="Times New Roman"/>
          <w:sz w:val="24"/>
          <w:szCs w:val="24"/>
        </w:rPr>
        <w:t>(2011) had similar results with</w:t>
      </w:r>
      <w:r w:rsidRPr="00EB38FF">
        <w:rPr>
          <w:rFonts w:ascii="Times New Roman" w:hAnsi="Times New Roman"/>
          <w:sz w:val="24"/>
          <w:szCs w:val="24"/>
        </w:rPr>
        <w:t xml:space="preserve"> SBIRT reducing alcohol use, alcohol intoxication, and illicit drug use. The research was conducted in rural clinics in New Mexico and compared brief intervention versus brief treatment or referral to treatment for alcohol use, alcohol intoxication, and illicit drug use with a six-month follow-up after treatment (</w:t>
      </w:r>
      <w:proofErr w:type="spellStart"/>
      <w:r w:rsidRPr="00EB38FF">
        <w:rPr>
          <w:rFonts w:ascii="Times New Roman" w:hAnsi="Times New Roman"/>
          <w:sz w:val="24"/>
          <w:szCs w:val="24"/>
        </w:rPr>
        <w:t>Gryczynski</w:t>
      </w:r>
      <w:proofErr w:type="spellEnd"/>
      <w:r w:rsidRPr="00EB38FF">
        <w:rPr>
          <w:rFonts w:ascii="Times New Roman" w:hAnsi="Times New Roman"/>
          <w:sz w:val="24"/>
          <w:szCs w:val="24"/>
        </w:rPr>
        <w:t xml:space="preserve"> et al., 2011). </w:t>
      </w:r>
      <w:r w:rsidR="000401B8" w:rsidRPr="00EB38FF">
        <w:rPr>
          <w:rFonts w:ascii="Times New Roman" w:hAnsi="Times New Roman"/>
          <w:sz w:val="24"/>
          <w:szCs w:val="24"/>
        </w:rPr>
        <w:t>P</w:t>
      </w:r>
      <w:r w:rsidRPr="00EB38FF">
        <w:rPr>
          <w:rFonts w:ascii="Times New Roman" w:hAnsi="Times New Roman"/>
          <w:sz w:val="24"/>
          <w:szCs w:val="24"/>
        </w:rPr>
        <w:t xml:space="preserve">atients intoxicated for 4.62 </w:t>
      </w:r>
      <w:r w:rsidR="00483802" w:rsidRPr="00EB38FF">
        <w:rPr>
          <w:rFonts w:ascii="Times New Roman" w:hAnsi="Times New Roman"/>
          <w:sz w:val="24"/>
          <w:szCs w:val="24"/>
        </w:rPr>
        <w:t xml:space="preserve">predicted </w:t>
      </w:r>
      <w:r w:rsidRPr="00EB38FF">
        <w:rPr>
          <w:rFonts w:ascii="Times New Roman" w:hAnsi="Times New Roman"/>
          <w:sz w:val="24"/>
          <w:szCs w:val="24"/>
        </w:rPr>
        <w:t>days in the past 30 days at baseline decreased</w:t>
      </w:r>
      <w:r w:rsidR="00483802" w:rsidRPr="00EB38FF">
        <w:rPr>
          <w:rFonts w:ascii="Times New Roman" w:hAnsi="Times New Roman"/>
          <w:sz w:val="24"/>
          <w:szCs w:val="24"/>
        </w:rPr>
        <w:t xml:space="preserve"> </w:t>
      </w:r>
      <w:r w:rsidR="006C6C5F" w:rsidRPr="00EB38FF">
        <w:rPr>
          <w:rFonts w:ascii="Times New Roman" w:hAnsi="Times New Roman"/>
          <w:sz w:val="24"/>
          <w:szCs w:val="24"/>
        </w:rPr>
        <w:t xml:space="preserve">by </w:t>
      </w:r>
      <w:r w:rsidR="00483802" w:rsidRPr="00EB38FF">
        <w:rPr>
          <w:rFonts w:ascii="Times New Roman" w:hAnsi="Times New Roman"/>
          <w:sz w:val="24"/>
          <w:szCs w:val="24"/>
        </w:rPr>
        <w:t>30%</w:t>
      </w:r>
      <w:r w:rsidRPr="00EB38FF">
        <w:rPr>
          <w:rFonts w:ascii="Times New Roman" w:hAnsi="Times New Roman"/>
          <w:sz w:val="24"/>
          <w:szCs w:val="24"/>
        </w:rPr>
        <w:t xml:space="preserve"> to 3.22</w:t>
      </w:r>
      <w:r w:rsidR="00483802" w:rsidRPr="00EB38FF">
        <w:rPr>
          <w:rFonts w:ascii="Times New Roman" w:hAnsi="Times New Roman"/>
          <w:sz w:val="24"/>
          <w:szCs w:val="24"/>
        </w:rPr>
        <w:t xml:space="preserve"> predicted</w:t>
      </w:r>
      <w:r w:rsidRPr="00EB38FF">
        <w:rPr>
          <w:rFonts w:ascii="Times New Roman" w:hAnsi="Times New Roman"/>
          <w:sz w:val="24"/>
          <w:szCs w:val="24"/>
        </w:rPr>
        <w:t xml:space="preserve"> days in the past 30 days at the six-month follow-up</w:t>
      </w:r>
      <w:r w:rsidR="00483802" w:rsidRPr="00EB38FF">
        <w:rPr>
          <w:rFonts w:ascii="Times New Roman" w:hAnsi="Times New Roman"/>
          <w:sz w:val="24"/>
          <w:szCs w:val="24"/>
        </w:rPr>
        <w:t xml:space="preserve"> after brief intervention </w:t>
      </w:r>
      <w:r w:rsidRPr="00EB38FF">
        <w:rPr>
          <w:rFonts w:ascii="Times New Roman" w:hAnsi="Times New Roman"/>
          <w:sz w:val="24"/>
          <w:szCs w:val="24"/>
        </w:rPr>
        <w:t>(</w:t>
      </w:r>
      <w:proofErr w:type="spellStart"/>
      <w:r w:rsidRPr="00EB38FF">
        <w:rPr>
          <w:rFonts w:ascii="Times New Roman" w:hAnsi="Times New Roman"/>
          <w:sz w:val="24"/>
          <w:szCs w:val="24"/>
        </w:rPr>
        <w:t>Gryczynski</w:t>
      </w:r>
      <w:proofErr w:type="spellEnd"/>
      <w:r w:rsidRPr="00EB38FF">
        <w:rPr>
          <w:rFonts w:ascii="Times New Roman" w:hAnsi="Times New Roman"/>
          <w:sz w:val="24"/>
          <w:szCs w:val="24"/>
        </w:rPr>
        <w:t xml:space="preserve"> et al., 2011). Patients intoxicated </w:t>
      </w:r>
      <w:r w:rsidR="006C6C5F" w:rsidRPr="00EB38FF">
        <w:rPr>
          <w:rFonts w:ascii="Times New Roman" w:hAnsi="Times New Roman"/>
          <w:sz w:val="24"/>
          <w:szCs w:val="24"/>
        </w:rPr>
        <w:t>a</w:t>
      </w:r>
      <w:r w:rsidRPr="00EB38FF">
        <w:rPr>
          <w:rFonts w:ascii="Times New Roman" w:hAnsi="Times New Roman"/>
          <w:sz w:val="24"/>
          <w:szCs w:val="24"/>
        </w:rPr>
        <w:t xml:space="preserve">n average </w:t>
      </w:r>
      <w:r w:rsidR="003D119D" w:rsidRPr="00EB38FF">
        <w:rPr>
          <w:rFonts w:ascii="Times New Roman" w:hAnsi="Times New Roman"/>
          <w:sz w:val="24"/>
          <w:szCs w:val="24"/>
        </w:rPr>
        <w:t xml:space="preserve">of </w:t>
      </w:r>
      <w:r w:rsidRPr="00EB38FF">
        <w:rPr>
          <w:rFonts w:ascii="Times New Roman" w:hAnsi="Times New Roman"/>
          <w:sz w:val="24"/>
          <w:szCs w:val="24"/>
        </w:rPr>
        <w:lastRenderedPageBreak/>
        <w:t xml:space="preserve">6.94 </w:t>
      </w:r>
      <w:r w:rsidR="003D119D" w:rsidRPr="00EB38FF">
        <w:rPr>
          <w:rFonts w:ascii="Times New Roman" w:hAnsi="Times New Roman"/>
          <w:sz w:val="24"/>
          <w:szCs w:val="24"/>
        </w:rPr>
        <w:t xml:space="preserve">predicted </w:t>
      </w:r>
      <w:r w:rsidRPr="00EB38FF">
        <w:rPr>
          <w:rFonts w:ascii="Times New Roman" w:hAnsi="Times New Roman"/>
          <w:sz w:val="24"/>
          <w:szCs w:val="24"/>
        </w:rPr>
        <w:t xml:space="preserve">days at baseline decreased </w:t>
      </w:r>
      <w:r w:rsidR="00094ED5" w:rsidRPr="00EB38FF">
        <w:rPr>
          <w:rFonts w:ascii="Times New Roman" w:hAnsi="Times New Roman"/>
          <w:sz w:val="24"/>
          <w:szCs w:val="24"/>
        </w:rPr>
        <w:t xml:space="preserve">by </w:t>
      </w:r>
      <w:r w:rsidR="00483802" w:rsidRPr="00EB38FF">
        <w:rPr>
          <w:rFonts w:ascii="Times New Roman" w:hAnsi="Times New Roman"/>
          <w:sz w:val="24"/>
          <w:szCs w:val="24"/>
        </w:rPr>
        <w:t xml:space="preserve">48% </w:t>
      </w:r>
      <w:r w:rsidRPr="00EB38FF">
        <w:rPr>
          <w:rFonts w:ascii="Times New Roman" w:hAnsi="Times New Roman"/>
          <w:sz w:val="24"/>
          <w:szCs w:val="24"/>
        </w:rPr>
        <w:t xml:space="preserve">to 3.65 </w:t>
      </w:r>
      <w:r w:rsidR="00483802" w:rsidRPr="00EB38FF">
        <w:rPr>
          <w:rFonts w:ascii="Times New Roman" w:hAnsi="Times New Roman"/>
          <w:sz w:val="24"/>
          <w:szCs w:val="24"/>
        </w:rPr>
        <w:t xml:space="preserve">predicted </w:t>
      </w:r>
      <w:r w:rsidRPr="00EB38FF">
        <w:rPr>
          <w:rFonts w:ascii="Times New Roman" w:hAnsi="Times New Roman"/>
          <w:sz w:val="24"/>
          <w:szCs w:val="24"/>
        </w:rPr>
        <w:t xml:space="preserve">days at the six-month follow-up </w:t>
      </w:r>
      <w:r w:rsidR="006C6C5F" w:rsidRPr="00EB38FF">
        <w:rPr>
          <w:rFonts w:ascii="Times New Roman" w:hAnsi="Times New Roman"/>
          <w:sz w:val="24"/>
          <w:szCs w:val="24"/>
        </w:rPr>
        <w:t xml:space="preserve">following brief treatment/referral to treatment </w:t>
      </w:r>
      <w:r w:rsidRPr="00EB38FF">
        <w:rPr>
          <w:rFonts w:ascii="Times New Roman" w:hAnsi="Times New Roman"/>
          <w:sz w:val="24"/>
          <w:szCs w:val="24"/>
        </w:rPr>
        <w:t>(</w:t>
      </w:r>
      <w:proofErr w:type="spellStart"/>
      <w:r w:rsidRPr="00EB38FF">
        <w:rPr>
          <w:rFonts w:ascii="Times New Roman" w:hAnsi="Times New Roman"/>
          <w:sz w:val="24"/>
          <w:szCs w:val="24"/>
        </w:rPr>
        <w:t>Gryczynski</w:t>
      </w:r>
      <w:proofErr w:type="spellEnd"/>
      <w:r w:rsidRPr="00EB38FF">
        <w:rPr>
          <w:rFonts w:ascii="Times New Roman" w:hAnsi="Times New Roman"/>
          <w:sz w:val="24"/>
          <w:szCs w:val="24"/>
        </w:rPr>
        <w:t xml:space="preserve"> et al., 2011). </w:t>
      </w:r>
      <w:r w:rsidR="0066413E" w:rsidRPr="00EB38FF">
        <w:rPr>
          <w:rFonts w:ascii="Times New Roman" w:hAnsi="Times New Roman"/>
          <w:sz w:val="24"/>
          <w:szCs w:val="24"/>
        </w:rPr>
        <w:t xml:space="preserve">For patients that received brief interventions, the average number of sessions </w:t>
      </w:r>
      <w:proofErr w:type="gramStart"/>
      <w:r w:rsidR="0066413E" w:rsidRPr="00EB38FF">
        <w:rPr>
          <w:rFonts w:ascii="Times New Roman" w:hAnsi="Times New Roman"/>
          <w:sz w:val="24"/>
          <w:szCs w:val="24"/>
        </w:rPr>
        <w:t>was</w:t>
      </w:r>
      <w:proofErr w:type="gramEnd"/>
      <w:r w:rsidR="0066413E" w:rsidRPr="00EB38FF">
        <w:rPr>
          <w:rFonts w:ascii="Times New Roman" w:hAnsi="Times New Roman"/>
          <w:sz w:val="24"/>
          <w:szCs w:val="24"/>
        </w:rPr>
        <w:t xml:space="preserve"> 1.30 (</w:t>
      </w:r>
      <w:r w:rsidR="0066413E" w:rsidRPr="00EB38FF">
        <w:rPr>
          <w:rFonts w:ascii="Times New Roman" w:hAnsi="Times New Roman"/>
          <w:i/>
          <w:sz w:val="24"/>
          <w:szCs w:val="24"/>
        </w:rPr>
        <w:t>SD</w:t>
      </w:r>
      <w:r w:rsidR="0066413E" w:rsidRPr="00EB38FF">
        <w:rPr>
          <w:rFonts w:ascii="Times New Roman" w:hAnsi="Times New Roman"/>
          <w:sz w:val="24"/>
          <w:szCs w:val="24"/>
        </w:rPr>
        <w:t xml:space="preserve"> =</w:t>
      </w:r>
      <w:r w:rsidR="008E3392" w:rsidRPr="00EB38FF">
        <w:rPr>
          <w:rFonts w:ascii="Times New Roman" w:hAnsi="Times New Roman"/>
          <w:sz w:val="24"/>
          <w:szCs w:val="24"/>
        </w:rPr>
        <w:t xml:space="preserve"> </w:t>
      </w:r>
      <w:r w:rsidR="0066413E" w:rsidRPr="00EB38FF">
        <w:rPr>
          <w:rFonts w:ascii="Times New Roman" w:hAnsi="Times New Roman"/>
          <w:sz w:val="24"/>
          <w:szCs w:val="24"/>
        </w:rPr>
        <w:t xml:space="preserve">.87) compared to those that received brief treatment/referral to treatment had </w:t>
      </w:r>
      <w:r w:rsidR="009567D6" w:rsidRPr="00EB38FF">
        <w:rPr>
          <w:rFonts w:ascii="Times New Roman" w:hAnsi="Times New Roman"/>
          <w:sz w:val="24"/>
          <w:szCs w:val="24"/>
        </w:rPr>
        <w:t>an</w:t>
      </w:r>
      <w:r w:rsidR="0066413E" w:rsidRPr="00EB38FF">
        <w:rPr>
          <w:rFonts w:ascii="Times New Roman" w:hAnsi="Times New Roman"/>
          <w:sz w:val="24"/>
          <w:szCs w:val="24"/>
        </w:rPr>
        <w:t xml:space="preserve"> average number of 3.18 sessions (</w:t>
      </w:r>
      <w:r w:rsidR="0066413E" w:rsidRPr="00EB38FF">
        <w:rPr>
          <w:rFonts w:ascii="Times New Roman" w:hAnsi="Times New Roman"/>
          <w:i/>
          <w:sz w:val="24"/>
          <w:szCs w:val="24"/>
        </w:rPr>
        <w:t>SD</w:t>
      </w:r>
      <w:r w:rsidR="0066413E" w:rsidRPr="00EB38FF">
        <w:rPr>
          <w:rFonts w:ascii="Times New Roman" w:hAnsi="Times New Roman"/>
          <w:sz w:val="24"/>
          <w:szCs w:val="24"/>
        </w:rPr>
        <w:t xml:space="preserve"> = 3.45) (</w:t>
      </w:r>
      <w:proofErr w:type="spellStart"/>
      <w:r w:rsidR="0066413E" w:rsidRPr="00EB38FF">
        <w:rPr>
          <w:rFonts w:ascii="Times New Roman" w:hAnsi="Times New Roman"/>
          <w:sz w:val="24"/>
          <w:szCs w:val="24"/>
        </w:rPr>
        <w:t>Gryczynski</w:t>
      </w:r>
      <w:proofErr w:type="spellEnd"/>
      <w:r w:rsidR="0066413E" w:rsidRPr="00EB38FF">
        <w:rPr>
          <w:rFonts w:ascii="Times New Roman" w:hAnsi="Times New Roman"/>
          <w:sz w:val="24"/>
          <w:szCs w:val="24"/>
        </w:rPr>
        <w:t xml:space="preserve"> et al., 2011). About 82% of patients received only one session of brief intervention compared to 48% of those that received one session of brief treatment/referral to treatment (</w:t>
      </w:r>
      <w:proofErr w:type="spellStart"/>
      <w:r w:rsidR="0066413E" w:rsidRPr="00EB38FF">
        <w:rPr>
          <w:rFonts w:ascii="Times New Roman" w:hAnsi="Times New Roman"/>
          <w:sz w:val="24"/>
          <w:szCs w:val="24"/>
        </w:rPr>
        <w:t>Gryczynski</w:t>
      </w:r>
      <w:proofErr w:type="spellEnd"/>
      <w:r w:rsidR="0066413E" w:rsidRPr="00EB38FF">
        <w:rPr>
          <w:rFonts w:ascii="Times New Roman" w:hAnsi="Times New Roman"/>
          <w:sz w:val="24"/>
          <w:szCs w:val="24"/>
        </w:rPr>
        <w:t xml:space="preserve"> et al., 2011). </w:t>
      </w:r>
      <w:r w:rsidRPr="00EB38FF">
        <w:rPr>
          <w:rFonts w:ascii="Times New Roman" w:hAnsi="Times New Roman"/>
          <w:sz w:val="24"/>
          <w:szCs w:val="24"/>
        </w:rPr>
        <w:t>Each level of service demonstrated a decline in the incidence rate, but the greatest decline in incidence rate was found with brief treatment/referral to treatment</w:t>
      </w:r>
      <w:r w:rsidRPr="00EB38FF" w:rsidDel="00082CB4">
        <w:rPr>
          <w:rFonts w:ascii="Times New Roman" w:hAnsi="Times New Roman"/>
          <w:sz w:val="24"/>
          <w:szCs w:val="24"/>
        </w:rPr>
        <w:t xml:space="preserve"> </w:t>
      </w:r>
      <w:r w:rsidRPr="00EB38FF">
        <w:rPr>
          <w:rFonts w:ascii="Times New Roman" w:hAnsi="Times New Roman"/>
          <w:sz w:val="24"/>
          <w:szCs w:val="24"/>
        </w:rPr>
        <w:t>(</w:t>
      </w:r>
      <w:proofErr w:type="spellStart"/>
      <w:r w:rsidRPr="00EB38FF">
        <w:rPr>
          <w:rFonts w:ascii="Times New Roman" w:hAnsi="Times New Roman"/>
          <w:sz w:val="24"/>
          <w:szCs w:val="24"/>
        </w:rPr>
        <w:t>Gryczynski</w:t>
      </w:r>
      <w:proofErr w:type="spellEnd"/>
      <w:r w:rsidRPr="00EB38FF">
        <w:rPr>
          <w:rFonts w:ascii="Times New Roman" w:hAnsi="Times New Roman"/>
          <w:sz w:val="24"/>
          <w:szCs w:val="24"/>
        </w:rPr>
        <w:t xml:space="preserve"> et al., 2011). All treatment options, brief intervention, brief treatment, or referral to treatment </w:t>
      </w:r>
      <w:r w:rsidR="002A5446" w:rsidRPr="00EB38FF">
        <w:rPr>
          <w:rFonts w:ascii="Times New Roman" w:hAnsi="Times New Roman"/>
          <w:sz w:val="24"/>
          <w:szCs w:val="24"/>
        </w:rPr>
        <w:t>were</w:t>
      </w:r>
      <w:r w:rsidR="00483802" w:rsidRPr="00EB38FF">
        <w:rPr>
          <w:rFonts w:ascii="Times New Roman" w:hAnsi="Times New Roman"/>
          <w:sz w:val="24"/>
          <w:szCs w:val="24"/>
        </w:rPr>
        <w:t xml:space="preserve"> shown to </w:t>
      </w:r>
      <w:r w:rsidRPr="00EB38FF">
        <w:rPr>
          <w:rFonts w:ascii="Times New Roman" w:hAnsi="Times New Roman"/>
          <w:sz w:val="24"/>
          <w:szCs w:val="24"/>
        </w:rPr>
        <w:t>reduce the days of alcohol use and intoxication.</w:t>
      </w:r>
      <w:r w:rsidR="00CB5896" w:rsidRPr="00EB38FF">
        <w:rPr>
          <w:rFonts w:ascii="Times New Roman" w:hAnsi="Times New Roman"/>
          <w:sz w:val="24"/>
          <w:szCs w:val="24"/>
        </w:rPr>
        <w:t xml:space="preserve"> </w:t>
      </w:r>
      <w:r w:rsidR="0011708E" w:rsidRPr="00EB38FF">
        <w:rPr>
          <w:rFonts w:ascii="Times New Roman" w:hAnsi="Times New Roman"/>
          <w:sz w:val="24"/>
          <w:szCs w:val="24"/>
        </w:rPr>
        <w:t xml:space="preserve">Participants </w:t>
      </w:r>
      <w:r w:rsidR="00CB5896" w:rsidRPr="00EB38FF">
        <w:rPr>
          <w:rFonts w:ascii="Times New Roman" w:hAnsi="Times New Roman"/>
          <w:sz w:val="24"/>
          <w:szCs w:val="24"/>
        </w:rPr>
        <w:t xml:space="preserve">that were lost at follow-up </w:t>
      </w:r>
      <w:r w:rsidR="005709A3" w:rsidRPr="00EB38FF">
        <w:rPr>
          <w:rFonts w:ascii="Times New Roman" w:hAnsi="Times New Roman"/>
          <w:sz w:val="24"/>
          <w:szCs w:val="24"/>
        </w:rPr>
        <w:t>were mainly</w:t>
      </w:r>
      <w:r w:rsidR="00CB5896" w:rsidRPr="00EB38FF">
        <w:rPr>
          <w:rFonts w:ascii="Times New Roman" w:hAnsi="Times New Roman"/>
          <w:sz w:val="24"/>
          <w:szCs w:val="24"/>
        </w:rPr>
        <w:t xml:space="preserve"> male, White, and Hispanic (</w:t>
      </w:r>
      <w:proofErr w:type="spellStart"/>
      <w:r w:rsidR="00CB5896" w:rsidRPr="00EB38FF">
        <w:rPr>
          <w:rFonts w:ascii="Times New Roman" w:hAnsi="Times New Roman"/>
          <w:sz w:val="24"/>
          <w:szCs w:val="24"/>
        </w:rPr>
        <w:t>Gryczynski</w:t>
      </w:r>
      <w:proofErr w:type="spellEnd"/>
      <w:r w:rsidR="00CB5896" w:rsidRPr="00EB38FF">
        <w:rPr>
          <w:rFonts w:ascii="Times New Roman" w:hAnsi="Times New Roman"/>
          <w:sz w:val="24"/>
          <w:szCs w:val="24"/>
        </w:rPr>
        <w:t xml:space="preserve"> et al., 2011).</w:t>
      </w:r>
    </w:p>
    <w:p w14:paraId="4B85F7C2" w14:textId="77B1C6FE" w:rsidR="00865A98"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Rose et al. (2008)</w:t>
      </w:r>
      <w:r w:rsidRPr="00EB38FF">
        <w:rPr>
          <w:rFonts w:ascii="Times New Roman" w:hAnsi="Times New Roman"/>
          <w:color w:val="FF0000"/>
          <w:sz w:val="24"/>
          <w:szCs w:val="24"/>
        </w:rPr>
        <w:t xml:space="preserve"> </w:t>
      </w:r>
      <w:r w:rsidRPr="00EB38FF">
        <w:rPr>
          <w:rFonts w:ascii="Times New Roman" w:hAnsi="Times New Roman"/>
          <w:sz w:val="24"/>
          <w:szCs w:val="24"/>
        </w:rPr>
        <w:t>screen</w:t>
      </w:r>
      <w:r w:rsidR="00B90D59" w:rsidRPr="00EB38FF">
        <w:rPr>
          <w:rFonts w:ascii="Times New Roman" w:hAnsi="Times New Roman"/>
          <w:sz w:val="24"/>
          <w:szCs w:val="24"/>
        </w:rPr>
        <w:t xml:space="preserve">ed </w:t>
      </w:r>
      <w:r w:rsidR="00175D7A" w:rsidRPr="00EB38FF">
        <w:rPr>
          <w:rFonts w:ascii="Times New Roman" w:hAnsi="Times New Roman"/>
          <w:sz w:val="24"/>
          <w:szCs w:val="24"/>
        </w:rPr>
        <w:t xml:space="preserve">for </w:t>
      </w:r>
      <w:r w:rsidR="00B90D59" w:rsidRPr="00EB38FF">
        <w:rPr>
          <w:rFonts w:ascii="Times New Roman" w:hAnsi="Times New Roman"/>
          <w:sz w:val="24"/>
          <w:szCs w:val="24"/>
        </w:rPr>
        <w:t>hypertensive patients for alcohol misuse</w:t>
      </w:r>
      <w:r w:rsidRPr="00EB38FF">
        <w:rPr>
          <w:rFonts w:ascii="Times New Roman" w:hAnsi="Times New Roman"/>
          <w:sz w:val="24"/>
          <w:szCs w:val="24"/>
        </w:rPr>
        <w:t xml:space="preserve"> and </w:t>
      </w:r>
      <w:r w:rsidR="00B90D59" w:rsidRPr="00EB38FF">
        <w:rPr>
          <w:rFonts w:ascii="Times New Roman" w:hAnsi="Times New Roman"/>
          <w:sz w:val="24"/>
          <w:szCs w:val="24"/>
        </w:rPr>
        <w:t xml:space="preserve">provided </w:t>
      </w:r>
      <w:r w:rsidRPr="00EB38FF">
        <w:rPr>
          <w:rFonts w:ascii="Times New Roman" w:hAnsi="Times New Roman"/>
          <w:sz w:val="24"/>
          <w:szCs w:val="24"/>
        </w:rPr>
        <w:t>brief counseling</w:t>
      </w:r>
      <w:r w:rsidR="00B90D59" w:rsidRPr="00EB38FF">
        <w:rPr>
          <w:rFonts w:ascii="Times New Roman" w:hAnsi="Times New Roman"/>
          <w:sz w:val="24"/>
          <w:szCs w:val="24"/>
        </w:rPr>
        <w:t xml:space="preserve"> or referrals for high-risk drinkers</w:t>
      </w:r>
      <w:r w:rsidR="0011708E" w:rsidRPr="00EB38FF">
        <w:rPr>
          <w:rFonts w:ascii="Times New Roman" w:hAnsi="Times New Roman"/>
          <w:sz w:val="24"/>
          <w:szCs w:val="24"/>
        </w:rPr>
        <w:t xml:space="preserve"> in primary care settings</w:t>
      </w:r>
      <w:r w:rsidRPr="00EB38FF">
        <w:rPr>
          <w:rFonts w:ascii="Times New Roman" w:hAnsi="Times New Roman"/>
          <w:sz w:val="24"/>
          <w:szCs w:val="24"/>
        </w:rPr>
        <w:t xml:space="preserve">. </w:t>
      </w:r>
      <w:r w:rsidR="00577B26" w:rsidRPr="00EB38FF">
        <w:rPr>
          <w:rFonts w:ascii="Times New Roman" w:hAnsi="Times New Roman"/>
          <w:sz w:val="24"/>
          <w:szCs w:val="24"/>
        </w:rPr>
        <w:t xml:space="preserve">Intervention sites received </w:t>
      </w:r>
      <w:r w:rsidR="0011708E" w:rsidRPr="00EB38FF">
        <w:rPr>
          <w:rFonts w:ascii="Times New Roman" w:hAnsi="Times New Roman"/>
          <w:sz w:val="24"/>
          <w:szCs w:val="24"/>
        </w:rPr>
        <w:t>a</w:t>
      </w:r>
      <w:r w:rsidR="00577B26" w:rsidRPr="00EB38FF">
        <w:rPr>
          <w:rFonts w:ascii="Times New Roman" w:hAnsi="Times New Roman"/>
          <w:sz w:val="24"/>
          <w:szCs w:val="24"/>
        </w:rPr>
        <w:t>lcohol-</w:t>
      </w:r>
      <w:r w:rsidR="0011708E" w:rsidRPr="00EB38FF">
        <w:rPr>
          <w:rFonts w:ascii="Times New Roman" w:hAnsi="Times New Roman"/>
          <w:sz w:val="24"/>
          <w:szCs w:val="24"/>
        </w:rPr>
        <w:t>f</w:t>
      </w:r>
      <w:r w:rsidR="00577B26" w:rsidRPr="00EB38FF">
        <w:rPr>
          <w:rFonts w:ascii="Times New Roman" w:hAnsi="Times New Roman"/>
          <w:sz w:val="24"/>
          <w:szCs w:val="24"/>
        </w:rPr>
        <w:t>ocused intervention education, meetings, and performance reviews while all sites received an EMR template that consiste</w:t>
      </w:r>
      <w:r w:rsidR="002A5446" w:rsidRPr="00EB38FF">
        <w:rPr>
          <w:rFonts w:ascii="Times New Roman" w:hAnsi="Times New Roman"/>
          <w:sz w:val="24"/>
          <w:szCs w:val="24"/>
        </w:rPr>
        <w:t xml:space="preserve">d of an alcohol screening tool, </w:t>
      </w:r>
      <w:r w:rsidR="00577B26" w:rsidRPr="00EB38FF">
        <w:rPr>
          <w:rFonts w:ascii="Times New Roman" w:hAnsi="Times New Roman"/>
          <w:sz w:val="24"/>
          <w:szCs w:val="24"/>
        </w:rPr>
        <w:t>i.e. Audit Use Disorders Identificat</w:t>
      </w:r>
      <w:r w:rsidR="002A5446" w:rsidRPr="00EB38FF">
        <w:rPr>
          <w:rFonts w:ascii="Times New Roman" w:hAnsi="Times New Roman"/>
          <w:sz w:val="24"/>
          <w:szCs w:val="24"/>
        </w:rPr>
        <w:t>ion Test- consumption questions</w:t>
      </w:r>
      <w:r w:rsidR="00577B26" w:rsidRPr="00EB38FF">
        <w:rPr>
          <w:rFonts w:ascii="Times New Roman" w:hAnsi="Times New Roman"/>
          <w:sz w:val="24"/>
          <w:szCs w:val="24"/>
        </w:rPr>
        <w:t xml:space="preserve">, and for positive patients, a template for a full alcohol misuse assessment and documentation for diagnoses and treatment interventions, such as counseling and referral (Rose et al., 2008). </w:t>
      </w:r>
      <w:r w:rsidR="005B4187" w:rsidRPr="00EB38FF">
        <w:rPr>
          <w:rFonts w:ascii="Times New Roman" w:hAnsi="Times New Roman"/>
          <w:sz w:val="24"/>
          <w:szCs w:val="24"/>
        </w:rPr>
        <w:t>Out of the 14</w:t>
      </w:r>
      <w:proofErr w:type="gramStart"/>
      <w:r w:rsidR="005B4187" w:rsidRPr="00EB38FF">
        <w:rPr>
          <w:rFonts w:ascii="Times New Roman" w:hAnsi="Times New Roman"/>
          <w:sz w:val="24"/>
          <w:szCs w:val="24"/>
        </w:rPr>
        <w:t>,107 hypertensive</w:t>
      </w:r>
      <w:proofErr w:type="gramEnd"/>
      <w:r w:rsidR="005B4187" w:rsidRPr="00EB38FF">
        <w:rPr>
          <w:rFonts w:ascii="Times New Roman" w:hAnsi="Times New Roman"/>
          <w:sz w:val="24"/>
          <w:szCs w:val="24"/>
        </w:rPr>
        <w:t xml:space="preserve"> patients in the intervention primary care practices, only 64.5% of patients were screened for alcohol use and 313 patients were diagnosed with high-risk drinking, alcohol dependence, or abuse (Rose et al., 2008).</w:t>
      </w:r>
      <w:r w:rsidR="006612F0" w:rsidRPr="00EB38FF">
        <w:rPr>
          <w:rFonts w:ascii="Times New Roman" w:hAnsi="Times New Roman"/>
          <w:sz w:val="24"/>
          <w:szCs w:val="24"/>
        </w:rPr>
        <w:t xml:space="preserve"> </w:t>
      </w:r>
      <w:r w:rsidR="00865A98" w:rsidRPr="00EB38FF">
        <w:rPr>
          <w:rFonts w:ascii="Times New Roman" w:hAnsi="Times New Roman"/>
          <w:sz w:val="24"/>
          <w:szCs w:val="24"/>
        </w:rPr>
        <w:t xml:space="preserve">For the intervention group, </w:t>
      </w:r>
      <w:r w:rsidR="005B4187" w:rsidRPr="00EB38FF">
        <w:rPr>
          <w:rFonts w:ascii="Times New Roman" w:hAnsi="Times New Roman"/>
          <w:sz w:val="24"/>
          <w:szCs w:val="24"/>
        </w:rPr>
        <w:t xml:space="preserve">50.5% of patients </w:t>
      </w:r>
      <w:r w:rsidR="00865A98" w:rsidRPr="00EB38FF">
        <w:rPr>
          <w:rFonts w:ascii="Times New Roman" w:hAnsi="Times New Roman"/>
          <w:sz w:val="24"/>
          <w:szCs w:val="24"/>
        </w:rPr>
        <w:t xml:space="preserve">had documentation of alcohol counseling and within this group, only 20.3% also had additional referrals for specialized treatment (Rose et al., 2008). When compared to the control group primary care practices, out of the 13,484, only </w:t>
      </w:r>
      <w:r w:rsidR="00865A98" w:rsidRPr="00EB38FF">
        <w:rPr>
          <w:rFonts w:ascii="Times New Roman" w:hAnsi="Times New Roman"/>
          <w:sz w:val="24"/>
          <w:szCs w:val="24"/>
        </w:rPr>
        <w:lastRenderedPageBreak/>
        <w:t>23.5% were screened for alcohol misuse and 8.7% were diagnosed with high-risk drinking, alcohol dependence, or abuse (Rose et al., 2008).</w:t>
      </w:r>
      <w:r w:rsidR="006612F0" w:rsidRPr="00EB38FF">
        <w:rPr>
          <w:rFonts w:ascii="Times New Roman" w:hAnsi="Times New Roman"/>
          <w:sz w:val="24"/>
          <w:szCs w:val="24"/>
        </w:rPr>
        <w:t xml:space="preserve"> </w:t>
      </w:r>
      <w:r w:rsidR="00865A98" w:rsidRPr="00EB38FF">
        <w:rPr>
          <w:rFonts w:ascii="Times New Roman" w:hAnsi="Times New Roman"/>
          <w:sz w:val="24"/>
          <w:szCs w:val="24"/>
        </w:rPr>
        <w:t xml:space="preserve">For </w:t>
      </w:r>
      <w:r w:rsidR="002A5446" w:rsidRPr="00EB38FF">
        <w:rPr>
          <w:rFonts w:ascii="Times New Roman" w:hAnsi="Times New Roman"/>
          <w:sz w:val="24"/>
          <w:szCs w:val="24"/>
        </w:rPr>
        <w:t xml:space="preserve">those </w:t>
      </w:r>
      <w:r w:rsidR="00865A98" w:rsidRPr="00EB38FF">
        <w:rPr>
          <w:rFonts w:ascii="Times New Roman" w:hAnsi="Times New Roman"/>
          <w:sz w:val="24"/>
          <w:szCs w:val="24"/>
        </w:rPr>
        <w:t>with an alcohol diagnosis, 29.6% received counseling services and out of those 6.2% received referral for treatment (Rose et al., 2008). Formalized training and education about alcohol screening, brief counseling, and referral to treatment can influence the outcome of successfully diagnosing and treating for alcohol misuse.</w:t>
      </w:r>
    </w:p>
    <w:p w14:paraId="6D7EA1EB" w14:textId="40537FD4" w:rsidR="001E7B8B" w:rsidRPr="00EB38FF" w:rsidRDefault="0048499D"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Bradley</w:t>
      </w:r>
      <w:r w:rsidR="003A327F" w:rsidRPr="00EB38FF">
        <w:rPr>
          <w:rFonts w:ascii="Times New Roman" w:hAnsi="Times New Roman"/>
          <w:sz w:val="24"/>
          <w:szCs w:val="24"/>
        </w:rPr>
        <w:t xml:space="preserve"> et al.</w:t>
      </w:r>
      <w:r w:rsidRPr="00EB38FF">
        <w:rPr>
          <w:rFonts w:ascii="Times New Roman" w:hAnsi="Times New Roman"/>
          <w:sz w:val="24"/>
          <w:szCs w:val="24"/>
        </w:rPr>
        <w:t xml:space="preserve"> (2006) conducted an observational study in the </w:t>
      </w:r>
      <w:r w:rsidRPr="00EB38FF">
        <w:rPr>
          <w:rFonts w:ascii="Times New Roman" w:hAnsi="Times New Roman"/>
          <w:i/>
          <w:sz w:val="24"/>
          <w:szCs w:val="24"/>
        </w:rPr>
        <w:t>Veterans Health Administration</w:t>
      </w:r>
      <w:r w:rsidR="001B09EB" w:rsidRPr="00EB38FF">
        <w:rPr>
          <w:rFonts w:ascii="Times New Roman" w:hAnsi="Times New Roman"/>
          <w:sz w:val="24"/>
          <w:szCs w:val="24"/>
        </w:rPr>
        <w:t xml:space="preserve"> (VA)</w:t>
      </w:r>
      <w:r w:rsidR="002A5446" w:rsidRPr="00EB38FF">
        <w:rPr>
          <w:rFonts w:ascii="Times New Roman" w:hAnsi="Times New Roman"/>
          <w:sz w:val="24"/>
          <w:szCs w:val="24"/>
        </w:rPr>
        <w:t xml:space="preserve"> related to</w:t>
      </w:r>
      <w:r w:rsidRPr="00EB38FF">
        <w:rPr>
          <w:rFonts w:ascii="Times New Roman" w:hAnsi="Times New Roman"/>
          <w:sz w:val="24"/>
          <w:szCs w:val="24"/>
        </w:rPr>
        <w:t xml:space="preserve"> the screening and documentation of alcohol misuse screening and brief alcohol counseling. </w:t>
      </w:r>
      <w:r w:rsidR="002A5446" w:rsidRPr="00EB38FF">
        <w:rPr>
          <w:rFonts w:ascii="Times New Roman" w:hAnsi="Times New Roman"/>
          <w:sz w:val="24"/>
          <w:szCs w:val="24"/>
        </w:rPr>
        <w:t xml:space="preserve">Patient records </w:t>
      </w:r>
      <w:r w:rsidR="001B09EB" w:rsidRPr="00EB38FF">
        <w:rPr>
          <w:rFonts w:ascii="Times New Roman" w:hAnsi="Times New Roman"/>
          <w:sz w:val="24"/>
          <w:szCs w:val="24"/>
        </w:rPr>
        <w:t>kept on the VA Computerized Pat</w:t>
      </w:r>
      <w:r w:rsidR="002A5446" w:rsidRPr="00EB38FF">
        <w:rPr>
          <w:rFonts w:ascii="Times New Roman" w:hAnsi="Times New Roman"/>
          <w:sz w:val="24"/>
          <w:szCs w:val="24"/>
        </w:rPr>
        <w:t>ient Record System, allowed</w:t>
      </w:r>
      <w:r w:rsidR="001B09EB" w:rsidRPr="00EB38FF">
        <w:rPr>
          <w:rFonts w:ascii="Times New Roman" w:hAnsi="Times New Roman"/>
          <w:sz w:val="24"/>
          <w:szCs w:val="24"/>
        </w:rPr>
        <w:t xml:space="preserve"> for clinical reminders to complete the alcohol misuse screen (Bradley et al., 2006). </w:t>
      </w:r>
      <w:r w:rsidR="00A900FA" w:rsidRPr="00EB38FF">
        <w:rPr>
          <w:rFonts w:ascii="Times New Roman" w:hAnsi="Times New Roman"/>
          <w:sz w:val="24"/>
          <w:szCs w:val="24"/>
        </w:rPr>
        <w:t xml:space="preserve">Reviewing patient records, on average, 93% of patients were screened for alcohol misuse with 25% of patients screening positive (Bradley et al., 2006). Out of those that screened positive, about 42% of patients had follow-up documentation (Bradley et al., 2006). </w:t>
      </w:r>
      <w:r w:rsidR="002A5446" w:rsidRPr="00EB38FF">
        <w:rPr>
          <w:rFonts w:ascii="Times New Roman" w:hAnsi="Times New Roman"/>
          <w:sz w:val="24"/>
          <w:szCs w:val="24"/>
        </w:rPr>
        <w:t>Bradley and colleagues (2006) concluded that e</w:t>
      </w:r>
      <w:r w:rsidR="001B09EB" w:rsidRPr="00EB38FF">
        <w:rPr>
          <w:rFonts w:ascii="Times New Roman" w:hAnsi="Times New Roman"/>
          <w:sz w:val="24"/>
          <w:szCs w:val="24"/>
        </w:rPr>
        <w:t>ven with a clinical reminder to complete alcohol misuse screenings, providers still have a difficult time in following up with patients for alcoh</w:t>
      </w:r>
      <w:r w:rsidR="002A5446" w:rsidRPr="00EB38FF">
        <w:rPr>
          <w:rFonts w:ascii="Times New Roman" w:hAnsi="Times New Roman"/>
          <w:sz w:val="24"/>
          <w:szCs w:val="24"/>
        </w:rPr>
        <w:t>ol misuse</w:t>
      </w:r>
      <w:r w:rsidR="001B09EB" w:rsidRPr="00EB38FF">
        <w:rPr>
          <w:rFonts w:ascii="Times New Roman" w:hAnsi="Times New Roman"/>
          <w:sz w:val="24"/>
          <w:szCs w:val="24"/>
        </w:rPr>
        <w:t>.</w:t>
      </w:r>
    </w:p>
    <w:p w14:paraId="2E16A969" w14:textId="77777777" w:rsidR="009007E6" w:rsidRPr="00EB38FF" w:rsidRDefault="009007E6" w:rsidP="009007E6">
      <w:pPr>
        <w:spacing w:line="480" w:lineRule="auto"/>
        <w:contextualSpacing/>
        <w:rPr>
          <w:rFonts w:ascii="Times New Roman" w:hAnsi="Times New Roman"/>
          <w:b/>
          <w:sz w:val="24"/>
          <w:szCs w:val="24"/>
        </w:rPr>
      </w:pPr>
      <w:r w:rsidRPr="00EB38FF">
        <w:rPr>
          <w:rFonts w:ascii="Times New Roman" w:hAnsi="Times New Roman"/>
          <w:b/>
          <w:sz w:val="24"/>
          <w:szCs w:val="24"/>
        </w:rPr>
        <w:t>SBIRT Team with Medical Assistants and Physicians</w:t>
      </w:r>
    </w:p>
    <w:p w14:paraId="366DF07F" w14:textId="34F938AD" w:rsidR="009007E6" w:rsidRPr="00EB38FF" w:rsidRDefault="009007E6" w:rsidP="0024297C">
      <w:pPr>
        <w:spacing w:after="0" w:line="480" w:lineRule="auto"/>
        <w:ind w:firstLine="720"/>
        <w:contextualSpacing/>
        <w:rPr>
          <w:rFonts w:ascii="Times New Roman" w:hAnsi="Times New Roman"/>
          <w:sz w:val="24"/>
          <w:szCs w:val="24"/>
        </w:rPr>
      </w:pPr>
      <w:proofErr w:type="spellStart"/>
      <w:r w:rsidRPr="00EB38FF">
        <w:rPr>
          <w:rFonts w:ascii="Times New Roman" w:hAnsi="Times New Roman"/>
          <w:sz w:val="24"/>
          <w:szCs w:val="24"/>
        </w:rPr>
        <w:t>Mertens</w:t>
      </w:r>
      <w:proofErr w:type="spellEnd"/>
      <w:r w:rsidRPr="00EB38FF">
        <w:rPr>
          <w:rFonts w:ascii="Times New Roman" w:hAnsi="Times New Roman"/>
          <w:sz w:val="24"/>
          <w:szCs w:val="24"/>
        </w:rPr>
        <w:t xml:space="preserve"> et al. (2015) compared </w:t>
      </w:r>
      <w:r w:rsidR="005709A3" w:rsidRPr="00EB38FF">
        <w:rPr>
          <w:rFonts w:ascii="Times New Roman" w:hAnsi="Times New Roman"/>
          <w:sz w:val="24"/>
          <w:szCs w:val="24"/>
        </w:rPr>
        <w:t xml:space="preserve">three </w:t>
      </w:r>
      <w:r w:rsidRPr="00EB38FF">
        <w:rPr>
          <w:rFonts w:ascii="Times New Roman" w:hAnsi="Times New Roman"/>
          <w:sz w:val="24"/>
          <w:szCs w:val="24"/>
        </w:rPr>
        <w:t xml:space="preserve">different SBIRT intervention groups consisting of </w:t>
      </w:r>
      <w:r w:rsidR="005709A3" w:rsidRPr="00EB38FF">
        <w:rPr>
          <w:rFonts w:ascii="Times New Roman" w:hAnsi="Times New Roman"/>
          <w:sz w:val="24"/>
          <w:szCs w:val="24"/>
        </w:rPr>
        <w:t xml:space="preserve">a </w:t>
      </w:r>
      <w:r w:rsidR="003D1F12" w:rsidRPr="00EB38FF">
        <w:rPr>
          <w:rFonts w:ascii="Times New Roman" w:hAnsi="Times New Roman"/>
          <w:sz w:val="24"/>
          <w:szCs w:val="24"/>
        </w:rPr>
        <w:t xml:space="preserve">single physician, a usual care control group, or an </w:t>
      </w:r>
      <w:r w:rsidR="005709A3" w:rsidRPr="00EB38FF">
        <w:rPr>
          <w:rFonts w:ascii="Times New Roman" w:hAnsi="Times New Roman"/>
          <w:sz w:val="24"/>
          <w:szCs w:val="24"/>
        </w:rPr>
        <w:t>MA with a non-physician provider</w:t>
      </w:r>
      <w:r w:rsidRPr="00EB38FF">
        <w:rPr>
          <w:rFonts w:ascii="Times New Roman" w:hAnsi="Times New Roman"/>
          <w:sz w:val="24"/>
          <w:szCs w:val="24"/>
        </w:rPr>
        <w:t>, such as clinical psychologists, social workers, or clinical health educators. Physician-only intervention groups required the physician to perform all aspects of SBIRT while in the non-physician and MA intervention group, the MA would perform the screening and the non-physician provider would ask additional questions about alcohol use and perform brief intervention/ referral to treatment (</w:t>
      </w:r>
      <w:proofErr w:type="spellStart"/>
      <w:r w:rsidRPr="00EB38FF">
        <w:rPr>
          <w:rFonts w:ascii="Times New Roman" w:hAnsi="Times New Roman"/>
          <w:sz w:val="24"/>
          <w:szCs w:val="24"/>
        </w:rPr>
        <w:t>Mertens</w:t>
      </w:r>
      <w:proofErr w:type="spellEnd"/>
      <w:r w:rsidRPr="00EB38FF">
        <w:rPr>
          <w:rFonts w:ascii="Times New Roman" w:hAnsi="Times New Roman"/>
          <w:sz w:val="24"/>
          <w:szCs w:val="24"/>
        </w:rPr>
        <w:t xml:space="preserve"> et al., 2015). </w:t>
      </w:r>
      <w:r w:rsidR="004F21A5" w:rsidRPr="00EB38FF">
        <w:rPr>
          <w:rFonts w:ascii="Times New Roman" w:hAnsi="Times New Roman"/>
          <w:sz w:val="24"/>
          <w:szCs w:val="24"/>
        </w:rPr>
        <w:t xml:space="preserve">The usual care group physicians were </w:t>
      </w:r>
      <w:r w:rsidR="00DC5A2D" w:rsidRPr="00EB38FF">
        <w:rPr>
          <w:rFonts w:ascii="Times New Roman" w:hAnsi="Times New Roman"/>
          <w:sz w:val="24"/>
          <w:szCs w:val="24"/>
        </w:rPr>
        <w:t xml:space="preserve">provided information on </w:t>
      </w:r>
      <w:r w:rsidR="00DC5A2D" w:rsidRPr="00EB38FF">
        <w:rPr>
          <w:rFonts w:ascii="Times New Roman" w:hAnsi="Times New Roman"/>
          <w:sz w:val="24"/>
          <w:szCs w:val="24"/>
        </w:rPr>
        <w:lastRenderedPageBreak/>
        <w:t xml:space="preserve">an educational webinar addressing an </w:t>
      </w:r>
      <w:r w:rsidR="004F21A5" w:rsidRPr="00EB38FF">
        <w:rPr>
          <w:rFonts w:ascii="Times New Roman" w:hAnsi="Times New Roman"/>
          <w:sz w:val="24"/>
          <w:szCs w:val="24"/>
        </w:rPr>
        <w:t>EHR evidence-based screening tool and the recommended low-risk drinking limits</w:t>
      </w:r>
      <w:r w:rsidR="00F04FA4" w:rsidRPr="00EB38FF">
        <w:rPr>
          <w:rFonts w:ascii="Times New Roman" w:hAnsi="Times New Roman"/>
          <w:sz w:val="24"/>
          <w:szCs w:val="24"/>
        </w:rPr>
        <w:t xml:space="preserve"> </w:t>
      </w:r>
      <w:r w:rsidR="004F21A5" w:rsidRPr="00EB38FF">
        <w:rPr>
          <w:rFonts w:ascii="Times New Roman" w:hAnsi="Times New Roman"/>
          <w:sz w:val="24"/>
          <w:szCs w:val="24"/>
        </w:rPr>
        <w:t>(</w:t>
      </w:r>
      <w:proofErr w:type="spellStart"/>
      <w:r w:rsidR="004F21A5" w:rsidRPr="00EB38FF">
        <w:rPr>
          <w:rFonts w:ascii="Times New Roman" w:hAnsi="Times New Roman"/>
          <w:sz w:val="24"/>
          <w:szCs w:val="24"/>
        </w:rPr>
        <w:t>Mertens</w:t>
      </w:r>
      <w:proofErr w:type="spellEnd"/>
      <w:r w:rsidR="004F21A5" w:rsidRPr="00EB38FF">
        <w:rPr>
          <w:rFonts w:ascii="Times New Roman" w:hAnsi="Times New Roman"/>
          <w:sz w:val="24"/>
          <w:szCs w:val="24"/>
        </w:rPr>
        <w:t xml:space="preserve"> et al., 2015). </w:t>
      </w:r>
      <w:r w:rsidRPr="00EB38FF">
        <w:rPr>
          <w:rFonts w:ascii="Times New Roman" w:hAnsi="Times New Roman"/>
          <w:sz w:val="24"/>
          <w:szCs w:val="24"/>
        </w:rPr>
        <w:t>Non-physician providers and MAs had the highest average of patients screened (50.9%) compared to physicians (9.2%) and usual care (3.5%) (</w:t>
      </w:r>
      <w:proofErr w:type="gramStart"/>
      <w:r w:rsidRPr="00EB38FF">
        <w:rPr>
          <w:rFonts w:ascii="Times New Roman" w:hAnsi="Times New Roman"/>
          <w:i/>
          <w:sz w:val="24"/>
          <w:szCs w:val="24"/>
        </w:rPr>
        <w:t>p</w:t>
      </w:r>
      <w:proofErr w:type="gramEnd"/>
      <w:r w:rsidRPr="00EB38FF">
        <w:rPr>
          <w:rFonts w:ascii="Times New Roman" w:hAnsi="Times New Roman"/>
          <w:i/>
          <w:sz w:val="24"/>
          <w:szCs w:val="24"/>
        </w:rPr>
        <w:t xml:space="preserve"> </w:t>
      </w:r>
      <w:r w:rsidR="008E3392" w:rsidRPr="00EB38FF">
        <w:rPr>
          <w:rFonts w:ascii="Times New Roman" w:hAnsi="Times New Roman"/>
          <w:sz w:val="24"/>
          <w:szCs w:val="24"/>
        </w:rPr>
        <w:t xml:space="preserve">&lt; </w:t>
      </w:r>
      <w:r w:rsidRPr="00EB38FF">
        <w:rPr>
          <w:rFonts w:ascii="Times New Roman" w:hAnsi="Times New Roman"/>
          <w:sz w:val="24"/>
          <w:szCs w:val="24"/>
        </w:rPr>
        <w:t xml:space="preserve">.0001) </w:t>
      </w:r>
      <w:proofErr w:type="gramStart"/>
      <w:r w:rsidRPr="00EB38FF">
        <w:rPr>
          <w:rFonts w:ascii="Times New Roman" w:hAnsi="Times New Roman"/>
          <w:sz w:val="24"/>
          <w:szCs w:val="24"/>
        </w:rPr>
        <w:t>(</w:t>
      </w:r>
      <w:proofErr w:type="spellStart"/>
      <w:r w:rsidRPr="00EB38FF">
        <w:rPr>
          <w:rFonts w:ascii="Times New Roman" w:hAnsi="Times New Roman"/>
          <w:sz w:val="24"/>
          <w:szCs w:val="24"/>
        </w:rPr>
        <w:t>Mertens</w:t>
      </w:r>
      <w:proofErr w:type="spellEnd"/>
      <w:r w:rsidRPr="00EB38FF">
        <w:rPr>
          <w:rFonts w:ascii="Times New Roman" w:hAnsi="Times New Roman"/>
          <w:sz w:val="24"/>
          <w:szCs w:val="24"/>
        </w:rPr>
        <w:t xml:space="preserve"> et al., 2015).</w:t>
      </w:r>
      <w:proofErr w:type="gramEnd"/>
      <w:r w:rsidRPr="00EB38FF">
        <w:rPr>
          <w:rFonts w:ascii="Times New Roman" w:hAnsi="Times New Roman"/>
          <w:sz w:val="24"/>
          <w:szCs w:val="24"/>
        </w:rPr>
        <w:t xml:space="preserve"> However, physicians were more likely to perform brief intervention/referral to treatment (44.4%) compared to non-physician providers and MAs (3.4%) and usual care (2.7%). </w:t>
      </w:r>
      <w:proofErr w:type="spellStart"/>
      <w:r w:rsidR="003D1F12" w:rsidRPr="00EB38FF">
        <w:rPr>
          <w:rFonts w:ascii="Times New Roman" w:hAnsi="Times New Roman"/>
          <w:sz w:val="24"/>
          <w:szCs w:val="24"/>
        </w:rPr>
        <w:t>Mertens</w:t>
      </w:r>
      <w:proofErr w:type="spellEnd"/>
      <w:r w:rsidR="003D1F12" w:rsidRPr="00EB38FF">
        <w:rPr>
          <w:rFonts w:ascii="Times New Roman" w:hAnsi="Times New Roman"/>
          <w:sz w:val="24"/>
          <w:szCs w:val="24"/>
        </w:rPr>
        <w:t xml:space="preserve"> and colleagues</w:t>
      </w:r>
      <w:r w:rsidRPr="00EB38FF">
        <w:rPr>
          <w:rFonts w:ascii="Times New Roman" w:hAnsi="Times New Roman"/>
          <w:sz w:val="24"/>
          <w:szCs w:val="24"/>
        </w:rPr>
        <w:t xml:space="preserve"> (2015) </w:t>
      </w:r>
      <w:r w:rsidR="008835BE" w:rsidRPr="00EB38FF">
        <w:rPr>
          <w:rFonts w:ascii="Times New Roman" w:hAnsi="Times New Roman"/>
          <w:sz w:val="24"/>
          <w:szCs w:val="24"/>
        </w:rPr>
        <w:t>suggest</w:t>
      </w:r>
      <w:r w:rsidRPr="00EB38FF">
        <w:rPr>
          <w:rFonts w:ascii="Times New Roman" w:hAnsi="Times New Roman"/>
          <w:sz w:val="24"/>
          <w:szCs w:val="24"/>
        </w:rPr>
        <w:t xml:space="preserve"> for optimal efficiency, an MA should perform the initial screen while the physician provides brief intervention/referral to treatment interventions </w:t>
      </w:r>
      <w:r w:rsidR="00094ED5" w:rsidRPr="00EB38FF">
        <w:rPr>
          <w:rFonts w:ascii="Times New Roman" w:hAnsi="Times New Roman"/>
          <w:sz w:val="24"/>
          <w:szCs w:val="24"/>
        </w:rPr>
        <w:t>for</w:t>
      </w:r>
      <w:r w:rsidRPr="00EB38FF">
        <w:rPr>
          <w:rFonts w:ascii="Times New Roman" w:hAnsi="Times New Roman"/>
          <w:sz w:val="24"/>
          <w:szCs w:val="24"/>
        </w:rPr>
        <w:t xml:space="preserve"> patients who screen positive for alcohol misuse. </w:t>
      </w:r>
    </w:p>
    <w:p w14:paraId="32AFF953" w14:textId="77777777" w:rsidR="009007E6" w:rsidRPr="00EB38FF" w:rsidRDefault="009007E6" w:rsidP="009007E6">
      <w:pPr>
        <w:spacing w:line="480" w:lineRule="auto"/>
        <w:ind w:left="720" w:hanging="720"/>
        <w:contextualSpacing/>
        <w:rPr>
          <w:rFonts w:ascii="Times New Roman" w:hAnsi="Times New Roman"/>
          <w:b/>
          <w:sz w:val="24"/>
          <w:szCs w:val="24"/>
        </w:rPr>
      </w:pPr>
      <w:r w:rsidRPr="00EB38FF">
        <w:rPr>
          <w:rFonts w:ascii="Times New Roman" w:hAnsi="Times New Roman"/>
          <w:b/>
          <w:sz w:val="24"/>
          <w:szCs w:val="24"/>
        </w:rPr>
        <w:t>AUDIT</w:t>
      </w:r>
    </w:p>
    <w:p w14:paraId="23FCC00B"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The Alcohol Use Disorders Identification Test or AUDIT is a widely researched tool to help clinicians detect alcohol misuse (Moyer &amp; USPSTF, 2013).</w:t>
      </w:r>
      <w:r w:rsidR="00A0683E" w:rsidRPr="00EB38FF">
        <w:rPr>
          <w:rFonts w:ascii="Times New Roman" w:hAnsi="Times New Roman"/>
          <w:sz w:val="24"/>
          <w:szCs w:val="24"/>
        </w:rPr>
        <w:t xml:space="preserve"> </w:t>
      </w:r>
      <w:r w:rsidRPr="00EB38FF">
        <w:rPr>
          <w:rFonts w:ascii="Times New Roman" w:hAnsi="Times New Roman"/>
          <w:sz w:val="24"/>
          <w:szCs w:val="24"/>
        </w:rPr>
        <w:t>AUDIT was developed by the World Health Organization to screen for excessive drinking (</w:t>
      </w:r>
      <w:proofErr w:type="spellStart"/>
      <w:r w:rsidRPr="00EB38FF">
        <w:rPr>
          <w:rFonts w:ascii="Times New Roman" w:hAnsi="Times New Roman"/>
          <w:sz w:val="24"/>
          <w:szCs w:val="24"/>
        </w:rPr>
        <w:t>Babor</w:t>
      </w:r>
      <w:proofErr w:type="spellEnd"/>
      <w:r w:rsidRPr="00EB38FF">
        <w:rPr>
          <w:rFonts w:ascii="Times New Roman" w:hAnsi="Times New Roman"/>
          <w:sz w:val="24"/>
          <w:szCs w:val="24"/>
        </w:rPr>
        <w:t xml:space="preserve"> et al., 2001). The AUDIT is comprised of 10 questions that identify alcohol misuse with four questions addressing hazardous alcohol consumption, three questions addressing alcohol dependence symptoms, and four questions addressing harmful alcohol consumption (</w:t>
      </w:r>
      <w:proofErr w:type="spellStart"/>
      <w:r w:rsidRPr="00EB38FF">
        <w:rPr>
          <w:rFonts w:ascii="Times New Roman" w:hAnsi="Times New Roman"/>
          <w:sz w:val="24"/>
          <w:szCs w:val="24"/>
        </w:rPr>
        <w:t>Babor</w:t>
      </w:r>
      <w:proofErr w:type="spellEnd"/>
      <w:r w:rsidRPr="00EB38FF">
        <w:rPr>
          <w:rFonts w:ascii="Times New Roman" w:hAnsi="Times New Roman"/>
          <w:sz w:val="24"/>
          <w:szCs w:val="24"/>
        </w:rPr>
        <w:t xml:space="preserve"> et al., 2001). Questions include drinking frequency, alcohol consumption, heavy drinking frequency, morning drinking habits, impaired control, blackouts, injuries, guilt, failure to perform duties due to alcohol drinking, and persons concerned with drinking habits (</w:t>
      </w:r>
      <w:proofErr w:type="spellStart"/>
      <w:r w:rsidRPr="00EB38FF">
        <w:rPr>
          <w:rFonts w:ascii="Times New Roman" w:hAnsi="Times New Roman"/>
          <w:sz w:val="24"/>
          <w:szCs w:val="24"/>
        </w:rPr>
        <w:t>Babor</w:t>
      </w:r>
      <w:proofErr w:type="spellEnd"/>
      <w:r w:rsidRPr="00EB38FF">
        <w:rPr>
          <w:rFonts w:ascii="Times New Roman" w:hAnsi="Times New Roman"/>
          <w:sz w:val="24"/>
          <w:szCs w:val="24"/>
        </w:rPr>
        <w:t xml:space="preserve"> et al., 2001).</w:t>
      </w:r>
    </w:p>
    <w:p w14:paraId="32602623" w14:textId="77777777" w:rsidR="009007E6" w:rsidRPr="00EB38FF" w:rsidRDefault="009007E6" w:rsidP="00E7632C">
      <w:pPr>
        <w:spacing w:after="0" w:line="480" w:lineRule="auto"/>
        <w:contextualSpacing/>
        <w:jc w:val="center"/>
        <w:rPr>
          <w:rFonts w:ascii="Times New Roman" w:hAnsi="Times New Roman"/>
          <w:b/>
          <w:sz w:val="24"/>
          <w:szCs w:val="24"/>
        </w:rPr>
      </w:pPr>
      <w:r w:rsidRPr="00EB38FF">
        <w:rPr>
          <w:rFonts w:ascii="Times New Roman" w:hAnsi="Times New Roman"/>
          <w:b/>
          <w:sz w:val="24"/>
          <w:szCs w:val="24"/>
        </w:rPr>
        <w:t>Methods</w:t>
      </w:r>
    </w:p>
    <w:p w14:paraId="2DA3D2C6" w14:textId="77777777" w:rsidR="009007E6" w:rsidRPr="00EB38FF" w:rsidRDefault="009007E6" w:rsidP="0024297C">
      <w:pPr>
        <w:spacing w:after="0" w:line="480" w:lineRule="auto"/>
        <w:contextualSpacing/>
        <w:rPr>
          <w:rFonts w:ascii="Times New Roman" w:hAnsi="Times New Roman"/>
          <w:b/>
          <w:sz w:val="24"/>
          <w:szCs w:val="24"/>
        </w:rPr>
      </w:pPr>
      <w:r w:rsidRPr="00EB38FF">
        <w:rPr>
          <w:rFonts w:ascii="Times New Roman" w:hAnsi="Times New Roman"/>
          <w:b/>
          <w:sz w:val="24"/>
          <w:szCs w:val="24"/>
        </w:rPr>
        <w:t>Project Intervention</w:t>
      </w:r>
    </w:p>
    <w:p w14:paraId="00D9C967" w14:textId="5D2B3FAB"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The receptionist, </w:t>
      </w:r>
      <w:r w:rsidRPr="00EB38FF">
        <w:rPr>
          <w:rFonts w:ascii="Times New Roman" w:hAnsi="Times New Roman"/>
          <w:i/>
          <w:sz w:val="24"/>
          <w:szCs w:val="24"/>
        </w:rPr>
        <w:t>medical assistants</w:t>
      </w:r>
      <w:r w:rsidRPr="00EB38FF">
        <w:rPr>
          <w:rFonts w:ascii="Times New Roman" w:hAnsi="Times New Roman"/>
          <w:sz w:val="24"/>
          <w:szCs w:val="24"/>
        </w:rPr>
        <w:t xml:space="preserve"> (MAs), office manager, care coordinator, and physician participated in an educational presentation focused on alcohol misuse, significance of alcohol screening, SBIRT, AUDIT administration and interpretation, EMR charting and paper </w:t>
      </w:r>
      <w:r w:rsidRPr="00EB38FF">
        <w:rPr>
          <w:rFonts w:ascii="Times New Roman" w:hAnsi="Times New Roman"/>
          <w:sz w:val="24"/>
          <w:szCs w:val="24"/>
        </w:rPr>
        <w:lastRenderedPageBreak/>
        <w:t>progress notes prior to implementation. The educational presentation defined the roles of each team member, facilitated discussions of AUDIT alcohol screening and SBIRT implementation, and clarified the educational materials in the handbook containing the clinic’s new alcohol misuse protocol, a screening process flow-chart, AUDIT screenings in both English and Spanish, and patient education materials.</w:t>
      </w:r>
      <w:r w:rsidR="003D1F12" w:rsidRPr="00EB38FF">
        <w:rPr>
          <w:rFonts w:ascii="Times New Roman" w:hAnsi="Times New Roman"/>
          <w:sz w:val="24"/>
          <w:szCs w:val="24"/>
        </w:rPr>
        <w:t xml:space="preserve"> The physician was also provided access to </w:t>
      </w:r>
      <w:r w:rsidR="008853C4" w:rsidRPr="00EB38FF">
        <w:rPr>
          <w:rFonts w:ascii="Times New Roman" w:hAnsi="Times New Roman"/>
          <w:sz w:val="24"/>
          <w:szCs w:val="24"/>
        </w:rPr>
        <w:t xml:space="preserve">a </w:t>
      </w:r>
      <w:r w:rsidR="008835BE" w:rsidRPr="00EB38FF">
        <w:rPr>
          <w:rFonts w:ascii="Times New Roman" w:hAnsi="Times New Roman"/>
          <w:sz w:val="24"/>
          <w:szCs w:val="24"/>
        </w:rPr>
        <w:t xml:space="preserve">SBIRT </w:t>
      </w:r>
      <w:r w:rsidR="008853C4" w:rsidRPr="00EB38FF">
        <w:rPr>
          <w:rFonts w:ascii="Times New Roman" w:hAnsi="Times New Roman"/>
          <w:sz w:val="24"/>
          <w:szCs w:val="24"/>
        </w:rPr>
        <w:t xml:space="preserve">provider training-course with a certificate upon completion </w:t>
      </w:r>
      <w:r w:rsidR="008835BE" w:rsidRPr="00EB38FF">
        <w:rPr>
          <w:rFonts w:ascii="Times New Roman" w:hAnsi="Times New Roman"/>
          <w:sz w:val="24"/>
          <w:szCs w:val="24"/>
        </w:rPr>
        <w:t>(Pacific Southwest</w:t>
      </w:r>
      <w:r w:rsidR="008853C4" w:rsidRPr="00EB38FF">
        <w:rPr>
          <w:rFonts w:ascii="Times New Roman" w:hAnsi="Times New Roman"/>
          <w:sz w:val="24"/>
          <w:szCs w:val="24"/>
        </w:rPr>
        <w:t>-</w:t>
      </w:r>
      <w:r w:rsidR="008835BE" w:rsidRPr="00EB38FF">
        <w:rPr>
          <w:rFonts w:ascii="Times New Roman" w:hAnsi="Times New Roman"/>
          <w:sz w:val="24"/>
          <w:szCs w:val="24"/>
        </w:rPr>
        <w:t>HHS Region 9, 2015)</w:t>
      </w:r>
      <w:r w:rsidR="003D1F12" w:rsidRPr="00EB38FF">
        <w:rPr>
          <w:rFonts w:ascii="Times New Roman" w:hAnsi="Times New Roman"/>
          <w:sz w:val="24"/>
          <w:szCs w:val="24"/>
        </w:rPr>
        <w:t>.</w:t>
      </w:r>
    </w:p>
    <w:p w14:paraId="3E10353B"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Following clinic education and discussion of roles in the SBIRT protocol, patients aged 18 years and older scheduled for a physician visit were given the AUDIT screening tool in English or Spanish based upon their preferred language by the receptionist at the time of registration. The receptionist instructed the patient to fill out the confidential survey prior to their exam. The patient filled out the AUDIT screening form either in the waiting room or exam room. Upon completion, the MA collected the screening form, asked clarifying questions as needed, and scored the AUDIT. The MA documented the score and AUDIT zone in the EMR and on the paper progress note, and attached that the paper copy of the AUDIT screen to the patient’s paper chart. The physician then reviewed the AUDIT screening scores and if patient scores were positive, a SBIRT Alcohol Positive Screen Management form was utilized during brief intervention (Figure 1).</w:t>
      </w:r>
    </w:p>
    <w:p w14:paraId="0ED6F6D9" w14:textId="48238AF5" w:rsidR="005709A3" w:rsidRPr="00EB38FF" w:rsidRDefault="005709A3"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AUDIT scores of 0-7 are categorized as Zone one, low risk patients (TMFQIN, 2016). Low risk patients received reinforcement of current healthy behaviors and low-risk alcohol use. The physician reminded all </w:t>
      </w:r>
      <w:proofErr w:type="gramStart"/>
      <w:r w:rsidRPr="00EB38FF">
        <w:rPr>
          <w:rFonts w:ascii="Times New Roman" w:hAnsi="Times New Roman"/>
          <w:sz w:val="24"/>
          <w:szCs w:val="24"/>
        </w:rPr>
        <w:t>patients</w:t>
      </w:r>
      <w:proofErr w:type="gramEnd"/>
      <w:r w:rsidRPr="00EB38FF">
        <w:rPr>
          <w:rFonts w:ascii="Times New Roman" w:hAnsi="Times New Roman"/>
          <w:sz w:val="24"/>
          <w:szCs w:val="24"/>
        </w:rPr>
        <w:t xml:space="preserve"> </w:t>
      </w:r>
      <w:r w:rsidR="008835BE" w:rsidRPr="00EB38FF">
        <w:rPr>
          <w:rFonts w:ascii="Times New Roman" w:hAnsi="Times New Roman"/>
          <w:sz w:val="24"/>
          <w:szCs w:val="24"/>
        </w:rPr>
        <w:t>aged 65 and older</w:t>
      </w:r>
      <w:r w:rsidRPr="00EB38FF">
        <w:rPr>
          <w:rFonts w:ascii="Times New Roman" w:hAnsi="Times New Roman"/>
          <w:sz w:val="24"/>
          <w:szCs w:val="24"/>
        </w:rPr>
        <w:t xml:space="preserve"> </w:t>
      </w:r>
      <w:r w:rsidR="008835BE" w:rsidRPr="00EB38FF">
        <w:rPr>
          <w:rFonts w:ascii="Times New Roman" w:hAnsi="Times New Roman"/>
          <w:sz w:val="24"/>
          <w:szCs w:val="24"/>
        </w:rPr>
        <w:t xml:space="preserve">and female adults </w:t>
      </w:r>
      <w:r w:rsidRPr="00EB38FF">
        <w:rPr>
          <w:rFonts w:ascii="Times New Roman" w:hAnsi="Times New Roman"/>
          <w:sz w:val="24"/>
          <w:szCs w:val="24"/>
        </w:rPr>
        <w:t xml:space="preserve">to not drink more than one alcoholic drink a day and to limit drinks to seven per week. The physician also reminded male adults, aged 18 years of age to 65 years of age, to drink only two alcoholic drinks per day and to limit drinks to 14 per week (HHS, NIH, &amp; NIAAA, 2014). Zone two is defined by </w:t>
      </w:r>
      <w:r w:rsidRPr="00EB38FF">
        <w:rPr>
          <w:rFonts w:ascii="Times New Roman" w:hAnsi="Times New Roman"/>
          <w:sz w:val="24"/>
          <w:szCs w:val="24"/>
        </w:rPr>
        <w:lastRenderedPageBreak/>
        <w:t xml:space="preserve">AUDIT scores of 8-15 and these patients are considered risky users (TMFQIN, 2016). Zone three has AUDIT scores of 16-19 and these patients are harmful users (TMFQIN, 2016). </w:t>
      </w:r>
      <w:r w:rsidR="008835BE" w:rsidRPr="00EB38FF">
        <w:rPr>
          <w:rFonts w:ascii="Times New Roman" w:hAnsi="Times New Roman"/>
          <w:sz w:val="24"/>
          <w:szCs w:val="24"/>
        </w:rPr>
        <w:t>The physician provided patients scoring in zone two or zone three personalized patient education handouts and a brief counseling intervention</w:t>
      </w:r>
      <w:r w:rsidRPr="00EB38FF">
        <w:rPr>
          <w:rFonts w:ascii="Times New Roman" w:hAnsi="Times New Roman"/>
          <w:sz w:val="24"/>
          <w:szCs w:val="24"/>
        </w:rPr>
        <w:t>. Upon the physician’s clinical judgment, patients scoring 8-19 were considered for referral to treatment with a psychiatric specialist. Zone four has AUDIT scores 20 and higher and these patients are considered severe risk users (TMFQIN, 2016). Patients in zone four had brief interventions and treatment referrals to a psychiatric specialist (Figure 2).</w:t>
      </w:r>
    </w:p>
    <w:p w14:paraId="16047D42" w14:textId="77777777" w:rsidR="008E3392" w:rsidRPr="00EB38FF" w:rsidRDefault="009007E6" w:rsidP="009007E6">
      <w:pPr>
        <w:spacing w:after="0" w:line="480" w:lineRule="auto"/>
        <w:ind w:firstLine="720"/>
        <w:contextualSpacing/>
        <w:rPr>
          <w:rFonts w:ascii="Times New Roman" w:hAnsi="Times New Roman"/>
          <w:sz w:val="24"/>
          <w:szCs w:val="24"/>
        </w:rPr>
      </w:pPr>
      <w:r w:rsidRPr="00EB38FF">
        <w:rPr>
          <w:rFonts w:ascii="Times New Roman" w:hAnsi="Times New Roman"/>
          <w:noProof/>
          <w:sz w:val="24"/>
          <w:szCs w:val="24"/>
        </w:rPr>
        <w:drawing>
          <wp:inline distT="0" distB="0" distL="0" distR="0" wp14:anchorId="1CB5A967" wp14:editId="525708F8">
            <wp:extent cx="4908461" cy="4420673"/>
            <wp:effectExtent l="0" t="0" r="19685" b="0"/>
            <wp:docPr id="2" name="Diagram 2">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A020E746-C20D-48DF-A9A9-E026A37C169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C31D9DD" w14:textId="4C806BA3" w:rsidR="008E3392" w:rsidRPr="00EB38FF" w:rsidRDefault="008E3392" w:rsidP="008E3392">
      <w:pPr>
        <w:spacing w:after="0" w:line="480" w:lineRule="auto"/>
        <w:contextualSpacing/>
        <w:rPr>
          <w:rFonts w:ascii="Times New Roman" w:hAnsi="Times New Roman"/>
          <w:sz w:val="24"/>
          <w:szCs w:val="24"/>
        </w:rPr>
      </w:pPr>
      <w:r w:rsidRPr="00EB38FF">
        <w:rPr>
          <w:rFonts w:ascii="Times New Roman" w:hAnsi="Times New Roman"/>
          <w:i/>
          <w:sz w:val="24"/>
          <w:szCs w:val="24"/>
        </w:rPr>
        <w:t>Figure 1.</w:t>
      </w:r>
      <w:r w:rsidRPr="00EB38FF">
        <w:rPr>
          <w:rFonts w:ascii="Times New Roman" w:hAnsi="Times New Roman"/>
          <w:sz w:val="24"/>
          <w:szCs w:val="24"/>
        </w:rPr>
        <w:t xml:space="preserve"> </w:t>
      </w:r>
      <w:r w:rsidR="0044660E" w:rsidRPr="00EB38FF">
        <w:rPr>
          <w:rFonts w:ascii="Times New Roman" w:hAnsi="Times New Roman"/>
          <w:sz w:val="24"/>
          <w:szCs w:val="24"/>
        </w:rPr>
        <w:t>Project methods f</w:t>
      </w:r>
      <w:r w:rsidRPr="00EB38FF">
        <w:rPr>
          <w:rFonts w:ascii="Times New Roman" w:hAnsi="Times New Roman"/>
          <w:sz w:val="24"/>
          <w:szCs w:val="24"/>
        </w:rPr>
        <w:t>lowchart</w:t>
      </w:r>
      <w:r w:rsidR="008C16D4" w:rsidRPr="00EB38FF">
        <w:rPr>
          <w:rFonts w:ascii="Times New Roman" w:hAnsi="Times New Roman"/>
          <w:sz w:val="24"/>
          <w:szCs w:val="24"/>
        </w:rPr>
        <w:t>. This informational flowchart provided the office staff the project intervention procedures.</w:t>
      </w:r>
    </w:p>
    <w:p w14:paraId="03175731" w14:textId="027B47F0" w:rsidR="006569A1" w:rsidRPr="00EB38FF" w:rsidRDefault="006569A1" w:rsidP="005709A3">
      <w:pPr>
        <w:tabs>
          <w:tab w:val="left" w:pos="4500"/>
        </w:tabs>
        <w:spacing w:after="0" w:line="480" w:lineRule="auto"/>
        <w:contextualSpacing/>
        <w:rPr>
          <w:rFonts w:ascii="Times New Roman" w:hAnsi="Times New Roman"/>
          <w:sz w:val="24"/>
          <w:szCs w:val="24"/>
        </w:rPr>
      </w:pPr>
      <w:r w:rsidRPr="00EB38FF">
        <w:rPr>
          <w:rFonts w:ascii="Times New Roman" w:hAnsi="Times New Roman"/>
          <w:noProof/>
          <w:sz w:val="24"/>
          <w:szCs w:val="24"/>
        </w:rPr>
        <w:lastRenderedPageBreak/>
        <w:drawing>
          <wp:inline distT="0" distB="0" distL="0" distR="0" wp14:anchorId="60F40CB3" wp14:editId="0D9809B2">
            <wp:extent cx="5290056" cy="3821820"/>
            <wp:effectExtent l="0" t="0" r="6350" b="7620"/>
            <wp:docPr id="7" name="Picture 2">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44CF9E0D-1D95-492B-B176-E49180B59A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44CF9E0D-1D95-492B-B176-E49180B59AE0}"/>
                        </a:ext>
                      </a:extLst>
                    </pic:cNvPr>
                    <pic:cNvPicPr>
                      <a:picLocks noChangeAspect="1"/>
                    </pic:cNvPicPr>
                  </pic:nvPicPr>
                  <pic:blipFill>
                    <a:blip r:embed="rId17"/>
                    <a:stretch>
                      <a:fillRect/>
                    </a:stretch>
                  </pic:blipFill>
                  <pic:spPr>
                    <a:xfrm>
                      <a:off x="0" y="0"/>
                      <a:ext cx="5311464" cy="3837287"/>
                    </a:xfrm>
                    <a:prstGeom prst="rect">
                      <a:avLst/>
                    </a:prstGeom>
                  </pic:spPr>
                </pic:pic>
              </a:graphicData>
            </a:graphic>
          </wp:inline>
        </w:drawing>
      </w:r>
    </w:p>
    <w:p w14:paraId="4E83792F" w14:textId="52FD8878" w:rsidR="008C16D4" w:rsidRPr="00EB38FF" w:rsidRDefault="008C16D4" w:rsidP="008C16D4">
      <w:pPr>
        <w:tabs>
          <w:tab w:val="left" w:pos="4500"/>
        </w:tabs>
        <w:spacing w:after="0" w:line="480" w:lineRule="auto"/>
        <w:contextualSpacing/>
        <w:rPr>
          <w:rFonts w:ascii="Times New Roman" w:hAnsi="Times New Roman"/>
          <w:sz w:val="24"/>
          <w:szCs w:val="24"/>
        </w:rPr>
      </w:pPr>
      <w:r w:rsidRPr="00EB38FF">
        <w:rPr>
          <w:rFonts w:ascii="Times New Roman" w:hAnsi="Times New Roman"/>
          <w:i/>
          <w:sz w:val="24"/>
          <w:szCs w:val="24"/>
        </w:rPr>
        <w:t>Figure 2</w:t>
      </w:r>
      <w:r w:rsidRPr="00EB38FF">
        <w:rPr>
          <w:rFonts w:ascii="Times New Roman" w:hAnsi="Times New Roman"/>
          <w:sz w:val="24"/>
          <w:szCs w:val="24"/>
        </w:rPr>
        <w:t xml:space="preserve">. </w:t>
      </w:r>
      <w:proofErr w:type="gramStart"/>
      <w:r w:rsidR="0044660E" w:rsidRPr="00EB38FF">
        <w:rPr>
          <w:rFonts w:ascii="Times New Roman" w:hAnsi="Times New Roman"/>
          <w:sz w:val="24"/>
          <w:szCs w:val="24"/>
        </w:rPr>
        <w:t>AUDIT s</w:t>
      </w:r>
      <w:r w:rsidRPr="00EB38FF">
        <w:rPr>
          <w:rFonts w:ascii="Times New Roman" w:hAnsi="Times New Roman"/>
          <w:sz w:val="24"/>
          <w:szCs w:val="24"/>
        </w:rPr>
        <w:t xml:space="preserve">creening </w:t>
      </w:r>
      <w:r w:rsidR="0044660E" w:rsidRPr="00EB38FF">
        <w:rPr>
          <w:rFonts w:ascii="Times New Roman" w:hAnsi="Times New Roman"/>
          <w:sz w:val="24"/>
          <w:szCs w:val="24"/>
        </w:rPr>
        <w:t>a</w:t>
      </w:r>
      <w:r w:rsidRPr="00EB38FF">
        <w:rPr>
          <w:rFonts w:ascii="Times New Roman" w:hAnsi="Times New Roman"/>
          <w:sz w:val="24"/>
          <w:szCs w:val="24"/>
        </w:rPr>
        <w:t>lgorithm.</w:t>
      </w:r>
      <w:proofErr w:type="gramEnd"/>
      <w:r w:rsidRPr="00EB38FF">
        <w:rPr>
          <w:rFonts w:ascii="Times New Roman" w:hAnsi="Times New Roman"/>
          <w:sz w:val="24"/>
          <w:szCs w:val="24"/>
        </w:rPr>
        <w:t xml:space="preserve"> Staff members used this algorithm to see whether patients needed an alcohol misuse screen for the year and what intervention(s) to pursue based on screening score.</w:t>
      </w:r>
    </w:p>
    <w:p w14:paraId="5D4B73C4" w14:textId="77777777" w:rsidR="003D1F12" w:rsidRPr="00EB38FF" w:rsidRDefault="003D1F12" w:rsidP="003D1F12">
      <w:pPr>
        <w:tabs>
          <w:tab w:val="left" w:pos="4500"/>
        </w:tabs>
        <w:spacing w:after="0" w:line="480" w:lineRule="auto"/>
        <w:ind w:firstLine="720"/>
        <w:contextualSpacing/>
        <w:rPr>
          <w:rFonts w:ascii="Times New Roman" w:hAnsi="Times New Roman"/>
          <w:sz w:val="24"/>
          <w:szCs w:val="24"/>
        </w:rPr>
      </w:pPr>
      <w:r w:rsidRPr="00EB38FF">
        <w:rPr>
          <w:rFonts w:ascii="Times New Roman" w:hAnsi="Times New Roman"/>
          <w:sz w:val="24"/>
          <w:szCs w:val="24"/>
        </w:rPr>
        <w:t>There were three quality improvement staff meetings at each location after the start of implementation. The first meeting took place three weeks after implementation to address any issues, concerns, and obstacles regarding the implementation of AUDIT, scoring, and treatment interventions. The second meeting took place during week seven to assess and address any opportunities for improvement or adherence to the AUDIT screen, recording, and interventions. The third meeting took place during the ninth week to review and find ways to smoothly integrate and refine the process into normal routines.</w:t>
      </w:r>
    </w:p>
    <w:p w14:paraId="0B064A79" w14:textId="77F804BA" w:rsidR="00EE5E93" w:rsidRPr="00EB38FF" w:rsidRDefault="00483802" w:rsidP="009F21C9">
      <w:pPr>
        <w:spacing w:after="0" w:line="480" w:lineRule="auto"/>
        <w:ind w:firstLine="720"/>
        <w:contextualSpacing/>
        <w:rPr>
          <w:rFonts w:ascii="Times New Roman" w:hAnsi="Times New Roman"/>
          <w:b/>
          <w:sz w:val="24"/>
          <w:szCs w:val="24"/>
        </w:rPr>
      </w:pPr>
      <w:r w:rsidRPr="00EB38FF">
        <w:rPr>
          <w:rFonts w:ascii="Times New Roman" w:hAnsi="Times New Roman"/>
          <w:sz w:val="24"/>
          <w:szCs w:val="24"/>
        </w:rPr>
        <w:t xml:space="preserve">Adjustments were made accordingly during these meetings to facilitate process flow and clarify paper materials. </w:t>
      </w:r>
      <w:r w:rsidR="003379EF" w:rsidRPr="00EB38FF">
        <w:rPr>
          <w:rFonts w:ascii="Times New Roman" w:hAnsi="Times New Roman"/>
          <w:sz w:val="24"/>
          <w:szCs w:val="24"/>
        </w:rPr>
        <w:t>During the p</w:t>
      </w:r>
      <w:r w:rsidRPr="00EB38FF">
        <w:rPr>
          <w:rFonts w:ascii="Times New Roman" w:hAnsi="Times New Roman"/>
          <w:sz w:val="24"/>
          <w:szCs w:val="24"/>
        </w:rPr>
        <w:t xml:space="preserve">ost-implementation period, </w:t>
      </w:r>
      <w:r w:rsidR="00034D36" w:rsidRPr="00EB38FF">
        <w:rPr>
          <w:rFonts w:ascii="Times New Roman" w:hAnsi="Times New Roman"/>
          <w:sz w:val="24"/>
          <w:szCs w:val="24"/>
        </w:rPr>
        <w:t xml:space="preserve">it was determined that </w:t>
      </w:r>
      <w:r w:rsidRPr="00EB38FF">
        <w:rPr>
          <w:rFonts w:ascii="Times New Roman" w:hAnsi="Times New Roman"/>
          <w:sz w:val="24"/>
          <w:szCs w:val="24"/>
        </w:rPr>
        <w:t xml:space="preserve">the </w:t>
      </w:r>
      <w:r w:rsidRPr="00EB38FF">
        <w:rPr>
          <w:rFonts w:ascii="Times New Roman" w:hAnsi="Times New Roman"/>
          <w:sz w:val="24"/>
          <w:szCs w:val="24"/>
        </w:rPr>
        <w:lastRenderedPageBreak/>
        <w:t xml:space="preserve">AUDIT screen </w:t>
      </w:r>
      <w:r w:rsidR="00034D36" w:rsidRPr="00EB38FF">
        <w:rPr>
          <w:rFonts w:ascii="Times New Roman" w:hAnsi="Times New Roman"/>
          <w:sz w:val="24"/>
          <w:szCs w:val="24"/>
        </w:rPr>
        <w:t>would</w:t>
      </w:r>
      <w:r w:rsidRPr="00EB38FF">
        <w:rPr>
          <w:rFonts w:ascii="Times New Roman" w:hAnsi="Times New Roman"/>
          <w:sz w:val="24"/>
          <w:szCs w:val="24"/>
        </w:rPr>
        <w:t xml:space="preserve"> be given to all adult patients new to the practice and </w:t>
      </w:r>
      <w:r w:rsidR="00034D36" w:rsidRPr="00EB38FF">
        <w:rPr>
          <w:rFonts w:ascii="Times New Roman" w:hAnsi="Times New Roman"/>
          <w:sz w:val="24"/>
          <w:szCs w:val="24"/>
        </w:rPr>
        <w:t>the practice’s current</w:t>
      </w:r>
      <w:r w:rsidRPr="00EB38FF">
        <w:rPr>
          <w:rFonts w:ascii="Times New Roman" w:hAnsi="Times New Roman"/>
          <w:sz w:val="24"/>
          <w:szCs w:val="24"/>
        </w:rPr>
        <w:t xml:space="preserve"> adult patients during their annual wellness visit. Patients screened during project implementation w</w:t>
      </w:r>
      <w:r w:rsidR="00034D36" w:rsidRPr="00EB38FF">
        <w:rPr>
          <w:rFonts w:ascii="Times New Roman" w:hAnsi="Times New Roman"/>
          <w:sz w:val="24"/>
          <w:szCs w:val="24"/>
        </w:rPr>
        <w:t>ould</w:t>
      </w:r>
      <w:r w:rsidRPr="00EB38FF">
        <w:rPr>
          <w:rFonts w:ascii="Times New Roman" w:hAnsi="Times New Roman"/>
          <w:sz w:val="24"/>
          <w:szCs w:val="24"/>
        </w:rPr>
        <w:t xml:space="preserve"> have the next </w:t>
      </w:r>
      <w:r w:rsidR="003379EF" w:rsidRPr="00EB38FF">
        <w:rPr>
          <w:rFonts w:ascii="Times New Roman" w:hAnsi="Times New Roman"/>
          <w:sz w:val="24"/>
          <w:szCs w:val="24"/>
        </w:rPr>
        <w:t xml:space="preserve">alcohol misuse </w:t>
      </w:r>
      <w:r w:rsidRPr="00EB38FF">
        <w:rPr>
          <w:rFonts w:ascii="Times New Roman" w:hAnsi="Times New Roman"/>
          <w:sz w:val="24"/>
          <w:szCs w:val="24"/>
        </w:rPr>
        <w:t>screen completed on the anniversary date of the last screen, unless otherwise specified by the physician.</w:t>
      </w:r>
    </w:p>
    <w:p w14:paraId="7E7B4D59" w14:textId="77777777" w:rsidR="009007E6" w:rsidRPr="00EB38FF" w:rsidRDefault="009007E6" w:rsidP="00EE5573">
      <w:pPr>
        <w:spacing w:after="0" w:line="480" w:lineRule="auto"/>
        <w:contextualSpacing/>
        <w:rPr>
          <w:rFonts w:ascii="Times New Roman" w:hAnsi="Times New Roman"/>
          <w:b/>
          <w:sz w:val="24"/>
          <w:szCs w:val="24"/>
        </w:rPr>
      </w:pPr>
      <w:r w:rsidRPr="00EB38FF">
        <w:rPr>
          <w:rFonts w:ascii="Times New Roman" w:hAnsi="Times New Roman"/>
          <w:b/>
          <w:sz w:val="24"/>
          <w:szCs w:val="24"/>
        </w:rPr>
        <w:t>Organizational Barriers and Facilitators</w:t>
      </w:r>
    </w:p>
    <w:p w14:paraId="5B5357ED" w14:textId="25E2225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There were multiple challenges during the implementation of this new protocol. Barriers included the staff failing to screen patients, fluctuations in clinic staff, site variability, and societal stigma around alcohol screening and intervention. Staff had a difficult time incorporating the screening process into their routine. During week </w:t>
      </w:r>
      <w:r w:rsidR="00BD503D" w:rsidRPr="00EB38FF">
        <w:rPr>
          <w:rFonts w:ascii="Times New Roman" w:hAnsi="Times New Roman"/>
          <w:sz w:val="24"/>
          <w:szCs w:val="24"/>
        </w:rPr>
        <w:t>three</w:t>
      </w:r>
      <w:r w:rsidRPr="00EB38FF">
        <w:rPr>
          <w:rFonts w:ascii="Times New Roman" w:hAnsi="Times New Roman"/>
          <w:sz w:val="24"/>
          <w:szCs w:val="24"/>
        </w:rPr>
        <w:t xml:space="preserve"> at Site A, MAs had to cover the receptionist duties and this resulted in the lowest screening adherence of 24%. Gathering feedback from staff, adjustments to the screening protocol were made. Screening adherence in the following weeks </w:t>
      </w:r>
      <w:r w:rsidR="003379EF" w:rsidRPr="00EB38FF">
        <w:rPr>
          <w:rFonts w:ascii="Times New Roman" w:hAnsi="Times New Roman"/>
          <w:sz w:val="24"/>
          <w:szCs w:val="24"/>
        </w:rPr>
        <w:t xml:space="preserve">at Site A </w:t>
      </w:r>
      <w:r w:rsidRPr="00EB38FF">
        <w:rPr>
          <w:rFonts w:ascii="Times New Roman" w:hAnsi="Times New Roman"/>
          <w:sz w:val="24"/>
          <w:szCs w:val="24"/>
        </w:rPr>
        <w:t>ranged from 46% to 67%. Screening adherence at Site B fluctuated from 65% to 86% throughout the implementation period.</w:t>
      </w:r>
    </w:p>
    <w:p w14:paraId="2760FE09"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Another barrier was the fluctuation in staffing. Midway through project implementation, a staff member left and two new </w:t>
      </w:r>
      <w:r w:rsidR="00034D36" w:rsidRPr="00EB38FF">
        <w:rPr>
          <w:rFonts w:ascii="Times New Roman" w:hAnsi="Times New Roman"/>
          <w:sz w:val="24"/>
          <w:szCs w:val="24"/>
        </w:rPr>
        <w:t>staff members were hired</w:t>
      </w:r>
      <w:r w:rsidRPr="00EB38FF">
        <w:rPr>
          <w:rFonts w:ascii="Times New Roman" w:hAnsi="Times New Roman"/>
          <w:sz w:val="24"/>
          <w:szCs w:val="24"/>
        </w:rPr>
        <w:t xml:space="preserve">. New hires received training and education on the project protocol, however there was a learning curve </w:t>
      </w:r>
      <w:r w:rsidR="00034D36" w:rsidRPr="00EB38FF">
        <w:rPr>
          <w:rFonts w:ascii="Times New Roman" w:hAnsi="Times New Roman"/>
          <w:sz w:val="24"/>
          <w:szCs w:val="24"/>
        </w:rPr>
        <w:t xml:space="preserve">for all </w:t>
      </w:r>
      <w:r w:rsidRPr="00EB38FF">
        <w:rPr>
          <w:rFonts w:ascii="Times New Roman" w:hAnsi="Times New Roman"/>
          <w:sz w:val="24"/>
          <w:szCs w:val="24"/>
        </w:rPr>
        <w:t>job responsibilities, including AUDIT screening for alcohol misuse and SBIRT management. In-depth analysis of the MA workflow resulted in adjustment of the incorporation of the protocol in their daily routine.</w:t>
      </w:r>
    </w:p>
    <w:p w14:paraId="4EFE5811"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Site variability and patient volume posed another challenge. Site A </w:t>
      </w:r>
      <w:r w:rsidR="00034D36" w:rsidRPr="00EB38FF">
        <w:rPr>
          <w:rFonts w:ascii="Times New Roman" w:hAnsi="Times New Roman"/>
          <w:sz w:val="24"/>
          <w:szCs w:val="24"/>
        </w:rPr>
        <w:t>wa</w:t>
      </w:r>
      <w:r w:rsidRPr="00EB38FF">
        <w:rPr>
          <w:rFonts w:ascii="Times New Roman" w:hAnsi="Times New Roman"/>
          <w:sz w:val="24"/>
          <w:szCs w:val="24"/>
        </w:rPr>
        <w:t xml:space="preserve">s an established clinic site for almost 30 years with a solid patient base, while Site B </w:t>
      </w:r>
      <w:r w:rsidR="00034D36" w:rsidRPr="00EB38FF">
        <w:rPr>
          <w:rFonts w:ascii="Times New Roman" w:hAnsi="Times New Roman"/>
          <w:sz w:val="24"/>
          <w:szCs w:val="24"/>
        </w:rPr>
        <w:t>had opened within the last 18 months</w:t>
      </w:r>
      <w:r w:rsidRPr="00EB38FF">
        <w:rPr>
          <w:rFonts w:ascii="Times New Roman" w:hAnsi="Times New Roman"/>
          <w:sz w:val="24"/>
          <w:szCs w:val="24"/>
        </w:rPr>
        <w:t xml:space="preserve">. </w:t>
      </w:r>
      <w:r w:rsidR="006702E2" w:rsidRPr="00EB38FF">
        <w:rPr>
          <w:rFonts w:ascii="Times New Roman" w:hAnsi="Times New Roman"/>
          <w:sz w:val="24"/>
          <w:szCs w:val="24"/>
        </w:rPr>
        <w:t xml:space="preserve">The </w:t>
      </w:r>
      <w:r w:rsidRPr="00EB38FF">
        <w:rPr>
          <w:rFonts w:ascii="Times New Roman" w:hAnsi="Times New Roman"/>
          <w:sz w:val="24"/>
          <w:szCs w:val="24"/>
        </w:rPr>
        <w:t xml:space="preserve">MAs </w:t>
      </w:r>
      <w:r w:rsidR="006702E2" w:rsidRPr="00EB38FF">
        <w:rPr>
          <w:rFonts w:ascii="Times New Roman" w:hAnsi="Times New Roman"/>
          <w:sz w:val="24"/>
          <w:szCs w:val="24"/>
        </w:rPr>
        <w:t>at</w:t>
      </w:r>
      <w:r w:rsidRPr="00EB38FF">
        <w:rPr>
          <w:rFonts w:ascii="Times New Roman" w:hAnsi="Times New Roman"/>
          <w:sz w:val="24"/>
          <w:szCs w:val="24"/>
        </w:rPr>
        <w:t xml:space="preserve"> Site A ha</w:t>
      </w:r>
      <w:r w:rsidR="006702E2" w:rsidRPr="00EB38FF">
        <w:rPr>
          <w:rFonts w:ascii="Times New Roman" w:hAnsi="Times New Roman"/>
          <w:sz w:val="24"/>
          <w:szCs w:val="24"/>
        </w:rPr>
        <w:t>d</w:t>
      </w:r>
      <w:r w:rsidRPr="00EB38FF">
        <w:rPr>
          <w:rFonts w:ascii="Times New Roman" w:hAnsi="Times New Roman"/>
          <w:sz w:val="24"/>
          <w:szCs w:val="24"/>
        </w:rPr>
        <w:t xml:space="preserve"> three or more years of experience </w:t>
      </w:r>
      <w:r w:rsidR="006702E2" w:rsidRPr="00EB38FF">
        <w:rPr>
          <w:rFonts w:ascii="Times New Roman" w:hAnsi="Times New Roman"/>
          <w:sz w:val="24"/>
          <w:szCs w:val="24"/>
        </w:rPr>
        <w:t>as compared with the MAs</w:t>
      </w:r>
      <w:r w:rsidRPr="00EB38FF">
        <w:rPr>
          <w:rFonts w:ascii="Times New Roman" w:hAnsi="Times New Roman"/>
          <w:sz w:val="24"/>
          <w:szCs w:val="24"/>
        </w:rPr>
        <w:t xml:space="preserve"> from Site B who </w:t>
      </w:r>
      <w:r w:rsidR="006702E2" w:rsidRPr="00EB38FF">
        <w:rPr>
          <w:rFonts w:ascii="Times New Roman" w:hAnsi="Times New Roman"/>
          <w:sz w:val="24"/>
          <w:szCs w:val="24"/>
        </w:rPr>
        <w:t>had less than one year of experience</w:t>
      </w:r>
      <w:r w:rsidRPr="00EB38FF">
        <w:rPr>
          <w:rFonts w:ascii="Times New Roman" w:hAnsi="Times New Roman"/>
          <w:sz w:val="24"/>
          <w:szCs w:val="24"/>
        </w:rPr>
        <w:t xml:space="preserve">. The variability in clinic workflow and staff experience </w:t>
      </w:r>
      <w:proofErr w:type="gramStart"/>
      <w:r w:rsidRPr="00EB38FF">
        <w:rPr>
          <w:rFonts w:ascii="Times New Roman" w:hAnsi="Times New Roman"/>
          <w:sz w:val="24"/>
          <w:szCs w:val="24"/>
        </w:rPr>
        <w:t>were</w:t>
      </w:r>
      <w:proofErr w:type="gramEnd"/>
      <w:r w:rsidRPr="00EB38FF">
        <w:rPr>
          <w:rFonts w:ascii="Times New Roman" w:hAnsi="Times New Roman"/>
          <w:sz w:val="24"/>
          <w:szCs w:val="24"/>
        </w:rPr>
        <w:t xml:space="preserve"> factors that made project implementation challenging. The project leader </w:t>
      </w:r>
      <w:r w:rsidRPr="00EB38FF">
        <w:rPr>
          <w:rFonts w:ascii="Times New Roman" w:hAnsi="Times New Roman"/>
          <w:sz w:val="24"/>
          <w:szCs w:val="24"/>
        </w:rPr>
        <w:lastRenderedPageBreak/>
        <w:t>created an alcohol misuse binder for each clinic site that contained SBIRT protocol flowcharts, the AUDIT screen, and educational materials in English and Spanish to help reinforce the education received. The binder was reviewed with the MAs when screening compliance fluctuated.</w:t>
      </w:r>
    </w:p>
    <w:p w14:paraId="0E8551E1"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 xml:space="preserve">Patient misconceptions and societal stigma were barriers to project implementation of alcohol screening and intervention. General misconceptions and stigma surrounded alcohol screening, diagnosis standards, treatment referrals, and alcohol consumption limits. Overall, patients were willing to be screened with the AUDIT. AUDIT was available in both English and Spanish and scored a Flesch-Kincaid grade level of eighth-grade readability. Some patients had difficulty with language barriers or low literacy; bilingual staff members assisted with </w:t>
      </w:r>
      <w:proofErr w:type="gramStart"/>
      <w:r w:rsidRPr="00EB38FF">
        <w:rPr>
          <w:rFonts w:ascii="Times New Roman" w:hAnsi="Times New Roman"/>
          <w:sz w:val="24"/>
          <w:szCs w:val="24"/>
        </w:rPr>
        <w:t>form</w:t>
      </w:r>
      <w:proofErr w:type="gramEnd"/>
      <w:r w:rsidRPr="00EB38FF">
        <w:rPr>
          <w:rFonts w:ascii="Times New Roman" w:hAnsi="Times New Roman"/>
          <w:sz w:val="24"/>
          <w:szCs w:val="24"/>
        </w:rPr>
        <w:t xml:space="preserve"> completion if patients were unable to complete the form. The physician provided patient education about safe drinking practices and the clinical manifestations and management of alcohol misuse to allow patients to make an informed decision about treatment options. Due to time constraints during patient visits, the majority of brief intervention follow-up appointments were scheduled for a later date. Scheduling created a barrier for </w:t>
      </w:r>
      <w:proofErr w:type="gramStart"/>
      <w:r w:rsidRPr="00EB38FF">
        <w:rPr>
          <w:rFonts w:ascii="Times New Roman" w:hAnsi="Times New Roman"/>
          <w:sz w:val="24"/>
          <w:szCs w:val="24"/>
        </w:rPr>
        <w:t>patients</w:t>
      </w:r>
      <w:proofErr w:type="gramEnd"/>
      <w:r w:rsidRPr="00EB38FF">
        <w:rPr>
          <w:rFonts w:ascii="Times New Roman" w:hAnsi="Times New Roman"/>
          <w:sz w:val="24"/>
          <w:szCs w:val="24"/>
        </w:rPr>
        <w:t xml:space="preserve"> as it required them to come back to the clinic, take time off from work, and pay for a second appointment. </w:t>
      </w:r>
    </w:p>
    <w:p w14:paraId="2BA2E614"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Organizational facilitators included the presence of an EMR, which eased data collection and adherence monitoring. Another organizational facilitator was the commitment of the physician, care coordinator, and the clinic staff to uphold quality standards to provide the best patient outcomes. The internal medicine practice demonstrate</w:t>
      </w:r>
      <w:r w:rsidR="006702E2" w:rsidRPr="00EB38FF">
        <w:rPr>
          <w:rFonts w:ascii="Times New Roman" w:hAnsi="Times New Roman"/>
          <w:sz w:val="24"/>
          <w:szCs w:val="24"/>
        </w:rPr>
        <w:t>d</w:t>
      </w:r>
      <w:r w:rsidRPr="00EB38FF">
        <w:rPr>
          <w:rFonts w:ascii="Times New Roman" w:hAnsi="Times New Roman"/>
          <w:sz w:val="24"/>
          <w:szCs w:val="24"/>
        </w:rPr>
        <w:t xml:space="preserve"> commitment to preventing future chronic diseases, meeting recommended preventive standards and quality measures, and providing optimal care to their patient population.</w:t>
      </w:r>
    </w:p>
    <w:p w14:paraId="23614FBB" w14:textId="77777777" w:rsidR="009007E6" w:rsidRPr="00EB38FF" w:rsidRDefault="009007E6"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lastRenderedPageBreak/>
        <w:t xml:space="preserve">The new SBIRT protocol increased revenue based on increased AUDIT screenings and billable brief intervention procedures. Screening for alcohol misuse increased insurance reimbursements, increased screening opportunities to identify patients with </w:t>
      </w:r>
      <w:proofErr w:type="gramStart"/>
      <w:r w:rsidRPr="00EB38FF">
        <w:rPr>
          <w:rFonts w:ascii="Times New Roman" w:hAnsi="Times New Roman"/>
          <w:sz w:val="24"/>
          <w:szCs w:val="24"/>
        </w:rPr>
        <w:t>high risk</w:t>
      </w:r>
      <w:proofErr w:type="gramEnd"/>
      <w:r w:rsidRPr="00EB38FF">
        <w:rPr>
          <w:rFonts w:ascii="Times New Roman" w:hAnsi="Times New Roman"/>
          <w:sz w:val="24"/>
          <w:szCs w:val="24"/>
        </w:rPr>
        <w:t xml:space="preserve"> alcohol intake, and provided opportunities to deliver brief intervention to patients with a positive AUDIT score and/or refer for treatment.</w:t>
      </w:r>
    </w:p>
    <w:p w14:paraId="673C70D4" w14:textId="77777777" w:rsidR="009007E6" w:rsidRPr="00EB38FF" w:rsidRDefault="009007E6" w:rsidP="009007E6">
      <w:pPr>
        <w:spacing w:after="0" w:line="480" w:lineRule="auto"/>
        <w:contextualSpacing/>
        <w:rPr>
          <w:rFonts w:ascii="Times New Roman" w:hAnsi="Times New Roman"/>
          <w:b/>
          <w:sz w:val="24"/>
          <w:szCs w:val="24"/>
        </w:rPr>
      </w:pPr>
      <w:r w:rsidRPr="00EB38FF">
        <w:rPr>
          <w:rFonts w:ascii="Times New Roman" w:hAnsi="Times New Roman"/>
          <w:b/>
          <w:sz w:val="24"/>
          <w:szCs w:val="24"/>
        </w:rPr>
        <w:t>Evaluation Plan</w:t>
      </w:r>
    </w:p>
    <w:p w14:paraId="14C16230" w14:textId="77777777" w:rsidR="009007E6" w:rsidRPr="00EB38FF" w:rsidRDefault="009007E6" w:rsidP="0024297C">
      <w:pPr>
        <w:spacing w:after="0" w:line="480" w:lineRule="auto"/>
        <w:ind w:firstLine="720"/>
        <w:rPr>
          <w:rFonts w:ascii="Times New Roman" w:hAnsi="Times New Roman"/>
          <w:sz w:val="24"/>
          <w:szCs w:val="24"/>
        </w:rPr>
      </w:pPr>
      <w:r w:rsidRPr="00EB38FF">
        <w:rPr>
          <w:rFonts w:ascii="Times New Roman" w:hAnsi="Times New Roman"/>
          <w:sz w:val="24"/>
          <w:szCs w:val="24"/>
        </w:rPr>
        <w:t>This evidence-based practice project was designed to achieve increased alcohol misuse screening, brief intervention, and treatment referral in adults 18 years and older. Data was collected in Microsoft Excel from the EMR and paper charts. Data was uploaded into IBM</w:t>
      </w:r>
      <w:r w:rsidRPr="00EB38FF">
        <w:rPr>
          <w:rFonts w:ascii="Times New Roman" w:hAnsi="Times New Roman"/>
          <w:sz w:val="24"/>
          <w:szCs w:val="24"/>
          <w:vertAlign w:val="superscript"/>
        </w:rPr>
        <w:t>®</w:t>
      </w:r>
      <w:r w:rsidRPr="00EB38FF">
        <w:rPr>
          <w:rFonts w:ascii="Times New Roman" w:hAnsi="Times New Roman"/>
          <w:sz w:val="24"/>
          <w:szCs w:val="24"/>
        </w:rPr>
        <w:t xml:space="preserve"> SPSS</w:t>
      </w:r>
      <w:r w:rsidRPr="00EB38FF">
        <w:rPr>
          <w:rFonts w:ascii="Times New Roman" w:hAnsi="Times New Roman"/>
          <w:sz w:val="24"/>
          <w:szCs w:val="24"/>
          <w:vertAlign w:val="superscript"/>
        </w:rPr>
        <w:t xml:space="preserve">® </w:t>
      </w:r>
      <w:r w:rsidRPr="00EB38FF">
        <w:rPr>
          <w:rFonts w:ascii="Times New Roman" w:hAnsi="Times New Roman"/>
          <w:sz w:val="24"/>
          <w:szCs w:val="24"/>
        </w:rPr>
        <w:t xml:space="preserve">version 24 for analysis. </w:t>
      </w:r>
    </w:p>
    <w:p w14:paraId="59E097DD" w14:textId="0CA6976A" w:rsidR="009007E6" w:rsidRPr="00EB38FF" w:rsidRDefault="009007E6" w:rsidP="0024297C">
      <w:pPr>
        <w:pStyle w:val="APA"/>
        <w:rPr>
          <w:szCs w:val="24"/>
        </w:rPr>
      </w:pPr>
      <w:r w:rsidRPr="00EB38FF">
        <w:rPr>
          <w:szCs w:val="24"/>
        </w:rPr>
        <w:t>Weekly adherence to each process step was measured by checking the four components of recording the AUDIT screening tool and the SBIRT protocol. The first component was confirming a completed AUDIT screen with the correct patient name, date of birth, chart number, date, and time that was scored and validated by the physician. The second component was ensuring the AUDIT results and management were documented on the EMR and paper chart. The third component was</w:t>
      </w:r>
      <w:r w:rsidR="00757F55" w:rsidRPr="00EB38FF">
        <w:rPr>
          <w:szCs w:val="24"/>
        </w:rPr>
        <w:t xml:space="preserve"> </w:t>
      </w:r>
      <w:r w:rsidRPr="00EB38FF">
        <w:rPr>
          <w:szCs w:val="24"/>
        </w:rPr>
        <w:t>the completion of the SBIRT protocol</w:t>
      </w:r>
      <w:r w:rsidR="006467C5" w:rsidRPr="00EB38FF">
        <w:rPr>
          <w:szCs w:val="24"/>
        </w:rPr>
        <w:t xml:space="preserve"> as necessary</w:t>
      </w:r>
      <w:r w:rsidRPr="00EB38FF">
        <w:rPr>
          <w:szCs w:val="24"/>
        </w:rPr>
        <w:t xml:space="preserve">. </w:t>
      </w:r>
      <w:r w:rsidR="009712BC" w:rsidRPr="00EB38FF">
        <w:rPr>
          <w:szCs w:val="24"/>
        </w:rPr>
        <w:t>The physician performed and documented the b</w:t>
      </w:r>
      <w:r w:rsidRPr="00EB38FF">
        <w:rPr>
          <w:szCs w:val="24"/>
        </w:rPr>
        <w:t xml:space="preserve">rief intervention in the EMR and </w:t>
      </w:r>
      <w:r w:rsidR="009712BC" w:rsidRPr="00EB38FF">
        <w:rPr>
          <w:szCs w:val="24"/>
        </w:rPr>
        <w:t xml:space="preserve">on </w:t>
      </w:r>
      <w:r w:rsidRPr="00EB38FF">
        <w:rPr>
          <w:szCs w:val="24"/>
        </w:rPr>
        <w:t>the</w:t>
      </w:r>
      <w:r w:rsidR="009712BC" w:rsidRPr="00EB38FF">
        <w:rPr>
          <w:szCs w:val="24"/>
        </w:rPr>
        <w:t xml:space="preserve"> paper</w:t>
      </w:r>
      <w:r w:rsidRPr="00EB38FF">
        <w:rPr>
          <w:szCs w:val="24"/>
        </w:rPr>
        <w:t xml:space="preserve"> SBIRT Alcohol Positive Screen Management form</w:t>
      </w:r>
      <w:r w:rsidR="009712BC" w:rsidRPr="00EB38FF">
        <w:rPr>
          <w:szCs w:val="24"/>
        </w:rPr>
        <w:t xml:space="preserve">, which included </w:t>
      </w:r>
      <w:r w:rsidRPr="00EB38FF">
        <w:rPr>
          <w:szCs w:val="24"/>
        </w:rPr>
        <w:t xml:space="preserve">alcohol education, </w:t>
      </w:r>
      <w:r w:rsidR="009712BC" w:rsidRPr="00EB38FF">
        <w:rPr>
          <w:szCs w:val="24"/>
        </w:rPr>
        <w:t xml:space="preserve">patient’s </w:t>
      </w:r>
      <w:r w:rsidRPr="00EB38FF">
        <w:rPr>
          <w:szCs w:val="24"/>
        </w:rPr>
        <w:t xml:space="preserve">readiness to change, plan, agreement, diagnosis, time and date of completion, and procedure code. The fourth component was ensuring that the service was marked and billed appropriately with the necessary billing and diagnosis code on the patient’s </w:t>
      </w:r>
      <w:proofErr w:type="spellStart"/>
      <w:r w:rsidRPr="00EB38FF">
        <w:rPr>
          <w:szCs w:val="24"/>
        </w:rPr>
        <w:t>superbill</w:t>
      </w:r>
      <w:proofErr w:type="spellEnd"/>
      <w:r w:rsidRPr="00EB38FF">
        <w:rPr>
          <w:szCs w:val="24"/>
        </w:rPr>
        <w:t xml:space="preserve"> (Table 4). </w:t>
      </w:r>
      <w:r w:rsidR="00B6686D" w:rsidRPr="00EB38FF">
        <w:rPr>
          <w:szCs w:val="24"/>
        </w:rPr>
        <w:t xml:space="preserve">The billing department </w:t>
      </w:r>
      <w:r w:rsidR="009712BC" w:rsidRPr="00EB38FF">
        <w:rPr>
          <w:szCs w:val="24"/>
        </w:rPr>
        <w:t xml:space="preserve">used </w:t>
      </w:r>
      <w:r w:rsidR="00B6686D" w:rsidRPr="00EB38FF">
        <w:rPr>
          <w:szCs w:val="24"/>
        </w:rPr>
        <w:t xml:space="preserve">the information from the </w:t>
      </w:r>
      <w:proofErr w:type="spellStart"/>
      <w:r w:rsidR="00B6686D" w:rsidRPr="00EB38FF">
        <w:rPr>
          <w:szCs w:val="24"/>
        </w:rPr>
        <w:t>superbill</w:t>
      </w:r>
      <w:proofErr w:type="spellEnd"/>
      <w:r w:rsidR="00B6686D" w:rsidRPr="00EB38FF">
        <w:rPr>
          <w:szCs w:val="24"/>
        </w:rPr>
        <w:t xml:space="preserve"> to submit a claim using the CMS 1500 form to insurance services for reimbursement</w:t>
      </w:r>
      <w:r w:rsidR="008B74E0" w:rsidRPr="00EB38FF">
        <w:rPr>
          <w:szCs w:val="24"/>
        </w:rPr>
        <w:t xml:space="preserve"> (</w:t>
      </w:r>
      <w:r w:rsidR="009F21C9" w:rsidRPr="00EB38FF">
        <w:rPr>
          <w:szCs w:val="24"/>
        </w:rPr>
        <w:t>CMS, 2012</w:t>
      </w:r>
      <w:r w:rsidR="008B74E0" w:rsidRPr="00EB38FF">
        <w:rPr>
          <w:szCs w:val="24"/>
        </w:rPr>
        <w:t>)</w:t>
      </w:r>
      <w:r w:rsidR="00B6686D" w:rsidRPr="00EB38FF">
        <w:rPr>
          <w:szCs w:val="24"/>
        </w:rPr>
        <w:t>.</w:t>
      </w:r>
    </w:p>
    <w:p w14:paraId="182EDD9E" w14:textId="77777777" w:rsidR="009007E6" w:rsidRPr="00EB38FF" w:rsidRDefault="009007E6" w:rsidP="009007E6">
      <w:pPr>
        <w:pStyle w:val="APA"/>
        <w:ind w:firstLine="0"/>
        <w:rPr>
          <w:szCs w:val="24"/>
        </w:rPr>
      </w:pPr>
      <w:r w:rsidRPr="00EB38FF">
        <w:rPr>
          <w:szCs w:val="24"/>
        </w:rPr>
        <w:lastRenderedPageBreak/>
        <w:t>Table 4</w:t>
      </w:r>
    </w:p>
    <w:p w14:paraId="58F8B231" w14:textId="77777777" w:rsidR="009007E6" w:rsidRPr="00EB38FF" w:rsidRDefault="009007E6" w:rsidP="009007E6">
      <w:pPr>
        <w:pStyle w:val="APA"/>
        <w:ind w:firstLine="0"/>
        <w:rPr>
          <w:i/>
          <w:szCs w:val="24"/>
        </w:rPr>
      </w:pPr>
      <w:r w:rsidRPr="00EB38FF">
        <w:rPr>
          <w:i/>
          <w:szCs w:val="24"/>
        </w:rPr>
        <w:t>Breakdown of Charting AUDIT Results</w:t>
      </w:r>
    </w:p>
    <w:tbl>
      <w:tblPr>
        <w:tblStyle w:val="TableGrid"/>
        <w:tblW w:w="0" w:type="auto"/>
        <w:tblLook w:val="04A0" w:firstRow="1" w:lastRow="0" w:firstColumn="1" w:lastColumn="0" w:noHBand="0" w:noVBand="1"/>
      </w:tblPr>
      <w:tblGrid>
        <w:gridCol w:w="1458"/>
        <w:gridCol w:w="7398"/>
      </w:tblGrid>
      <w:tr w:rsidR="009007E6" w:rsidRPr="00EB38FF" w14:paraId="4976537B" w14:textId="77777777" w:rsidTr="00CD57E0">
        <w:trPr>
          <w:trHeight w:val="530"/>
        </w:trPr>
        <w:tc>
          <w:tcPr>
            <w:tcW w:w="1458" w:type="dxa"/>
            <w:tcBorders>
              <w:left w:val="nil"/>
              <w:bottom w:val="single" w:sz="4" w:space="0" w:color="auto"/>
              <w:right w:val="nil"/>
            </w:tcBorders>
          </w:tcPr>
          <w:p w14:paraId="57D8D9B1" w14:textId="77777777" w:rsidR="009007E6" w:rsidRPr="00EB38FF" w:rsidRDefault="009007E6" w:rsidP="00CD57E0">
            <w:pPr>
              <w:pStyle w:val="APA"/>
              <w:ind w:firstLine="0"/>
              <w:rPr>
                <w:sz w:val="20"/>
              </w:rPr>
            </w:pPr>
            <w:r w:rsidRPr="00EB38FF">
              <w:rPr>
                <w:sz w:val="20"/>
              </w:rPr>
              <w:t xml:space="preserve">AUDIT </w:t>
            </w:r>
          </w:p>
        </w:tc>
        <w:tc>
          <w:tcPr>
            <w:tcW w:w="7398" w:type="dxa"/>
            <w:tcBorders>
              <w:left w:val="nil"/>
              <w:bottom w:val="single" w:sz="4" w:space="0" w:color="auto"/>
              <w:right w:val="nil"/>
            </w:tcBorders>
          </w:tcPr>
          <w:p w14:paraId="3524379D" w14:textId="77777777" w:rsidR="009007E6" w:rsidRPr="00EB38FF" w:rsidRDefault="009007E6" w:rsidP="00CD57E0">
            <w:pPr>
              <w:pStyle w:val="APA"/>
              <w:ind w:firstLine="0"/>
              <w:jc w:val="center"/>
              <w:rPr>
                <w:sz w:val="20"/>
              </w:rPr>
            </w:pPr>
            <w:r w:rsidRPr="00EB38FF">
              <w:rPr>
                <w:sz w:val="20"/>
              </w:rPr>
              <w:t>Charting AUDIT</w:t>
            </w:r>
          </w:p>
        </w:tc>
      </w:tr>
      <w:tr w:rsidR="009007E6" w:rsidRPr="00EB38FF" w14:paraId="081AFE90" w14:textId="77777777" w:rsidTr="00CD57E0">
        <w:tc>
          <w:tcPr>
            <w:tcW w:w="1458" w:type="dxa"/>
            <w:tcBorders>
              <w:left w:val="nil"/>
              <w:bottom w:val="single" w:sz="4" w:space="0" w:color="auto"/>
              <w:right w:val="nil"/>
            </w:tcBorders>
          </w:tcPr>
          <w:p w14:paraId="5B6D8088" w14:textId="77777777" w:rsidR="009007E6" w:rsidRPr="00EB38FF" w:rsidRDefault="009007E6" w:rsidP="00CD57E0">
            <w:pPr>
              <w:pStyle w:val="APA"/>
              <w:ind w:firstLine="0"/>
              <w:rPr>
                <w:sz w:val="20"/>
              </w:rPr>
            </w:pPr>
            <w:r w:rsidRPr="00EB38FF">
              <w:rPr>
                <w:sz w:val="20"/>
              </w:rPr>
              <w:t>Score 0-7</w:t>
            </w:r>
          </w:p>
          <w:p w14:paraId="12E8BBFF" w14:textId="77777777" w:rsidR="009007E6" w:rsidRPr="00EB38FF" w:rsidRDefault="009007E6" w:rsidP="00CD57E0">
            <w:pPr>
              <w:pStyle w:val="APA"/>
              <w:ind w:firstLine="0"/>
              <w:rPr>
                <w:sz w:val="20"/>
              </w:rPr>
            </w:pPr>
            <w:r w:rsidRPr="00EB38FF">
              <w:rPr>
                <w:sz w:val="20"/>
              </w:rPr>
              <w:t>Zone 1</w:t>
            </w:r>
          </w:p>
        </w:tc>
        <w:tc>
          <w:tcPr>
            <w:tcW w:w="7398" w:type="dxa"/>
            <w:tcBorders>
              <w:left w:val="nil"/>
              <w:bottom w:val="single" w:sz="4" w:space="0" w:color="auto"/>
              <w:right w:val="nil"/>
            </w:tcBorders>
          </w:tcPr>
          <w:p w14:paraId="0580F045" w14:textId="77777777" w:rsidR="009007E6" w:rsidRPr="00EB38FF" w:rsidRDefault="009007E6" w:rsidP="00CD57E0">
            <w:pPr>
              <w:pStyle w:val="APA"/>
              <w:spacing w:line="240" w:lineRule="auto"/>
              <w:ind w:left="720" w:firstLine="0"/>
              <w:rPr>
                <w:sz w:val="20"/>
              </w:rPr>
            </w:pPr>
            <w:r w:rsidRPr="00EB38FF">
              <w:rPr>
                <w:sz w:val="20"/>
              </w:rPr>
              <w:t>EMR</w:t>
            </w:r>
          </w:p>
          <w:p w14:paraId="3E8E373F" w14:textId="77777777" w:rsidR="009007E6" w:rsidRPr="00EB38FF" w:rsidRDefault="009007E6" w:rsidP="009007E6">
            <w:pPr>
              <w:pStyle w:val="APA"/>
              <w:numPr>
                <w:ilvl w:val="1"/>
                <w:numId w:val="3"/>
              </w:numPr>
              <w:spacing w:line="240" w:lineRule="auto"/>
              <w:rPr>
                <w:sz w:val="20"/>
              </w:rPr>
            </w:pPr>
            <w:r w:rsidRPr="00EB38FF">
              <w:rPr>
                <w:sz w:val="20"/>
              </w:rPr>
              <w:t>Score 0-7</w:t>
            </w:r>
          </w:p>
          <w:p w14:paraId="70EA3DDB" w14:textId="77777777" w:rsidR="009007E6" w:rsidRPr="00EB38FF" w:rsidRDefault="009007E6" w:rsidP="009007E6">
            <w:pPr>
              <w:pStyle w:val="APA"/>
              <w:numPr>
                <w:ilvl w:val="1"/>
                <w:numId w:val="3"/>
              </w:numPr>
              <w:spacing w:line="240" w:lineRule="auto"/>
              <w:rPr>
                <w:sz w:val="20"/>
              </w:rPr>
            </w:pPr>
            <w:r w:rsidRPr="00EB38FF">
              <w:rPr>
                <w:sz w:val="20"/>
              </w:rPr>
              <w:t>Zone 1 Reinforcement of healthy behaviors</w:t>
            </w:r>
          </w:p>
          <w:p w14:paraId="6553EFD2" w14:textId="77777777" w:rsidR="009007E6" w:rsidRPr="00EB38FF" w:rsidRDefault="009007E6" w:rsidP="00CD57E0">
            <w:pPr>
              <w:pStyle w:val="APA"/>
              <w:spacing w:line="240" w:lineRule="auto"/>
              <w:ind w:left="720" w:firstLine="0"/>
              <w:rPr>
                <w:sz w:val="20"/>
              </w:rPr>
            </w:pPr>
            <w:r w:rsidRPr="00EB38FF">
              <w:rPr>
                <w:sz w:val="20"/>
              </w:rPr>
              <w:t>Paper Chart</w:t>
            </w:r>
          </w:p>
          <w:p w14:paraId="60242F77" w14:textId="77777777" w:rsidR="009007E6" w:rsidRPr="00EB38FF" w:rsidRDefault="009007E6" w:rsidP="009007E6">
            <w:pPr>
              <w:pStyle w:val="APA"/>
              <w:numPr>
                <w:ilvl w:val="1"/>
                <w:numId w:val="3"/>
              </w:numPr>
              <w:spacing w:line="240" w:lineRule="auto"/>
              <w:rPr>
                <w:sz w:val="20"/>
              </w:rPr>
            </w:pPr>
            <w:r w:rsidRPr="00EB38FF">
              <w:rPr>
                <w:sz w:val="20"/>
              </w:rPr>
              <w:t>Score, Zone</w:t>
            </w:r>
          </w:p>
          <w:p w14:paraId="673DE2D0" w14:textId="77777777" w:rsidR="009007E6" w:rsidRPr="00EB38FF" w:rsidRDefault="009007E6" w:rsidP="00CD57E0">
            <w:pPr>
              <w:pStyle w:val="APA"/>
              <w:spacing w:line="240" w:lineRule="auto"/>
              <w:ind w:left="720" w:firstLine="0"/>
              <w:rPr>
                <w:sz w:val="20"/>
              </w:rPr>
            </w:pPr>
            <w:proofErr w:type="spellStart"/>
            <w:r w:rsidRPr="00EB38FF">
              <w:rPr>
                <w:sz w:val="20"/>
              </w:rPr>
              <w:t>Superbill</w:t>
            </w:r>
            <w:proofErr w:type="spellEnd"/>
          </w:p>
          <w:p w14:paraId="4C3325B2" w14:textId="77777777" w:rsidR="009007E6" w:rsidRPr="00EB38FF" w:rsidRDefault="009007E6" w:rsidP="009007E6">
            <w:pPr>
              <w:pStyle w:val="APA"/>
              <w:numPr>
                <w:ilvl w:val="1"/>
                <w:numId w:val="3"/>
              </w:numPr>
              <w:spacing w:line="240" w:lineRule="auto"/>
              <w:rPr>
                <w:sz w:val="20"/>
              </w:rPr>
            </w:pPr>
            <w:r w:rsidRPr="00EB38FF">
              <w:rPr>
                <w:sz w:val="20"/>
              </w:rPr>
              <w:t>Diagnosis Code: Z13.89 Screening for Other Disorder</w:t>
            </w:r>
          </w:p>
          <w:p w14:paraId="6139F93A" w14:textId="77777777" w:rsidR="009007E6" w:rsidRPr="00EB38FF" w:rsidRDefault="009007E6" w:rsidP="009007E6">
            <w:pPr>
              <w:pStyle w:val="APA"/>
              <w:numPr>
                <w:ilvl w:val="1"/>
                <w:numId w:val="3"/>
              </w:numPr>
              <w:spacing w:line="240" w:lineRule="auto"/>
              <w:rPr>
                <w:sz w:val="20"/>
              </w:rPr>
            </w:pPr>
            <w:r w:rsidRPr="00EB38FF">
              <w:rPr>
                <w:sz w:val="20"/>
              </w:rPr>
              <w:t>Procedure: G0442/ H0049/ 96160 Alcohol Screen</w:t>
            </w:r>
          </w:p>
        </w:tc>
      </w:tr>
      <w:tr w:rsidR="009007E6" w:rsidRPr="00EB38FF" w14:paraId="3955B98F" w14:textId="77777777" w:rsidTr="00CD57E0">
        <w:tc>
          <w:tcPr>
            <w:tcW w:w="1458" w:type="dxa"/>
            <w:tcBorders>
              <w:left w:val="nil"/>
              <w:bottom w:val="single" w:sz="4" w:space="0" w:color="auto"/>
              <w:right w:val="nil"/>
            </w:tcBorders>
          </w:tcPr>
          <w:p w14:paraId="0EA4A1A6" w14:textId="77777777" w:rsidR="009007E6" w:rsidRPr="00EB38FF" w:rsidRDefault="009007E6" w:rsidP="00CD57E0">
            <w:pPr>
              <w:pStyle w:val="APA"/>
              <w:ind w:firstLine="0"/>
              <w:rPr>
                <w:sz w:val="20"/>
              </w:rPr>
            </w:pPr>
            <w:r w:rsidRPr="00EB38FF">
              <w:rPr>
                <w:sz w:val="20"/>
              </w:rPr>
              <w:t>Score 8-15</w:t>
            </w:r>
          </w:p>
          <w:p w14:paraId="5CDA0DC8" w14:textId="77777777" w:rsidR="009007E6" w:rsidRPr="00EB38FF" w:rsidRDefault="009007E6" w:rsidP="00CD57E0">
            <w:pPr>
              <w:pStyle w:val="APA"/>
              <w:ind w:firstLine="0"/>
              <w:rPr>
                <w:sz w:val="20"/>
              </w:rPr>
            </w:pPr>
            <w:r w:rsidRPr="00EB38FF">
              <w:rPr>
                <w:sz w:val="20"/>
              </w:rPr>
              <w:t>Zone 2</w:t>
            </w:r>
          </w:p>
        </w:tc>
        <w:tc>
          <w:tcPr>
            <w:tcW w:w="7398" w:type="dxa"/>
            <w:tcBorders>
              <w:left w:val="nil"/>
              <w:bottom w:val="single" w:sz="4" w:space="0" w:color="auto"/>
              <w:right w:val="nil"/>
            </w:tcBorders>
          </w:tcPr>
          <w:p w14:paraId="344F9F81" w14:textId="77777777" w:rsidR="009007E6" w:rsidRPr="00EB38FF" w:rsidRDefault="009007E6" w:rsidP="00CD57E0">
            <w:pPr>
              <w:pStyle w:val="APA"/>
              <w:spacing w:line="240" w:lineRule="auto"/>
              <w:ind w:left="720" w:firstLine="0"/>
              <w:rPr>
                <w:sz w:val="20"/>
              </w:rPr>
            </w:pPr>
            <w:r w:rsidRPr="00EB38FF">
              <w:rPr>
                <w:sz w:val="20"/>
              </w:rPr>
              <w:t>EMR</w:t>
            </w:r>
          </w:p>
          <w:p w14:paraId="6DA6D647" w14:textId="77777777" w:rsidR="009007E6" w:rsidRPr="00EB38FF" w:rsidRDefault="009007E6" w:rsidP="009007E6">
            <w:pPr>
              <w:pStyle w:val="APA"/>
              <w:numPr>
                <w:ilvl w:val="1"/>
                <w:numId w:val="3"/>
              </w:numPr>
              <w:spacing w:line="240" w:lineRule="auto"/>
              <w:rPr>
                <w:sz w:val="20"/>
              </w:rPr>
            </w:pPr>
            <w:r w:rsidRPr="00EB38FF">
              <w:rPr>
                <w:sz w:val="20"/>
              </w:rPr>
              <w:t>Score 8-15</w:t>
            </w:r>
          </w:p>
          <w:p w14:paraId="34774766" w14:textId="77777777" w:rsidR="009007E6" w:rsidRPr="00EB38FF" w:rsidRDefault="009007E6" w:rsidP="009007E6">
            <w:pPr>
              <w:pStyle w:val="APA"/>
              <w:numPr>
                <w:ilvl w:val="1"/>
                <w:numId w:val="3"/>
              </w:numPr>
              <w:spacing w:line="240" w:lineRule="auto"/>
              <w:rPr>
                <w:sz w:val="20"/>
              </w:rPr>
            </w:pPr>
            <w:r w:rsidRPr="00EB38FF">
              <w:rPr>
                <w:sz w:val="20"/>
              </w:rPr>
              <w:t>Zone 2 Simple Advice</w:t>
            </w:r>
          </w:p>
          <w:p w14:paraId="5EFAD338" w14:textId="77777777" w:rsidR="009007E6" w:rsidRPr="00EB38FF" w:rsidRDefault="009007E6" w:rsidP="009007E6">
            <w:pPr>
              <w:pStyle w:val="APA"/>
              <w:numPr>
                <w:ilvl w:val="1"/>
                <w:numId w:val="3"/>
              </w:numPr>
              <w:spacing w:line="240" w:lineRule="auto"/>
              <w:rPr>
                <w:sz w:val="20"/>
              </w:rPr>
            </w:pPr>
            <w:r w:rsidRPr="00EB38FF">
              <w:rPr>
                <w:sz w:val="20"/>
              </w:rPr>
              <w:t>SBIRT:</w:t>
            </w:r>
          </w:p>
          <w:p w14:paraId="5785E9E7" w14:textId="77777777" w:rsidR="009007E6" w:rsidRPr="00EB38FF" w:rsidRDefault="009007E6" w:rsidP="009007E6">
            <w:pPr>
              <w:pStyle w:val="APA"/>
              <w:numPr>
                <w:ilvl w:val="2"/>
                <w:numId w:val="3"/>
              </w:numPr>
              <w:spacing w:line="240" w:lineRule="auto"/>
              <w:rPr>
                <w:sz w:val="20"/>
              </w:rPr>
            </w:pPr>
            <w:r w:rsidRPr="00EB38FF">
              <w:rPr>
                <w:sz w:val="20"/>
              </w:rPr>
              <w:t>Education, Readiness to change, Plan, and Time administered</w:t>
            </w:r>
          </w:p>
          <w:p w14:paraId="476B2599" w14:textId="77777777" w:rsidR="009007E6" w:rsidRPr="00EB38FF" w:rsidRDefault="009007E6" w:rsidP="009007E6">
            <w:pPr>
              <w:pStyle w:val="APA"/>
              <w:numPr>
                <w:ilvl w:val="2"/>
                <w:numId w:val="3"/>
              </w:numPr>
              <w:spacing w:line="240" w:lineRule="auto"/>
              <w:rPr>
                <w:sz w:val="20"/>
              </w:rPr>
            </w:pPr>
            <w:r w:rsidRPr="00EB38FF">
              <w:rPr>
                <w:sz w:val="20"/>
              </w:rPr>
              <w:t>Diagnosis Code: Alcohol Misuse ICD-10</w:t>
            </w:r>
          </w:p>
          <w:p w14:paraId="748E40E3" w14:textId="77777777" w:rsidR="009007E6" w:rsidRPr="00EB38FF" w:rsidRDefault="009007E6" w:rsidP="00CD57E0">
            <w:pPr>
              <w:pStyle w:val="APA"/>
              <w:spacing w:line="240" w:lineRule="auto"/>
              <w:ind w:left="720" w:firstLine="0"/>
              <w:rPr>
                <w:sz w:val="20"/>
              </w:rPr>
            </w:pPr>
            <w:r w:rsidRPr="00EB38FF">
              <w:rPr>
                <w:sz w:val="20"/>
              </w:rPr>
              <w:t>Paper Chart</w:t>
            </w:r>
          </w:p>
          <w:p w14:paraId="105C2A4C" w14:textId="77777777" w:rsidR="009007E6" w:rsidRPr="00EB38FF" w:rsidRDefault="009007E6" w:rsidP="009007E6">
            <w:pPr>
              <w:pStyle w:val="APA"/>
              <w:numPr>
                <w:ilvl w:val="1"/>
                <w:numId w:val="3"/>
              </w:numPr>
              <w:spacing w:line="240" w:lineRule="auto"/>
              <w:rPr>
                <w:sz w:val="20"/>
              </w:rPr>
            </w:pPr>
            <w:r w:rsidRPr="00EB38FF">
              <w:rPr>
                <w:sz w:val="20"/>
              </w:rPr>
              <w:t>Score, Zone, Plan, Treatment</w:t>
            </w:r>
          </w:p>
          <w:p w14:paraId="3ACF5364" w14:textId="77777777" w:rsidR="009007E6" w:rsidRPr="00EB38FF" w:rsidRDefault="009007E6" w:rsidP="00CD57E0">
            <w:pPr>
              <w:pStyle w:val="APA"/>
              <w:spacing w:line="240" w:lineRule="auto"/>
              <w:ind w:left="720" w:firstLine="0"/>
              <w:rPr>
                <w:sz w:val="20"/>
              </w:rPr>
            </w:pPr>
            <w:proofErr w:type="spellStart"/>
            <w:r w:rsidRPr="00EB38FF">
              <w:rPr>
                <w:sz w:val="20"/>
              </w:rPr>
              <w:t>Superbill</w:t>
            </w:r>
            <w:proofErr w:type="spellEnd"/>
          </w:p>
          <w:p w14:paraId="3EBEFC7E" w14:textId="77777777" w:rsidR="009007E6" w:rsidRPr="00EB38FF" w:rsidRDefault="009007E6" w:rsidP="009007E6">
            <w:pPr>
              <w:pStyle w:val="APA"/>
              <w:numPr>
                <w:ilvl w:val="1"/>
                <w:numId w:val="3"/>
              </w:numPr>
              <w:spacing w:line="240" w:lineRule="auto"/>
              <w:rPr>
                <w:sz w:val="20"/>
              </w:rPr>
            </w:pPr>
            <w:r w:rsidRPr="00EB38FF">
              <w:rPr>
                <w:sz w:val="20"/>
              </w:rPr>
              <w:t>Diagnosis Code: Alcohol Misuse ICD-10</w:t>
            </w:r>
          </w:p>
          <w:p w14:paraId="3FE94D75" w14:textId="77777777" w:rsidR="009007E6" w:rsidRPr="00EB38FF" w:rsidRDefault="009007E6" w:rsidP="009007E6">
            <w:pPr>
              <w:pStyle w:val="APA"/>
              <w:numPr>
                <w:ilvl w:val="1"/>
                <w:numId w:val="3"/>
              </w:numPr>
              <w:spacing w:line="240" w:lineRule="auto"/>
              <w:rPr>
                <w:sz w:val="20"/>
              </w:rPr>
            </w:pPr>
            <w:r w:rsidRPr="00EB38FF">
              <w:rPr>
                <w:sz w:val="20"/>
              </w:rPr>
              <w:t xml:space="preserve">Procedure Code: </w:t>
            </w:r>
          </w:p>
          <w:p w14:paraId="744D599E" w14:textId="77777777" w:rsidR="009007E6" w:rsidRPr="00EB38FF" w:rsidRDefault="009007E6" w:rsidP="009007E6">
            <w:pPr>
              <w:pStyle w:val="APA"/>
              <w:numPr>
                <w:ilvl w:val="2"/>
                <w:numId w:val="3"/>
              </w:numPr>
              <w:spacing w:line="240" w:lineRule="auto"/>
              <w:rPr>
                <w:sz w:val="20"/>
              </w:rPr>
            </w:pPr>
            <w:r w:rsidRPr="00EB38FF">
              <w:rPr>
                <w:sz w:val="20"/>
              </w:rPr>
              <w:t>99408/G0396 SBIRT Services 15-30 minutes</w:t>
            </w:r>
          </w:p>
          <w:p w14:paraId="5673F39D" w14:textId="77777777" w:rsidR="009007E6" w:rsidRPr="00EB38FF" w:rsidRDefault="009007E6" w:rsidP="009007E6">
            <w:pPr>
              <w:pStyle w:val="APA"/>
              <w:numPr>
                <w:ilvl w:val="2"/>
                <w:numId w:val="3"/>
              </w:numPr>
              <w:spacing w:line="240" w:lineRule="auto"/>
              <w:rPr>
                <w:sz w:val="20"/>
              </w:rPr>
            </w:pPr>
            <w:r w:rsidRPr="00EB38FF">
              <w:rPr>
                <w:sz w:val="20"/>
              </w:rPr>
              <w:t>99409/G0397 SBIRT Services &gt; 30 minutes</w:t>
            </w:r>
          </w:p>
        </w:tc>
      </w:tr>
      <w:tr w:rsidR="009007E6" w:rsidRPr="00EB38FF" w14:paraId="290C442A" w14:textId="77777777" w:rsidTr="00CD57E0">
        <w:tc>
          <w:tcPr>
            <w:tcW w:w="1458" w:type="dxa"/>
            <w:tcBorders>
              <w:left w:val="nil"/>
              <w:bottom w:val="single" w:sz="4" w:space="0" w:color="auto"/>
              <w:right w:val="nil"/>
            </w:tcBorders>
          </w:tcPr>
          <w:p w14:paraId="28BC6F87" w14:textId="77777777" w:rsidR="009007E6" w:rsidRPr="00EB38FF" w:rsidRDefault="009007E6" w:rsidP="00CD57E0">
            <w:pPr>
              <w:pStyle w:val="APA"/>
              <w:ind w:firstLine="0"/>
              <w:rPr>
                <w:sz w:val="20"/>
              </w:rPr>
            </w:pPr>
            <w:r w:rsidRPr="00EB38FF">
              <w:rPr>
                <w:sz w:val="20"/>
              </w:rPr>
              <w:t>Score 16-19</w:t>
            </w:r>
          </w:p>
          <w:p w14:paraId="600F59F2" w14:textId="77777777" w:rsidR="009007E6" w:rsidRPr="00EB38FF" w:rsidRDefault="009007E6" w:rsidP="00CD57E0">
            <w:pPr>
              <w:pStyle w:val="APA"/>
              <w:ind w:firstLine="0"/>
              <w:rPr>
                <w:sz w:val="20"/>
              </w:rPr>
            </w:pPr>
            <w:r w:rsidRPr="00EB38FF">
              <w:rPr>
                <w:sz w:val="20"/>
              </w:rPr>
              <w:t>Zone 3</w:t>
            </w:r>
          </w:p>
        </w:tc>
        <w:tc>
          <w:tcPr>
            <w:tcW w:w="7398" w:type="dxa"/>
            <w:tcBorders>
              <w:left w:val="nil"/>
              <w:bottom w:val="single" w:sz="4" w:space="0" w:color="auto"/>
              <w:right w:val="nil"/>
            </w:tcBorders>
          </w:tcPr>
          <w:p w14:paraId="47FA72D4" w14:textId="77777777" w:rsidR="009007E6" w:rsidRPr="00EB38FF" w:rsidRDefault="009007E6" w:rsidP="00CD57E0">
            <w:pPr>
              <w:pStyle w:val="APA"/>
              <w:spacing w:line="240" w:lineRule="auto"/>
              <w:ind w:left="720" w:firstLine="0"/>
              <w:rPr>
                <w:sz w:val="20"/>
              </w:rPr>
            </w:pPr>
            <w:r w:rsidRPr="00EB38FF">
              <w:rPr>
                <w:sz w:val="20"/>
              </w:rPr>
              <w:t>EMR</w:t>
            </w:r>
          </w:p>
          <w:p w14:paraId="6E1407A7" w14:textId="77777777" w:rsidR="009007E6" w:rsidRPr="00EB38FF" w:rsidRDefault="009007E6" w:rsidP="009007E6">
            <w:pPr>
              <w:pStyle w:val="APA"/>
              <w:numPr>
                <w:ilvl w:val="1"/>
                <w:numId w:val="3"/>
              </w:numPr>
              <w:spacing w:line="240" w:lineRule="auto"/>
              <w:rPr>
                <w:sz w:val="20"/>
              </w:rPr>
            </w:pPr>
            <w:r w:rsidRPr="00EB38FF">
              <w:rPr>
                <w:sz w:val="20"/>
              </w:rPr>
              <w:t>Score 16-19</w:t>
            </w:r>
          </w:p>
          <w:p w14:paraId="11768D4E" w14:textId="77777777" w:rsidR="009007E6" w:rsidRPr="00EB38FF" w:rsidRDefault="009007E6" w:rsidP="009007E6">
            <w:pPr>
              <w:pStyle w:val="APA"/>
              <w:numPr>
                <w:ilvl w:val="1"/>
                <w:numId w:val="3"/>
              </w:numPr>
              <w:spacing w:line="240" w:lineRule="auto"/>
              <w:rPr>
                <w:sz w:val="20"/>
              </w:rPr>
            </w:pPr>
            <w:r w:rsidRPr="00EB38FF">
              <w:rPr>
                <w:sz w:val="20"/>
              </w:rPr>
              <w:t>Zone 3 Counsel &amp; Continue Monitoring</w:t>
            </w:r>
          </w:p>
          <w:p w14:paraId="0C1791BA" w14:textId="77777777" w:rsidR="009007E6" w:rsidRPr="00EB38FF" w:rsidRDefault="009007E6" w:rsidP="009007E6">
            <w:pPr>
              <w:pStyle w:val="APA"/>
              <w:numPr>
                <w:ilvl w:val="1"/>
                <w:numId w:val="3"/>
              </w:numPr>
              <w:spacing w:line="240" w:lineRule="auto"/>
              <w:rPr>
                <w:sz w:val="20"/>
              </w:rPr>
            </w:pPr>
            <w:r w:rsidRPr="00EB38FF">
              <w:rPr>
                <w:sz w:val="20"/>
              </w:rPr>
              <w:t>SBIRT:</w:t>
            </w:r>
          </w:p>
          <w:p w14:paraId="7F3E3C5F" w14:textId="77777777" w:rsidR="009007E6" w:rsidRPr="00EB38FF" w:rsidRDefault="009007E6" w:rsidP="009007E6">
            <w:pPr>
              <w:pStyle w:val="APA"/>
              <w:numPr>
                <w:ilvl w:val="2"/>
                <w:numId w:val="3"/>
              </w:numPr>
              <w:spacing w:line="240" w:lineRule="auto"/>
              <w:rPr>
                <w:sz w:val="20"/>
              </w:rPr>
            </w:pPr>
            <w:r w:rsidRPr="00EB38FF">
              <w:rPr>
                <w:sz w:val="20"/>
              </w:rPr>
              <w:t>Education, Readiness to change, Plan, and Time administered</w:t>
            </w:r>
          </w:p>
          <w:p w14:paraId="119F045F" w14:textId="77777777" w:rsidR="009007E6" w:rsidRPr="00EB38FF" w:rsidRDefault="009007E6" w:rsidP="009007E6">
            <w:pPr>
              <w:pStyle w:val="APA"/>
              <w:numPr>
                <w:ilvl w:val="2"/>
                <w:numId w:val="3"/>
              </w:numPr>
              <w:spacing w:line="240" w:lineRule="auto"/>
              <w:rPr>
                <w:sz w:val="20"/>
              </w:rPr>
            </w:pPr>
            <w:r w:rsidRPr="00EB38FF">
              <w:rPr>
                <w:sz w:val="20"/>
              </w:rPr>
              <w:t>Diagnosis Code: Alcohol Misuse ICD-10</w:t>
            </w:r>
          </w:p>
          <w:p w14:paraId="1C776DBB" w14:textId="77777777" w:rsidR="009007E6" w:rsidRPr="00EB38FF" w:rsidRDefault="009007E6" w:rsidP="00CD57E0">
            <w:pPr>
              <w:pStyle w:val="APA"/>
              <w:spacing w:line="240" w:lineRule="auto"/>
              <w:ind w:left="720" w:firstLine="0"/>
              <w:rPr>
                <w:sz w:val="20"/>
              </w:rPr>
            </w:pPr>
            <w:r w:rsidRPr="00EB38FF">
              <w:rPr>
                <w:sz w:val="20"/>
              </w:rPr>
              <w:t>Paper Chart</w:t>
            </w:r>
          </w:p>
          <w:p w14:paraId="2CB961C5" w14:textId="77777777" w:rsidR="009007E6" w:rsidRPr="00EB38FF" w:rsidRDefault="009007E6" w:rsidP="009007E6">
            <w:pPr>
              <w:pStyle w:val="APA"/>
              <w:numPr>
                <w:ilvl w:val="1"/>
                <w:numId w:val="3"/>
              </w:numPr>
              <w:spacing w:line="240" w:lineRule="auto"/>
              <w:rPr>
                <w:sz w:val="20"/>
              </w:rPr>
            </w:pPr>
            <w:r w:rsidRPr="00EB38FF">
              <w:rPr>
                <w:sz w:val="20"/>
              </w:rPr>
              <w:t>Score, Zone, Plan, Referral to Treatment (if necessary)</w:t>
            </w:r>
          </w:p>
          <w:p w14:paraId="5EE89D4E" w14:textId="77777777" w:rsidR="009007E6" w:rsidRPr="00EB38FF" w:rsidRDefault="009007E6" w:rsidP="00CD57E0">
            <w:pPr>
              <w:pStyle w:val="APA"/>
              <w:spacing w:line="240" w:lineRule="auto"/>
              <w:ind w:left="720" w:firstLine="0"/>
              <w:rPr>
                <w:sz w:val="20"/>
              </w:rPr>
            </w:pPr>
            <w:proofErr w:type="spellStart"/>
            <w:r w:rsidRPr="00EB38FF">
              <w:rPr>
                <w:sz w:val="20"/>
              </w:rPr>
              <w:t>Superbill</w:t>
            </w:r>
            <w:proofErr w:type="spellEnd"/>
          </w:p>
          <w:p w14:paraId="1CE791E7" w14:textId="77777777" w:rsidR="009007E6" w:rsidRPr="00EB38FF" w:rsidRDefault="009007E6" w:rsidP="009007E6">
            <w:pPr>
              <w:pStyle w:val="APA"/>
              <w:numPr>
                <w:ilvl w:val="1"/>
                <w:numId w:val="3"/>
              </w:numPr>
              <w:spacing w:line="240" w:lineRule="auto"/>
              <w:rPr>
                <w:sz w:val="20"/>
              </w:rPr>
            </w:pPr>
            <w:r w:rsidRPr="00EB38FF">
              <w:rPr>
                <w:sz w:val="20"/>
              </w:rPr>
              <w:t>Diagnosis Code: Alcohol Misuse ICD-10</w:t>
            </w:r>
          </w:p>
          <w:p w14:paraId="7AD51937" w14:textId="77777777" w:rsidR="009007E6" w:rsidRPr="00EB38FF" w:rsidRDefault="009007E6" w:rsidP="009007E6">
            <w:pPr>
              <w:pStyle w:val="APA"/>
              <w:numPr>
                <w:ilvl w:val="1"/>
                <w:numId w:val="3"/>
              </w:numPr>
              <w:spacing w:line="240" w:lineRule="auto"/>
              <w:rPr>
                <w:sz w:val="20"/>
              </w:rPr>
            </w:pPr>
            <w:r w:rsidRPr="00EB38FF">
              <w:rPr>
                <w:sz w:val="20"/>
              </w:rPr>
              <w:t xml:space="preserve">Procedure Code: </w:t>
            </w:r>
          </w:p>
          <w:p w14:paraId="5C354C10" w14:textId="77777777" w:rsidR="009007E6" w:rsidRPr="00EB38FF" w:rsidRDefault="009007E6" w:rsidP="009007E6">
            <w:pPr>
              <w:pStyle w:val="APA"/>
              <w:numPr>
                <w:ilvl w:val="2"/>
                <w:numId w:val="3"/>
              </w:numPr>
              <w:spacing w:line="240" w:lineRule="auto"/>
              <w:rPr>
                <w:sz w:val="20"/>
              </w:rPr>
            </w:pPr>
            <w:r w:rsidRPr="00EB38FF">
              <w:rPr>
                <w:sz w:val="20"/>
              </w:rPr>
              <w:t>99408/G0396 SBIRT Services 15-30 minutes</w:t>
            </w:r>
          </w:p>
          <w:p w14:paraId="03B3F009" w14:textId="77777777" w:rsidR="009007E6" w:rsidRPr="00EB38FF" w:rsidRDefault="009007E6" w:rsidP="009007E6">
            <w:pPr>
              <w:pStyle w:val="APA"/>
              <w:numPr>
                <w:ilvl w:val="2"/>
                <w:numId w:val="3"/>
              </w:numPr>
              <w:spacing w:line="240" w:lineRule="auto"/>
              <w:rPr>
                <w:sz w:val="20"/>
              </w:rPr>
            </w:pPr>
            <w:r w:rsidRPr="00EB38FF">
              <w:rPr>
                <w:sz w:val="20"/>
              </w:rPr>
              <w:t>99409/G0397 SBIRT Services &gt; 30 minutes</w:t>
            </w:r>
          </w:p>
        </w:tc>
      </w:tr>
      <w:tr w:rsidR="009007E6" w:rsidRPr="00EB38FF" w14:paraId="693F3244" w14:textId="77777777" w:rsidTr="00CD57E0">
        <w:tc>
          <w:tcPr>
            <w:tcW w:w="1458" w:type="dxa"/>
            <w:tcBorders>
              <w:left w:val="nil"/>
              <w:right w:val="nil"/>
            </w:tcBorders>
          </w:tcPr>
          <w:p w14:paraId="569FD041" w14:textId="77777777" w:rsidR="009007E6" w:rsidRPr="00EB38FF" w:rsidRDefault="009007E6" w:rsidP="00CD57E0">
            <w:pPr>
              <w:pStyle w:val="APA"/>
              <w:ind w:firstLine="0"/>
              <w:rPr>
                <w:sz w:val="20"/>
              </w:rPr>
            </w:pPr>
            <w:r w:rsidRPr="00EB38FF">
              <w:rPr>
                <w:sz w:val="20"/>
              </w:rPr>
              <w:t>Score 20-40</w:t>
            </w:r>
          </w:p>
          <w:p w14:paraId="4C053504" w14:textId="77777777" w:rsidR="009007E6" w:rsidRPr="00EB38FF" w:rsidRDefault="009007E6" w:rsidP="00CD57E0">
            <w:pPr>
              <w:pStyle w:val="APA"/>
              <w:ind w:firstLine="0"/>
              <w:rPr>
                <w:sz w:val="20"/>
              </w:rPr>
            </w:pPr>
            <w:r w:rsidRPr="00EB38FF">
              <w:rPr>
                <w:sz w:val="20"/>
              </w:rPr>
              <w:t>Zone 4</w:t>
            </w:r>
          </w:p>
        </w:tc>
        <w:tc>
          <w:tcPr>
            <w:tcW w:w="7398" w:type="dxa"/>
            <w:tcBorders>
              <w:left w:val="nil"/>
              <w:right w:val="nil"/>
            </w:tcBorders>
          </w:tcPr>
          <w:p w14:paraId="7ECFA767" w14:textId="77777777" w:rsidR="009007E6" w:rsidRPr="00EB38FF" w:rsidRDefault="009007E6" w:rsidP="00CD57E0">
            <w:pPr>
              <w:pStyle w:val="APA"/>
              <w:spacing w:line="240" w:lineRule="auto"/>
              <w:ind w:left="720" w:firstLine="0"/>
              <w:rPr>
                <w:sz w:val="20"/>
              </w:rPr>
            </w:pPr>
            <w:r w:rsidRPr="00EB38FF">
              <w:rPr>
                <w:sz w:val="20"/>
              </w:rPr>
              <w:t>EMR</w:t>
            </w:r>
          </w:p>
          <w:p w14:paraId="7F560929" w14:textId="77777777" w:rsidR="009007E6" w:rsidRPr="00EB38FF" w:rsidRDefault="009007E6" w:rsidP="009007E6">
            <w:pPr>
              <w:pStyle w:val="APA"/>
              <w:numPr>
                <w:ilvl w:val="1"/>
                <w:numId w:val="3"/>
              </w:numPr>
              <w:spacing w:line="240" w:lineRule="auto"/>
              <w:rPr>
                <w:sz w:val="20"/>
              </w:rPr>
            </w:pPr>
            <w:r w:rsidRPr="00EB38FF">
              <w:rPr>
                <w:sz w:val="20"/>
              </w:rPr>
              <w:t>Score 16-19</w:t>
            </w:r>
          </w:p>
          <w:p w14:paraId="22AA55B8" w14:textId="77777777" w:rsidR="009007E6" w:rsidRPr="00EB38FF" w:rsidRDefault="009007E6" w:rsidP="009007E6">
            <w:pPr>
              <w:pStyle w:val="APA"/>
              <w:numPr>
                <w:ilvl w:val="1"/>
                <w:numId w:val="3"/>
              </w:numPr>
              <w:spacing w:line="240" w:lineRule="auto"/>
              <w:rPr>
                <w:sz w:val="20"/>
              </w:rPr>
            </w:pPr>
            <w:r w:rsidRPr="00EB38FF">
              <w:rPr>
                <w:sz w:val="20"/>
              </w:rPr>
              <w:t>Zone 4 Refer to Specialist</w:t>
            </w:r>
          </w:p>
          <w:p w14:paraId="7BA73601" w14:textId="77777777" w:rsidR="009007E6" w:rsidRPr="00EB38FF" w:rsidRDefault="009007E6" w:rsidP="009007E6">
            <w:pPr>
              <w:pStyle w:val="APA"/>
              <w:numPr>
                <w:ilvl w:val="1"/>
                <w:numId w:val="3"/>
              </w:numPr>
              <w:spacing w:line="240" w:lineRule="auto"/>
              <w:rPr>
                <w:sz w:val="20"/>
              </w:rPr>
            </w:pPr>
            <w:r w:rsidRPr="00EB38FF">
              <w:rPr>
                <w:sz w:val="20"/>
              </w:rPr>
              <w:t>SBIRT:</w:t>
            </w:r>
          </w:p>
          <w:p w14:paraId="58CFAD1D" w14:textId="77777777" w:rsidR="009007E6" w:rsidRPr="00EB38FF" w:rsidRDefault="009007E6" w:rsidP="009007E6">
            <w:pPr>
              <w:pStyle w:val="APA"/>
              <w:numPr>
                <w:ilvl w:val="2"/>
                <w:numId w:val="3"/>
              </w:numPr>
              <w:spacing w:line="240" w:lineRule="auto"/>
              <w:rPr>
                <w:sz w:val="20"/>
              </w:rPr>
            </w:pPr>
            <w:r w:rsidRPr="00EB38FF">
              <w:rPr>
                <w:sz w:val="20"/>
              </w:rPr>
              <w:t>Education, Readiness to change, Plan, and Time administered</w:t>
            </w:r>
          </w:p>
          <w:p w14:paraId="323108FA" w14:textId="77777777" w:rsidR="009007E6" w:rsidRPr="00EB38FF" w:rsidRDefault="009007E6" w:rsidP="009007E6">
            <w:pPr>
              <w:pStyle w:val="APA"/>
              <w:numPr>
                <w:ilvl w:val="2"/>
                <w:numId w:val="3"/>
              </w:numPr>
              <w:spacing w:line="240" w:lineRule="auto"/>
              <w:rPr>
                <w:sz w:val="20"/>
              </w:rPr>
            </w:pPr>
            <w:r w:rsidRPr="00EB38FF">
              <w:rPr>
                <w:sz w:val="20"/>
              </w:rPr>
              <w:t>Diagnosis Code: Alcohol Misuse ICD-10</w:t>
            </w:r>
          </w:p>
          <w:p w14:paraId="1E3237B0" w14:textId="77777777" w:rsidR="009007E6" w:rsidRPr="00EB38FF" w:rsidRDefault="009007E6" w:rsidP="00CD57E0">
            <w:pPr>
              <w:pStyle w:val="APA"/>
              <w:spacing w:line="240" w:lineRule="auto"/>
              <w:ind w:left="720" w:firstLine="0"/>
              <w:rPr>
                <w:sz w:val="20"/>
              </w:rPr>
            </w:pPr>
            <w:r w:rsidRPr="00EB38FF">
              <w:rPr>
                <w:sz w:val="20"/>
              </w:rPr>
              <w:t>Paper Chart</w:t>
            </w:r>
          </w:p>
          <w:p w14:paraId="078F1EC0" w14:textId="77777777" w:rsidR="009007E6" w:rsidRPr="00EB38FF" w:rsidRDefault="009007E6" w:rsidP="009007E6">
            <w:pPr>
              <w:pStyle w:val="APA"/>
              <w:numPr>
                <w:ilvl w:val="1"/>
                <w:numId w:val="3"/>
              </w:numPr>
              <w:spacing w:line="240" w:lineRule="auto"/>
              <w:rPr>
                <w:sz w:val="20"/>
              </w:rPr>
            </w:pPr>
            <w:r w:rsidRPr="00EB38FF">
              <w:rPr>
                <w:sz w:val="20"/>
              </w:rPr>
              <w:t xml:space="preserve">Score, Zone, Plan, Referral to Treatment </w:t>
            </w:r>
          </w:p>
          <w:p w14:paraId="189B6DFD" w14:textId="77777777" w:rsidR="009007E6" w:rsidRPr="00EB38FF" w:rsidRDefault="009007E6" w:rsidP="00CD57E0">
            <w:pPr>
              <w:pStyle w:val="APA"/>
              <w:spacing w:line="240" w:lineRule="auto"/>
              <w:ind w:left="720" w:firstLine="0"/>
              <w:rPr>
                <w:sz w:val="20"/>
              </w:rPr>
            </w:pPr>
            <w:proofErr w:type="spellStart"/>
            <w:r w:rsidRPr="00EB38FF">
              <w:rPr>
                <w:sz w:val="20"/>
              </w:rPr>
              <w:t>Superbill</w:t>
            </w:r>
            <w:proofErr w:type="spellEnd"/>
          </w:p>
          <w:p w14:paraId="1DD74C44" w14:textId="77777777" w:rsidR="009007E6" w:rsidRPr="00EB38FF" w:rsidRDefault="009007E6" w:rsidP="009007E6">
            <w:pPr>
              <w:pStyle w:val="APA"/>
              <w:numPr>
                <w:ilvl w:val="1"/>
                <w:numId w:val="3"/>
              </w:numPr>
              <w:spacing w:line="240" w:lineRule="auto"/>
              <w:rPr>
                <w:sz w:val="20"/>
              </w:rPr>
            </w:pPr>
            <w:r w:rsidRPr="00EB38FF">
              <w:rPr>
                <w:sz w:val="20"/>
              </w:rPr>
              <w:t>Diagnosis Code: Alcohol Misuse ICD-10</w:t>
            </w:r>
          </w:p>
          <w:p w14:paraId="67959FDF" w14:textId="77777777" w:rsidR="009007E6" w:rsidRPr="00EB38FF" w:rsidRDefault="009007E6" w:rsidP="009007E6">
            <w:pPr>
              <w:pStyle w:val="APA"/>
              <w:numPr>
                <w:ilvl w:val="1"/>
                <w:numId w:val="3"/>
              </w:numPr>
              <w:spacing w:line="240" w:lineRule="auto"/>
              <w:rPr>
                <w:sz w:val="20"/>
              </w:rPr>
            </w:pPr>
            <w:r w:rsidRPr="00EB38FF">
              <w:rPr>
                <w:sz w:val="20"/>
              </w:rPr>
              <w:t xml:space="preserve">Procedure Code: </w:t>
            </w:r>
          </w:p>
          <w:p w14:paraId="72231FAD" w14:textId="77777777" w:rsidR="009007E6" w:rsidRPr="00EB38FF" w:rsidRDefault="009007E6" w:rsidP="009007E6">
            <w:pPr>
              <w:pStyle w:val="APA"/>
              <w:numPr>
                <w:ilvl w:val="2"/>
                <w:numId w:val="3"/>
              </w:numPr>
              <w:spacing w:line="240" w:lineRule="auto"/>
              <w:rPr>
                <w:sz w:val="20"/>
              </w:rPr>
            </w:pPr>
            <w:r w:rsidRPr="00EB38FF">
              <w:rPr>
                <w:sz w:val="20"/>
              </w:rPr>
              <w:t>99408/G0396 SBIRT Services 15-30 minutes</w:t>
            </w:r>
          </w:p>
          <w:p w14:paraId="48831EBE" w14:textId="77777777" w:rsidR="009007E6" w:rsidRPr="00EB38FF" w:rsidRDefault="009007E6" w:rsidP="009007E6">
            <w:pPr>
              <w:pStyle w:val="APA"/>
              <w:numPr>
                <w:ilvl w:val="2"/>
                <w:numId w:val="3"/>
              </w:numPr>
              <w:spacing w:line="240" w:lineRule="auto"/>
              <w:rPr>
                <w:sz w:val="20"/>
              </w:rPr>
            </w:pPr>
            <w:r w:rsidRPr="00EB38FF">
              <w:rPr>
                <w:sz w:val="20"/>
              </w:rPr>
              <w:t>99409/G0397 SBIRT Services &gt; 30 minutes</w:t>
            </w:r>
          </w:p>
        </w:tc>
      </w:tr>
    </w:tbl>
    <w:p w14:paraId="38785357" w14:textId="77777777" w:rsidR="009007E6" w:rsidRPr="00EB38FF" w:rsidRDefault="009007E6" w:rsidP="0044660E">
      <w:pPr>
        <w:pStyle w:val="APA"/>
        <w:spacing w:line="240" w:lineRule="auto"/>
        <w:ind w:firstLine="0"/>
        <w:rPr>
          <w:b/>
          <w:szCs w:val="24"/>
        </w:rPr>
      </w:pPr>
    </w:p>
    <w:p w14:paraId="7B21F503" w14:textId="77777777" w:rsidR="009007E6" w:rsidRPr="00EB38FF" w:rsidRDefault="009007E6" w:rsidP="003379EF">
      <w:pPr>
        <w:pStyle w:val="APA"/>
        <w:ind w:firstLine="0"/>
        <w:jc w:val="center"/>
        <w:rPr>
          <w:b/>
          <w:szCs w:val="24"/>
        </w:rPr>
      </w:pPr>
      <w:r w:rsidRPr="00EB38FF">
        <w:rPr>
          <w:b/>
          <w:szCs w:val="24"/>
        </w:rPr>
        <w:lastRenderedPageBreak/>
        <w:t>Results</w:t>
      </w:r>
    </w:p>
    <w:p w14:paraId="60C16E12" w14:textId="77777777" w:rsidR="009007E6" w:rsidRPr="00EB38FF" w:rsidRDefault="009007E6" w:rsidP="0024297C">
      <w:pPr>
        <w:pStyle w:val="APA"/>
        <w:rPr>
          <w:szCs w:val="24"/>
        </w:rPr>
      </w:pPr>
      <w:r w:rsidRPr="00EB38FF">
        <w:rPr>
          <w:szCs w:val="24"/>
        </w:rPr>
        <w:t>During the ten-week project implementation, 745 eligible patients were seen in the clinics. Of the eligible patients, 420 patients (56.</w:t>
      </w:r>
      <w:r w:rsidR="00B61391" w:rsidRPr="00EB38FF">
        <w:rPr>
          <w:szCs w:val="24"/>
        </w:rPr>
        <w:t>4</w:t>
      </w:r>
      <w:r w:rsidRPr="00EB38FF">
        <w:rPr>
          <w:szCs w:val="24"/>
        </w:rPr>
        <w:t xml:space="preserve">%) were screened using AUDIT (Figure 3). At the end of implementation, 18 (4.3%) patients were identified as having a positive AUDIT score of eight and above. </w:t>
      </w:r>
    </w:p>
    <w:p w14:paraId="28E21863" w14:textId="77777777" w:rsidR="009007E6" w:rsidRPr="00EB38FF" w:rsidRDefault="009007E6" w:rsidP="009007E6">
      <w:pPr>
        <w:pStyle w:val="APA"/>
        <w:ind w:firstLine="0"/>
        <w:rPr>
          <w:szCs w:val="24"/>
        </w:rPr>
      </w:pPr>
      <w:r w:rsidRPr="00EB38FF">
        <w:rPr>
          <w:noProof/>
          <w:szCs w:val="24"/>
        </w:rPr>
        <w:drawing>
          <wp:inline distT="0" distB="0" distL="0" distR="0" wp14:anchorId="1CB8AB49" wp14:editId="738FDD24">
            <wp:extent cx="5486400" cy="3971290"/>
            <wp:effectExtent l="0" t="0" r="0" b="0"/>
            <wp:docPr id="23" name="Picture 22">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4AA0AD8A-40B2-450B-BEDC-9497BDDDF4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4AA0AD8A-40B2-450B-BEDC-9497BDDDF4A8}"/>
                        </a:ext>
                      </a:extLst>
                    </pic:cNvPr>
                    <pic:cNvPicPr>
                      <a:picLocks noChangeAspect="1"/>
                    </pic:cNvPicPr>
                  </pic:nvPicPr>
                  <pic:blipFill>
                    <a:blip r:embed="rId18"/>
                    <a:stretch>
                      <a:fillRect/>
                    </a:stretch>
                  </pic:blipFill>
                  <pic:spPr>
                    <a:xfrm>
                      <a:off x="0" y="0"/>
                      <a:ext cx="5486400" cy="3971290"/>
                    </a:xfrm>
                    <a:prstGeom prst="rect">
                      <a:avLst/>
                    </a:prstGeom>
                  </pic:spPr>
                </pic:pic>
              </a:graphicData>
            </a:graphic>
          </wp:inline>
        </w:drawing>
      </w:r>
    </w:p>
    <w:p w14:paraId="31E4A6BA" w14:textId="215B2EF3" w:rsidR="0044660E" w:rsidRPr="00EB38FF" w:rsidRDefault="0044660E" w:rsidP="009007E6">
      <w:pPr>
        <w:pStyle w:val="APA"/>
        <w:ind w:firstLine="0"/>
        <w:rPr>
          <w:szCs w:val="24"/>
        </w:rPr>
      </w:pPr>
      <w:r w:rsidRPr="00EB38FF">
        <w:rPr>
          <w:i/>
          <w:szCs w:val="24"/>
        </w:rPr>
        <w:t>Figure 3.</w:t>
      </w:r>
      <w:r w:rsidRPr="00EB38FF">
        <w:rPr>
          <w:szCs w:val="24"/>
        </w:rPr>
        <w:t xml:space="preserve"> Participants screened during project intervention.</w:t>
      </w:r>
    </w:p>
    <w:p w14:paraId="04CE590C" w14:textId="77777777" w:rsidR="009007E6" w:rsidRPr="00EB38FF" w:rsidRDefault="009007E6" w:rsidP="0024297C">
      <w:pPr>
        <w:pStyle w:val="APA"/>
        <w:rPr>
          <w:szCs w:val="24"/>
        </w:rPr>
      </w:pPr>
      <w:r w:rsidRPr="00EB38FF">
        <w:rPr>
          <w:szCs w:val="24"/>
        </w:rPr>
        <w:t xml:space="preserve">Adherence to screening varied each week by clinical site. AUDIT adherence varied from 24% adherence to 86% adherence. </w:t>
      </w:r>
      <w:r w:rsidR="00C6361B" w:rsidRPr="00EB38FF">
        <w:rPr>
          <w:szCs w:val="24"/>
        </w:rPr>
        <w:t>In general, s</w:t>
      </w:r>
      <w:r w:rsidR="009C2D56" w:rsidRPr="00EB38FF">
        <w:rPr>
          <w:szCs w:val="24"/>
        </w:rPr>
        <w:t xml:space="preserve">ite B had a higher </w:t>
      </w:r>
      <w:r w:rsidR="00C6361B" w:rsidRPr="00EB38FF">
        <w:rPr>
          <w:szCs w:val="24"/>
        </w:rPr>
        <w:t xml:space="preserve">average </w:t>
      </w:r>
      <w:r w:rsidR="009C2D56" w:rsidRPr="00EB38FF">
        <w:rPr>
          <w:szCs w:val="24"/>
        </w:rPr>
        <w:t>adherence</w:t>
      </w:r>
      <w:r w:rsidR="00C6361B" w:rsidRPr="00EB38FF">
        <w:rPr>
          <w:szCs w:val="24"/>
        </w:rPr>
        <w:t xml:space="preserve"> to </w:t>
      </w:r>
      <w:r w:rsidR="009C2D56" w:rsidRPr="00EB38FF">
        <w:rPr>
          <w:szCs w:val="24"/>
        </w:rPr>
        <w:t xml:space="preserve">AUDIT screening </w:t>
      </w:r>
      <w:r w:rsidR="00C6361B" w:rsidRPr="00EB38FF">
        <w:rPr>
          <w:szCs w:val="24"/>
        </w:rPr>
        <w:t xml:space="preserve">compared to site A. </w:t>
      </w:r>
      <w:r w:rsidRPr="00EB38FF">
        <w:rPr>
          <w:szCs w:val="24"/>
        </w:rPr>
        <w:t>Overall, there was an average of 67.8% adherence to AUDIT screenings for both clinic sites combined (Figure 4).</w:t>
      </w:r>
    </w:p>
    <w:p w14:paraId="5C5E7AAD" w14:textId="77777777" w:rsidR="00C373C4" w:rsidRPr="00EB38FF" w:rsidRDefault="00C373C4" w:rsidP="00C373C4">
      <w:pPr>
        <w:pStyle w:val="APA"/>
        <w:ind w:firstLine="0"/>
        <w:rPr>
          <w:szCs w:val="24"/>
        </w:rPr>
      </w:pPr>
      <w:r w:rsidRPr="00EB38FF">
        <w:rPr>
          <w:noProof/>
          <w:szCs w:val="24"/>
        </w:rPr>
        <w:lastRenderedPageBreak/>
        <w:drawing>
          <wp:inline distT="0" distB="0" distL="0" distR="0" wp14:anchorId="7123B52C" wp14:editId="01EA4602">
            <wp:extent cx="5486400" cy="2810510"/>
            <wp:effectExtent l="0" t="0" r="25400" b="34290"/>
            <wp:docPr id="1" name="Chart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B0031A5" w14:textId="7ED10B7D" w:rsidR="0044660E" w:rsidRPr="00EB38FF" w:rsidRDefault="0044660E" w:rsidP="00C373C4">
      <w:pPr>
        <w:pStyle w:val="APA"/>
        <w:ind w:firstLine="0"/>
        <w:rPr>
          <w:szCs w:val="24"/>
        </w:rPr>
      </w:pPr>
      <w:r w:rsidRPr="00EB38FF">
        <w:rPr>
          <w:i/>
          <w:szCs w:val="24"/>
        </w:rPr>
        <w:t>Figure 4.</w:t>
      </w:r>
      <w:r w:rsidRPr="00EB38FF">
        <w:rPr>
          <w:szCs w:val="24"/>
        </w:rPr>
        <w:t xml:space="preserve"> Completed AUDIT screens broken down by week. Each week shows the individual clinic sites and overall clinic percentage of how many participants were screened.</w:t>
      </w:r>
    </w:p>
    <w:p w14:paraId="2F953430" w14:textId="77777777" w:rsidR="00CD57E0" w:rsidRPr="00EB38FF" w:rsidRDefault="00CD57E0" w:rsidP="00CD57E0">
      <w:pPr>
        <w:pStyle w:val="APA"/>
        <w:ind w:firstLine="0"/>
        <w:rPr>
          <w:b/>
          <w:szCs w:val="24"/>
        </w:rPr>
      </w:pPr>
      <w:r w:rsidRPr="00EB38FF">
        <w:rPr>
          <w:b/>
          <w:szCs w:val="24"/>
        </w:rPr>
        <w:t xml:space="preserve">AUDIT </w:t>
      </w:r>
    </w:p>
    <w:p w14:paraId="198CA2AF" w14:textId="77777777" w:rsidR="00E07A00" w:rsidRPr="00EB38FF" w:rsidRDefault="00CD57E0" w:rsidP="00E07A00">
      <w:pPr>
        <w:pStyle w:val="APA"/>
        <w:ind w:firstLine="0"/>
        <w:rPr>
          <w:szCs w:val="24"/>
        </w:rPr>
      </w:pPr>
      <w:r w:rsidRPr="00EB38FF">
        <w:rPr>
          <w:szCs w:val="24"/>
        </w:rPr>
        <w:t xml:space="preserve">Meeting protocol standards varied across clinic sites. Inputting the results of the AUDIT into the paper progress note had stronger adherence with Site </w:t>
      </w:r>
      <w:proofErr w:type="gramStart"/>
      <w:r w:rsidRPr="00EB38FF">
        <w:rPr>
          <w:szCs w:val="24"/>
        </w:rPr>
        <w:t>A</w:t>
      </w:r>
      <w:proofErr w:type="gramEnd"/>
      <w:r w:rsidRPr="00EB38FF">
        <w:rPr>
          <w:szCs w:val="24"/>
        </w:rPr>
        <w:t xml:space="preserve"> averaging 86.6% adherence compared to Site B with 61.3% adherence (Figure 5). Recording results in the EMR were similar for both clinic sites with Site </w:t>
      </w:r>
      <w:proofErr w:type="gramStart"/>
      <w:r w:rsidRPr="00EB38FF">
        <w:rPr>
          <w:szCs w:val="24"/>
        </w:rPr>
        <w:t>A</w:t>
      </w:r>
      <w:proofErr w:type="gramEnd"/>
      <w:r w:rsidRPr="00EB38FF">
        <w:rPr>
          <w:szCs w:val="24"/>
        </w:rPr>
        <w:t xml:space="preserve"> averaging 77.7% adherence </w:t>
      </w:r>
      <w:r w:rsidR="00C0365A" w:rsidRPr="00EB38FF">
        <w:rPr>
          <w:szCs w:val="24"/>
        </w:rPr>
        <w:t>compared to</w:t>
      </w:r>
      <w:r w:rsidRPr="00EB38FF">
        <w:rPr>
          <w:szCs w:val="24"/>
        </w:rPr>
        <w:t xml:space="preserve"> Site B 75.1% adherence (Figure 6). Adherence to marking the </w:t>
      </w:r>
      <w:proofErr w:type="spellStart"/>
      <w:r w:rsidR="001304ED" w:rsidRPr="00EB38FF">
        <w:rPr>
          <w:szCs w:val="24"/>
        </w:rPr>
        <w:t>s</w:t>
      </w:r>
      <w:r w:rsidRPr="00EB38FF">
        <w:rPr>
          <w:szCs w:val="24"/>
        </w:rPr>
        <w:t>uperbill</w:t>
      </w:r>
      <w:proofErr w:type="spellEnd"/>
      <w:r w:rsidRPr="00EB38FF">
        <w:rPr>
          <w:szCs w:val="24"/>
        </w:rPr>
        <w:t xml:space="preserve"> correctly</w:t>
      </w:r>
      <w:r w:rsidR="00CD045C" w:rsidRPr="00EB38FF">
        <w:rPr>
          <w:szCs w:val="24"/>
        </w:rPr>
        <w:t xml:space="preserve"> for negative alcohol screens</w:t>
      </w:r>
      <w:r w:rsidRPr="00EB38FF">
        <w:rPr>
          <w:szCs w:val="24"/>
        </w:rPr>
        <w:t xml:space="preserve"> had slightly higher averages with Site </w:t>
      </w:r>
      <w:proofErr w:type="gramStart"/>
      <w:r w:rsidRPr="00EB38FF">
        <w:rPr>
          <w:szCs w:val="24"/>
        </w:rPr>
        <w:t>A</w:t>
      </w:r>
      <w:proofErr w:type="gramEnd"/>
      <w:r w:rsidRPr="00EB38FF">
        <w:rPr>
          <w:szCs w:val="24"/>
        </w:rPr>
        <w:t xml:space="preserve"> 83.6% compared to Site B 78.4% (Figure 7).</w:t>
      </w:r>
      <w:r w:rsidR="006E0BAD" w:rsidRPr="00EB38FF">
        <w:rPr>
          <w:szCs w:val="24"/>
        </w:rPr>
        <w:t xml:space="preserve"> </w:t>
      </w:r>
    </w:p>
    <w:p w14:paraId="582E1650" w14:textId="4349D955" w:rsidR="00E07A00" w:rsidRPr="00EB38FF" w:rsidRDefault="00E07A00" w:rsidP="00E07A00">
      <w:pPr>
        <w:pStyle w:val="APA"/>
        <w:ind w:firstLine="0"/>
        <w:rPr>
          <w:b/>
          <w:szCs w:val="24"/>
        </w:rPr>
      </w:pPr>
      <w:r w:rsidRPr="00EB38FF">
        <w:rPr>
          <w:b/>
          <w:szCs w:val="24"/>
        </w:rPr>
        <w:t>SBIRT</w:t>
      </w:r>
    </w:p>
    <w:p w14:paraId="74BC385D" w14:textId="0418D22E" w:rsidR="009A37B3" w:rsidRPr="00EB38FF" w:rsidRDefault="00E07A00" w:rsidP="009A37B3">
      <w:pPr>
        <w:pStyle w:val="APA"/>
        <w:ind w:firstLine="0"/>
        <w:rPr>
          <w:b/>
          <w:szCs w:val="24"/>
        </w:rPr>
      </w:pPr>
      <w:r w:rsidRPr="00EB38FF">
        <w:rPr>
          <w:szCs w:val="24"/>
        </w:rPr>
        <w:t xml:space="preserve">The SBIRT protocol consisted of motivational interviewing that addressed alcohol misuse education, readiness to change, plan, patient-physician agreement, and available resources. Of the 18 patients with positive scores, nine (50%) had brief intervention performed by the physician, four patients (22.2%) had follow-up SBIRT management appointments scheduled </w:t>
      </w:r>
      <w:r w:rsidRPr="00EB38FF">
        <w:rPr>
          <w:szCs w:val="24"/>
        </w:rPr>
        <w:lastRenderedPageBreak/>
        <w:t>following the completion of this 10-week project, two (11.1%) patients cancelled their follow-up appointment and did not reschedule, and three (16.</w:t>
      </w:r>
      <w:r w:rsidR="009A37B3" w:rsidRPr="00EB38FF">
        <w:rPr>
          <w:szCs w:val="24"/>
        </w:rPr>
        <w:t>7%) patients did not follow-up.</w:t>
      </w:r>
    </w:p>
    <w:p w14:paraId="1E48C32C" w14:textId="553A0BB4" w:rsidR="00E07A00" w:rsidRPr="00EB38FF" w:rsidRDefault="009A37B3" w:rsidP="009A37B3">
      <w:pPr>
        <w:pStyle w:val="APA"/>
        <w:rPr>
          <w:noProof/>
          <w:szCs w:val="24"/>
        </w:rPr>
      </w:pPr>
      <w:r w:rsidRPr="00EB38FF">
        <w:rPr>
          <w:szCs w:val="24"/>
        </w:rPr>
        <w:t xml:space="preserve">Of </w:t>
      </w:r>
      <w:r w:rsidR="00E07A00" w:rsidRPr="00EB38FF">
        <w:rPr>
          <w:szCs w:val="24"/>
        </w:rPr>
        <w:t>the patients who had brief intervention, only three (33.3%) patients received educational handouts about alcohol misuse, but all nine (100%) patients received verbal education about alcohol misuse from the physician. There were two patients that had an AUDIT score of 20 or more and both refused a referral to a treatment specialist. Both patients, however, agreed to have SBIRT management performed at their follow-up appointment with the clinic physician and to see the clin</w:t>
      </w:r>
      <w:r w:rsidRPr="00EB38FF">
        <w:rPr>
          <w:szCs w:val="24"/>
        </w:rPr>
        <w:t>ic physician for continual care.</w:t>
      </w:r>
      <w:r w:rsidRPr="00EB38FF">
        <w:rPr>
          <w:noProof/>
          <w:szCs w:val="24"/>
        </w:rPr>
        <w:t xml:space="preserve"> </w:t>
      </w:r>
      <w:r w:rsidRPr="00EB38FF">
        <w:rPr>
          <w:noProof/>
          <w:szCs w:val="24"/>
        </w:rPr>
        <w:drawing>
          <wp:inline distT="0" distB="0" distL="0" distR="0" wp14:anchorId="5E0874EF" wp14:editId="057ADB41">
            <wp:extent cx="5600700" cy="2729753"/>
            <wp:effectExtent l="0" t="0" r="12700" b="13970"/>
            <wp:docPr id="6" name="Chart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5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743CF28" w14:textId="5D161EA1" w:rsidR="009A37B3" w:rsidRPr="00EB38FF" w:rsidRDefault="009A37B3" w:rsidP="009A37B3">
      <w:pPr>
        <w:pStyle w:val="APA"/>
        <w:ind w:firstLine="0"/>
        <w:rPr>
          <w:szCs w:val="24"/>
        </w:rPr>
      </w:pPr>
      <w:r w:rsidRPr="00EB38FF">
        <w:rPr>
          <w:i/>
          <w:szCs w:val="24"/>
        </w:rPr>
        <w:t xml:space="preserve">Figure 5. </w:t>
      </w:r>
      <w:r w:rsidRPr="00EB38FF">
        <w:rPr>
          <w:szCs w:val="24"/>
        </w:rPr>
        <w:t>AUDIT score recorded in progress note</w:t>
      </w:r>
      <w:r w:rsidR="00E67180" w:rsidRPr="00EB38FF">
        <w:rPr>
          <w:szCs w:val="24"/>
        </w:rPr>
        <w:t xml:space="preserve"> by week and site</w:t>
      </w:r>
      <w:r w:rsidRPr="00EB38FF">
        <w:rPr>
          <w:szCs w:val="24"/>
        </w:rPr>
        <w:t xml:space="preserve">. </w:t>
      </w:r>
    </w:p>
    <w:p w14:paraId="23FBBC04" w14:textId="15F83CD0" w:rsidR="00904161" w:rsidRPr="00EB38FF" w:rsidRDefault="00904161" w:rsidP="00F83098">
      <w:pPr>
        <w:pStyle w:val="APA"/>
        <w:ind w:firstLine="0"/>
        <w:rPr>
          <w:szCs w:val="24"/>
        </w:rPr>
      </w:pPr>
      <w:r w:rsidRPr="00EB38FF">
        <w:rPr>
          <w:noProof/>
          <w:szCs w:val="24"/>
        </w:rPr>
        <w:lastRenderedPageBreak/>
        <w:drawing>
          <wp:inline distT="0" distB="0" distL="0" distR="0" wp14:anchorId="6F41BDB1" wp14:editId="678A562D">
            <wp:extent cx="5600700" cy="2884394"/>
            <wp:effectExtent l="0" t="0" r="12700" b="36830"/>
            <wp:docPr id="8" name="Chart 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5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BA0EA1E" w14:textId="71A0CEEF" w:rsidR="002539B6" w:rsidRPr="00EB38FF" w:rsidRDefault="0000144D" w:rsidP="004F21A5">
      <w:pPr>
        <w:pStyle w:val="APA"/>
        <w:ind w:firstLine="0"/>
        <w:rPr>
          <w:i/>
          <w:szCs w:val="24"/>
        </w:rPr>
      </w:pPr>
      <w:r w:rsidRPr="00EB38FF">
        <w:rPr>
          <w:i/>
          <w:szCs w:val="24"/>
        </w:rPr>
        <w:t xml:space="preserve">Figure 6. </w:t>
      </w:r>
      <w:r w:rsidR="009A37B3" w:rsidRPr="00EB38FF">
        <w:rPr>
          <w:szCs w:val="24"/>
        </w:rPr>
        <w:t>AUDIT s</w:t>
      </w:r>
      <w:r w:rsidRPr="00EB38FF">
        <w:rPr>
          <w:szCs w:val="24"/>
        </w:rPr>
        <w:t xml:space="preserve">core </w:t>
      </w:r>
      <w:r w:rsidR="009A37B3" w:rsidRPr="00EB38FF">
        <w:rPr>
          <w:szCs w:val="24"/>
        </w:rPr>
        <w:t>and zone r</w:t>
      </w:r>
      <w:r w:rsidRPr="00EB38FF">
        <w:rPr>
          <w:szCs w:val="24"/>
        </w:rPr>
        <w:t xml:space="preserve">ecorded in </w:t>
      </w:r>
      <w:r w:rsidR="00E67180" w:rsidRPr="00EB38FF">
        <w:rPr>
          <w:szCs w:val="24"/>
        </w:rPr>
        <w:t xml:space="preserve">the </w:t>
      </w:r>
      <w:r w:rsidR="009A37B3" w:rsidRPr="00EB38FF">
        <w:rPr>
          <w:szCs w:val="24"/>
        </w:rPr>
        <w:t>EMR.</w:t>
      </w:r>
    </w:p>
    <w:p w14:paraId="43D19431" w14:textId="030E221D" w:rsidR="00E67180" w:rsidRPr="00EB38FF" w:rsidRDefault="00E67180" w:rsidP="004F21A5">
      <w:pPr>
        <w:pStyle w:val="APA"/>
        <w:ind w:firstLine="0"/>
        <w:rPr>
          <w:b/>
          <w:szCs w:val="24"/>
        </w:rPr>
      </w:pPr>
      <w:r w:rsidRPr="00EB38FF">
        <w:rPr>
          <w:noProof/>
          <w:szCs w:val="24"/>
        </w:rPr>
        <w:drawing>
          <wp:inline distT="0" distB="0" distL="0" distR="0" wp14:anchorId="503F6197" wp14:editId="033CD8B3">
            <wp:extent cx="5600700" cy="2971800"/>
            <wp:effectExtent l="0" t="0" r="12700" b="25400"/>
            <wp:docPr id="9" name="Chart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5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7426A9F" w14:textId="21CCE145" w:rsidR="00CD57E0" w:rsidRPr="00EB38FF" w:rsidRDefault="0000144D" w:rsidP="00CD57E0">
      <w:pPr>
        <w:pStyle w:val="APA"/>
        <w:ind w:firstLine="0"/>
        <w:rPr>
          <w:szCs w:val="24"/>
        </w:rPr>
      </w:pPr>
      <w:r w:rsidRPr="00EB38FF">
        <w:rPr>
          <w:i/>
          <w:szCs w:val="24"/>
        </w:rPr>
        <w:t xml:space="preserve">Figure 7. </w:t>
      </w:r>
      <w:proofErr w:type="spellStart"/>
      <w:r w:rsidRPr="00EB38FF">
        <w:rPr>
          <w:szCs w:val="24"/>
        </w:rPr>
        <w:t>Superbill</w:t>
      </w:r>
      <w:proofErr w:type="spellEnd"/>
      <w:r w:rsidRPr="00EB38FF">
        <w:rPr>
          <w:szCs w:val="24"/>
        </w:rPr>
        <w:t xml:space="preserve"> marked correctly for negative screens. </w:t>
      </w:r>
      <w:r w:rsidR="00E07A00" w:rsidRPr="00EB38FF">
        <w:rPr>
          <w:szCs w:val="24"/>
        </w:rPr>
        <w:t xml:space="preserve">Broken by week, each site marked the </w:t>
      </w:r>
      <w:proofErr w:type="spellStart"/>
      <w:r w:rsidR="00E07A00" w:rsidRPr="00EB38FF">
        <w:rPr>
          <w:szCs w:val="24"/>
        </w:rPr>
        <w:t>s</w:t>
      </w:r>
      <w:r w:rsidR="002539B6" w:rsidRPr="00EB38FF">
        <w:rPr>
          <w:szCs w:val="24"/>
        </w:rPr>
        <w:t>uperbill</w:t>
      </w:r>
      <w:proofErr w:type="spellEnd"/>
      <w:r w:rsidR="002539B6" w:rsidRPr="00EB38FF">
        <w:rPr>
          <w:szCs w:val="24"/>
        </w:rPr>
        <w:t xml:space="preserve"> for negative </w:t>
      </w:r>
      <w:r w:rsidR="00CD57E0" w:rsidRPr="00EB38FF">
        <w:rPr>
          <w:szCs w:val="24"/>
        </w:rPr>
        <w:t>screens</w:t>
      </w:r>
      <w:r w:rsidR="00E07A00" w:rsidRPr="00EB38FF">
        <w:rPr>
          <w:szCs w:val="24"/>
        </w:rPr>
        <w:t xml:space="preserve"> or with</w:t>
      </w:r>
      <w:r w:rsidR="00CD57E0" w:rsidRPr="00EB38FF">
        <w:rPr>
          <w:szCs w:val="24"/>
        </w:rPr>
        <w:t xml:space="preserve"> AUDIT scores of 0-7, Zone 1.</w:t>
      </w:r>
    </w:p>
    <w:p w14:paraId="7399AC24" w14:textId="77777777" w:rsidR="00E07A00" w:rsidRPr="00EB38FF" w:rsidRDefault="00E07A00" w:rsidP="007A4002">
      <w:pPr>
        <w:rPr>
          <w:rFonts w:ascii="Times New Roman" w:hAnsi="Times New Roman"/>
          <w:sz w:val="24"/>
          <w:szCs w:val="24"/>
        </w:rPr>
        <w:sectPr w:rsidR="00E07A00" w:rsidRPr="00EB38FF" w:rsidSect="006A710B">
          <w:pgSz w:w="12240" w:h="15840"/>
          <w:pgMar w:top="1440" w:right="1440" w:bottom="1440" w:left="1440" w:header="720" w:footer="720" w:gutter="0"/>
          <w:cols w:space="720"/>
          <w:docGrid w:linePitch="360"/>
        </w:sectPr>
      </w:pPr>
    </w:p>
    <w:p w14:paraId="31BFD54C" w14:textId="0A763346" w:rsidR="007A4002" w:rsidRPr="00EB38FF" w:rsidRDefault="0088546A" w:rsidP="007A4002">
      <w:pPr>
        <w:rPr>
          <w:rFonts w:ascii="Times New Roman" w:hAnsi="Times New Roman"/>
          <w:sz w:val="24"/>
          <w:szCs w:val="24"/>
        </w:rPr>
      </w:pPr>
      <w:r w:rsidRPr="00EB38FF">
        <w:rPr>
          <w:rFonts w:ascii="Times New Roman" w:hAnsi="Times New Roman"/>
          <w:sz w:val="24"/>
          <w:szCs w:val="24"/>
        </w:rPr>
        <w:lastRenderedPageBreak/>
        <w:t>Table 5</w:t>
      </w:r>
    </w:p>
    <w:p w14:paraId="27668443" w14:textId="77777777" w:rsidR="007A4002" w:rsidRPr="00EB38FF" w:rsidRDefault="007A4002" w:rsidP="007A4002">
      <w:pPr>
        <w:rPr>
          <w:rFonts w:ascii="Times New Roman" w:hAnsi="Times New Roman"/>
          <w:sz w:val="24"/>
          <w:szCs w:val="24"/>
        </w:rPr>
      </w:pPr>
      <w:r w:rsidRPr="00EB38FF">
        <w:rPr>
          <w:rFonts w:ascii="Times New Roman" w:hAnsi="Times New Roman"/>
          <w:i/>
          <w:sz w:val="24"/>
          <w:szCs w:val="24"/>
        </w:rPr>
        <w:t>Patient Demographics</w:t>
      </w:r>
      <w:r w:rsidRPr="00EB38FF">
        <w:rPr>
          <w:rFonts w:ascii="Times New Roman" w:hAnsi="Times New Roman"/>
          <w:sz w:val="24"/>
          <w:szCs w:val="24"/>
        </w:rPr>
        <w:t xml:space="preserve"> (N= 420)</w:t>
      </w:r>
    </w:p>
    <w:tbl>
      <w:tblPr>
        <w:tblStyle w:val="TableGrid"/>
        <w:tblW w:w="981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3510"/>
        <w:gridCol w:w="1980"/>
        <w:gridCol w:w="2070"/>
      </w:tblGrid>
      <w:tr w:rsidR="00AB39D1" w:rsidRPr="00EB38FF" w14:paraId="77EA5154" w14:textId="77777777" w:rsidTr="00AB39D1">
        <w:trPr>
          <w:trHeight w:val="138"/>
        </w:trPr>
        <w:tc>
          <w:tcPr>
            <w:tcW w:w="2250" w:type="dxa"/>
            <w:tcBorders>
              <w:top w:val="single" w:sz="4" w:space="0" w:color="auto"/>
              <w:bottom w:val="single" w:sz="4" w:space="0" w:color="auto"/>
            </w:tcBorders>
          </w:tcPr>
          <w:p w14:paraId="22ECD0A7" w14:textId="77777777" w:rsidR="005451AF" w:rsidRPr="00EB38FF" w:rsidRDefault="005451AF" w:rsidP="005451AF">
            <w:pPr>
              <w:spacing w:after="0" w:line="240" w:lineRule="auto"/>
              <w:jc w:val="center"/>
              <w:rPr>
                <w:rFonts w:ascii="Times New Roman" w:hAnsi="Times New Roman"/>
                <w:sz w:val="20"/>
                <w:szCs w:val="20"/>
              </w:rPr>
            </w:pPr>
          </w:p>
        </w:tc>
        <w:tc>
          <w:tcPr>
            <w:tcW w:w="3510" w:type="dxa"/>
            <w:tcBorders>
              <w:top w:val="single" w:sz="4" w:space="0" w:color="auto"/>
              <w:bottom w:val="single" w:sz="4" w:space="0" w:color="auto"/>
            </w:tcBorders>
          </w:tcPr>
          <w:p w14:paraId="720D4B61" w14:textId="77777777" w:rsidR="005451AF" w:rsidRPr="00EB38FF" w:rsidRDefault="005451AF" w:rsidP="00AB39D1">
            <w:pPr>
              <w:spacing w:after="0" w:line="240" w:lineRule="auto"/>
              <w:rPr>
                <w:rFonts w:ascii="Times New Roman" w:hAnsi="Times New Roman"/>
                <w:sz w:val="20"/>
                <w:szCs w:val="20"/>
              </w:rPr>
            </w:pPr>
          </w:p>
          <w:p w14:paraId="0311ACFC" w14:textId="77777777" w:rsidR="005451AF" w:rsidRPr="00EB38FF" w:rsidRDefault="005451AF" w:rsidP="00AB39D1">
            <w:pPr>
              <w:spacing w:after="0" w:line="240" w:lineRule="auto"/>
              <w:rPr>
                <w:rFonts w:ascii="Times New Roman" w:hAnsi="Times New Roman"/>
                <w:sz w:val="20"/>
                <w:szCs w:val="20"/>
              </w:rPr>
            </w:pPr>
            <w:r w:rsidRPr="00EB38FF">
              <w:rPr>
                <w:rFonts w:ascii="Times New Roman" w:hAnsi="Times New Roman"/>
                <w:sz w:val="20"/>
                <w:szCs w:val="20"/>
              </w:rPr>
              <w:t>(</w:t>
            </w:r>
            <w:proofErr w:type="gramStart"/>
            <w:r w:rsidRPr="00EB38FF">
              <w:rPr>
                <w:rFonts w:ascii="Times New Roman" w:hAnsi="Times New Roman"/>
                <w:sz w:val="20"/>
                <w:szCs w:val="20"/>
              </w:rPr>
              <w:t>n</w:t>
            </w:r>
            <w:proofErr w:type="gramEnd"/>
            <w:r w:rsidRPr="00EB38FF">
              <w:rPr>
                <w:rFonts w:ascii="Times New Roman" w:hAnsi="Times New Roman"/>
                <w:sz w:val="20"/>
                <w:szCs w:val="20"/>
              </w:rPr>
              <w:t>, %)</w:t>
            </w:r>
          </w:p>
        </w:tc>
        <w:tc>
          <w:tcPr>
            <w:tcW w:w="1980" w:type="dxa"/>
            <w:tcBorders>
              <w:top w:val="single" w:sz="4" w:space="0" w:color="auto"/>
              <w:bottom w:val="single" w:sz="4" w:space="0" w:color="auto"/>
            </w:tcBorders>
          </w:tcPr>
          <w:p w14:paraId="5825E83B" w14:textId="77777777" w:rsidR="005451AF" w:rsidRPr="00EB38FF" w:rsidRDefault="005451AF" w:rsidP="005451AF">
            <w:pPr>
              <w:spacing w:after="0" w:line="240" w:lineRule="auto"/>
              <w:jc w:val="center"/>
              <w:rPr>
                <w:rFonts w:ascii="Times New Roman" w:hAnsi="Times New Roman"/>
                <w:sz w:val="20"/>
                <w:szCs w:val="20"/>
              </w:rPr>
            </w:pPr>
            <w:r w:rsidRPr="00EB38FF">
              <w:rPr>
                <w:rFonts w:ascii="Times New Roman" w:hAnsi="Times New Roman"/>
                <w:sz w:val="20"/>
                <w:szCs w:val="20"/>
              </w:rPr>
              <w:t>Negative Screen</w:t>
            </w:r>
            <w:r w:rsidRPr="00EB38FF">
              <w:rPr>
                <w:rFonts w:ascii="Times New Roman" w:hAnsi="Times New Roman"/>
                <w:sz w:val="20"/>
                <w:szCs w:val="20"/>
              </w:rPr>
              <w:br/>
              <w:t>n = 402</w:t>
            </w:r>
          </w:p>
        </w:tc>
        <w:tc>
          <w:tcPr>
            <w:tcW w:w="2070" w:type="dxa"/>
            <w:tcBorders>
              <w:top w:val="single" w:sz="4" w:space="0" w:color="auto"/>
              <w:bottom w:val="single" w:sz="4" w:space="0" w:color="auto"/>
            </w:tcBorders>
          </w:tcPr>
          <w:p w14:paraId="414B117A" w14:textId="77777777" w:rsidR="005451AF" w:rsidRPr="00EB38FF" w:rsidRDefault="005451AF" w:rsidP="005451AF">
            <w:pPr>
              <w:spacing w:after="0" w:line="240" w:lineRule="auto"/>
              <w:jc w:val="center"/>
              <w:rPr>
                <w:rFonts w:ascii="Times New Roman" w:hAnsi="Times New Roman"/>
                <w:sz w:val="20"/>
                <w:szCs w:val="20"/>
              </w:rPr>
            </w:pPr>
            <w:r w:rsidRPr="00EB38FF">
              <w:rPr>
                <w:rFonts w:ascii="Times New Roman" w:hAnsi="Times New Roman"/>
                <w:sz w:val="20"/>
                <w:szCs w:val="20"/>
              </w:rPr>
              <w:t>Positive Screen</w:t>
            </w:r>
            <w:r w:rsidRPr="00EB38FF">
              <w:rPr>
                <w:rFonts w:ascii="Times New Roman" w:hAnsi="Times New Roman"/>
                <w:sz w:val="20"/>
                <w:szCs w:val="20"/>
              </w:rPr>
              <w:br/>
              <w:t>n = 18</w:t>
            </w:r>
          </w:p>
        </w:tc>
      </w:tr>
      <w:tr w:rsidR="00AB39D1" w:rsidRPr="00EB38FF" w14:paraId="4F6FA857" w14:textId="77777777" w:rsidTr="00AB39D1">
        <w:trPr>
          <w:trHeight w:val="112"/>
        </w:trPr>
        <w:tc>
          <w:tcPr>
            <w:tcW w:w="2250" w:type="dxa"/>
            <w:tcBorders>
              <w:top w:val="single" w:sz="4" w:space="0" w:color="auto"/>
            </w:tcBorders>
          </w:tcPr>
          <w:p w14:paraId="733F05D0"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Sex</w:t>
            </w:r>
          </w:p>
        </w:tc>
        <w:tc>
          <w:tcPr>
            <w:tcW w:w="3510" w:type="dxa"/>
            <w:tcBorders>
              <w:top w:val="single" w:sz="4" w:space="0" w:color="auto"/>
            </w:tcBorders>
          </w:tcPr>
          <w:p w14:paraId="53CEF7F8" w14:textId="77777777" w:rsidR="005451AF" w:rsidRPr="00EB38FF" w:rsidRDefault="005451AF" w:rsidP="005451AF">
            <w:pPr>
              <w:spacing w:after="0" w:line="240" w:lineRule="auto"/>
              <w:rPr>
                <w:rFonts w:ascii="Times New Roman" w:hAnsi="Times New Roman"/>
                <w:sz w:val="20"/>
                <w:szCs w:val="20"/>
              </w:rPr>
            </w:pPr>
          </w:p>
        </w:tc>
        <w:tc>
          <w:tcPr>
            <w:tcW w:w="1980" w:type="dxa"/>
            <w:tcBorders>
              <w:top w:val="single" w:sz="4" w:space="0" w:color="auto"/>
            </w:tcBorders>
          </w:tcPr>
          <w:p w14:paraId="460BC53A" w14:textId="77777777" w:rsidR="005451AF" w:rsidRPr="00EB38FF" w:rsidRDefault="005451AF" w:rsidP="005451AF">
            <w:pPr>
              <w:spacing w:after="0" w:line="240" w:lineRule="auto"/>
              <w:jc w:val="right"/>
              <w:rPr>
                <w:rFonts w:ascii="Times New Roman" w:hAnsi="Times New Roman"/>
                <w:sz w:val="20"/>
                <w:szCs w:val="20"/>
              </w:rPr>
            </w:pPr>
          </w:p>
        </w:tc>
        <w:tc>
          <w:tcPr>
            <w:tcW w:w="2070" w:type="dxa"/>
            <w:tcBorders>
              <w:top w:val="single" w:sz="4" w:space="0" w:color="auto"/>
            </w:tcBorders>
          </w:tcPr>
          <w:p w14:paraId="4C9A1DA2"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187D154C" w14:textId="77777777" w:rsidTr="00AB39D1">
        <w:trPr>
          <w:trHeight w:val="112"/>
        </w:trPr>
        <w:tc>
          <w:tcPr>
            <w:tcW w:w="2250" w:type="dxa"/>
          </w:tcPr>
          <w:p w14:paraId="0999FF4E"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3E403D0"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 xml:space="preserve">Female </w:t>
            </w:r>
          </w:p>
        </w:tc>
        <w:tc>
          <w:tcPr>
            <w:tcW w:w="1980" w:type="dxa"/>
          </w:tcPr>
          <w:p w14:paraId="0D733069"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199 (49.5)</w:t>
            </w:r>
          </w:p>
        </w:tc>
        <w:tc>
          <w:tcPr>
            <w:tcW w:w="2070" w:type="dxa"/>
          </w:tcPr>
          <w:p w14:paraId="1714EAB6"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 (11.1)</w:t>
            </w:r>
          </w:p>
        </w:tc>
      </w:tr>
      <w:tr w:rsidR="005451AF" w:rsidRPr="00EB38FF" w14:paraId="6C2825A1" w14:textId="77777777" w:rsidTr="00AB39D1">
        <w:trPr>
          <w:trHeight w:val="112"/>
        </w:trPr>
        <w:tc>
          <w:tcPr>
            <w:tcW w:w="2250" w:type="dxa"/>
          </w:tcPr>
          <w:p w14:paraId="11A6BB89"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4752FB7"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 xml:space="preserve">Male </w:t>
            </w:r>
          </w:p>
        </w:tc>
        <w:tc>
          <w:tcPr>
            <w:tcW w:w="1980" w:type="dxa"/>
          </w:tcPr>
          <w:p w14:paraId="5EB45B1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203 (50.5)</w:t>
            </w:r>
          </w:p>
        </w:tc>
        <w:tc>
          <w:tcPr>
            <w:tcW w:w="2070" w:type="dxa"/>
          </w:tcPr>
          <w:p w14:paraId="48186D5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16 (88.9)</w:t>
            </w:r>
          </w:p>
        </w:tc>
      </w:tr>
      <w:tr w:rsidR="005451AF" w:rsidRPr="00EB38FF" w14:paraId="1AC4054A" w14:textId="77777777" w:rsidTr="00AB39D1">
        <w:trPr>
          <w:trHeight w:val="116"/>
        </w:trPr>
        <w:tc>
          <w:tcPr>
            <w:tcW w:w="2250" w:type="dxa"/>
          </w:tcPr>
          <w:p w14:paraId="5B388F11"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 xml:space="preserve">Age </w:t>
            </w:r>
          </w:p>
        </w:tc>
        <w:tc>
          <w:tcPr>
            <w:tcW w:w="3510" w:type="dxa"/>
          </w:tcPr>
          <w:p w14:paraId="23D56980"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4D3D23AC"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3D8E64F6" w14:textId="77777777" w:rsidR="005451AF" w:rsidRPr="00EB38FF" w:rsidRDefault="005451AF" w:rsidP="005451AF">
            <w:pPr>
              <w:spacing w:after="0" w:line="240" w:lineRule="auto"/>
              <w:jc w:val="center"/>
              <w:rPr>
                <w:rFonts w:ascii="Times New Roman" w:hAnsi="Times New Roman"/>
                <w:sz w:val="20"/>
                <w:szCs w:val="20"/>
              </w:rPr>
            </w:pPr>
          </w:p>
        </w:tc>
      </w:tr>
      <w:tr w:rsidR="005451AF" w:rsidRPr="00EB38FF" w14:paraId="351C4F1D" w14:textId="77777777" w:rsidTr="00AB39D1">
        <w:trPr>
          <w:trHeight w:val="112"/>
        </w:trPr>
        <w:tc>
          <w:tcPr>
            <w:tcW w:w="2250" w:type="dxa"/>
          </w:tcPr>
          <w:p w14:paraId="6D0BAC24"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3D7CD1F"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18 to 24 years</w:t>
            </w:r>
          </w:p>
        </w:tc>
        <w:tc>
          <w:tcPr>
            <w:tcW w:w="1980" w:type="dxa"/>
            <w:vAlign w:val="bottom"/>
          </w:tcPr>
          <w:p w14:paraId="38E51BC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8 (2.0)</w:t>
            </w:r>
          </w:p>
        </w:tc>
        <w:tc>
          <w:tcPr>
            <w:tcW w:w="2070" w:type="dxa"/>
          </w:tcPr>
          <w:p w14:paraId="486711A2"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7082D516" w14:textId="77777777" w:rsidTr="00AB39D1">
        <w:trPr>
          <w:trHeight w:val="112"/>
        </w:trPr>
        <w:tc>
          <w:tcPr>
            <w:tcW w:w="2250" w:type="dxa"/>
          </w:tcPr>
          <w:p w14:paraId="1A13EE85"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09B215C6"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25 to 34 years</w:t>
            </w:r>
          </w:p>
        </w:tc>
        <w:tc>
          <w:tcPr>
            <w:tcW w:w="1980" w:type="dxa"/>
            <w:vAlign w:val="bottom"/>
          </w:tcPr>
          <w:p w14:paraId="0FF9FBEA"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18 (4.5)</w:t>
            </w:r>
          </w:p>
        </w:tc>
        <w:tc>
          <w:tcPr>
            <w:tcW w:w="2070" w:type="dxa"/>
          </w:tcPr>
          <w:p w14:paraId="0441EF37"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 (16.7)</w:t>
            </w:r>
          </w:p>
        </w:tc>
      </w:tr>
      <w:tr w:rsidR="005451AF" w:rsidRPr="00EB38FF" w14:paraId="13E5C6A1" w14:textId="77777777" w:rsidTr="00AB39D1">
        <w:trPr>
          <w:trHeight w:val="112"/>
        </w:trPr>
        <w:tc>
          <w:tcPr>
            <w:tcW w:w="2250" w:type="dxa"/>
          </w:tcPr>
          <w:p w14:paraId="6635B177"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34E60177"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35 to 44 years</w:t>
            </w:r>
          </w:p>
        </w:tc>
        <w:tc>
          <w:tcPr>
            <w:tcW w:w="1980" w:type="dxa"/>
            <w:vAlign w:val="bottom"/>
          </w:tcPr>
          <w:p w14:paraId="76D306E5"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53 (13.2)</w:t>
            </w:r>
          </w:p>
        </w:tc>
        <w:tc>
          <w:tcPr>
            <w:tcW w:w="2070" w:type="dxa"/>
          </w:tcPr>
          <w:p w14:paraId="18BC8923"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(5.6)</w:t>
            </w:r>
          </w:p>
        </w:tc>
      </w:tr>
      <w:tr w:rsidR="005451AF" w:rsidRPr="00EB38FF" w14:paraId="206FA9DC" w14:textId="77777777" w:rsidTr="00AB39D1">
        <w:trPr>
          <w:trHeight w:val="112"/>
        </w:trPr>
        <w:tc>
          <w:tcPr>
            <w:tcW w:w="2250" w:type="dxa"/>
          </w:tcPr>
          <w:p w14:paraId="7101C9D4"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6CA8C4D2"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45 to 54 years</w:t>
            </w:r>
          </w:p>
        </w:tc>
        <w:tc>
          <w:tcPr>
            <w:tcW w:w="1980" w:type="dxa"/>
            <w:vAlign w:val="bottom"/>
          </w:tcPr>
          <w:p w14:paraId="2193A167"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92 (22.9)</w:t>
            </w:r>
          </w:p>
        </w:tc>
        <w:tc>
          <w:tcPr>
            <w:tcW w:w="2070" w:type="dxa"/>
          </w:tcPr>
          <w:p w14:paraId="37A3C2A9"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 (11.1)</w:t>
            </w:r>
          </w:p>
        </w:tc>
      </w:tr>
      <w:tr w:rsidR="005451AF" w:rsidRPr="00EB38FF" w14:paraId="304CFD47" w14:textId="77777777" w:rsidTr="00AB39D1">
        <w:trPr>
          <w:trHeight w:val="112"/>
        </w:trPr>
        <w:tc>
          <w:tcPr>
            <w:tcW w:w="2250" w:type="dxa"/>
          </w:tcPr>
          <w:p w14:paraId="76D415F0"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15AA128"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55 to 64 years</w:t>
            </w:r>
          </w:p>
        </w:tc>
        <w:tc>
          <w:tcPr>
            <w:tcW w:w="1980" w:type="dxa"/>
            <w:vAlign w:val="bottom"/>
          </w:tcPr>
          <w:p w14:paraId="4CE556D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99 (24.6)</w:t>
            </w:r>
          </w:p>
        </w:tc>
        <w:tc>
          <w:tcPr>
            <w:tcW w:w="2070" w:type="dxa"/>
          </w:tcPr>
          <w:p w14:paraId="15426C9A"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8 (44.4)</w:t>
            </w:r>
          </w:p>
        </w:tc>
      </w:tr>
      <w:tr w:rsidR="005451AF" w:rsidRPr="00EB38FF" w14:paraId="31D7C167" w14:textId="77777777" w:rsidTr="00AB39D1">
        <w:trPr>
          <w:trHeight w:val="116"/>
        </w:trPr>
        <w:tc>
          <w:tcPr>
            <w:tcW w:w="2250" w:type="dxa"/>
          </w:tcPr>
          <w:p w14:paraId="149D6284"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4D90DA2"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65 to 74 years</w:t>
            </w:r>
          </w:p>
        </w:tc>
        <w:tc>
          <w:tcPr>
            <w:tcW w:w="1980" w:type="dxa"/>
            <w:vAlign w:val="bottom"/>
          </w:tcPr>
          <w:p w14:paraId="45ECFC15"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75 (18.7)</w:t>
            </w:r>
          </w:p>
        </w:tc>
        <w:tc>
          <w:tcPr>
            <w:tcW w:w="2070" w:type="dxa"/>
          </w:tcPr>
          <w:p w14:paraId="2F8F91C3"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4 (22.2)</w:t>
            </w:r>
          </w:p>
        </w:tc>
      </w:tr>
      <w:tr w:rsidR="005451AF" w:rsidRPr="00EB38FF" w14:paraId="6A5033F0" w14:textId="77777777" w:rsidTr="00AB39D1">
        <w:trPr>
          <w:trHeight w:val="116"/>
        </w:trPr>
        <w:tc>
          <w:tcPr>
            <w:tcW w:w="2250" w:type="dxa"/>
          </w:tcPr>
          <w:p w14:paraId="3D2364E9"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11E305FB"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75 to 84 years</w:t>
            </w:r>
          </w:p>
        </w:tc>
        <w:tc>
          <w:tcPr>
            <w:tcW w:w="1980" w:type="dxa"/>
            <w:vAlign w:val="bottom"/>
          </w:tcPr>
          <w:p w14:paraId="4D691EA9"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47 (11.7)</w:t>
            </w:r>
          </w:p>
        </w:tc>
        <w:tc>
          <w:tcPr>
            <w:tcW w:w="2070" w:type="dxa"/>
          </w:tcPr>
          <w:p w14:paraId="54CA273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5005D216" w14:textId="77777777" w:rsidTr="00AB39D1">
        <w:trPr>
          <w:trHeight w:val="116"/>
        </w:trPr>
        <w:tc>
          <w:tcPr>
            <w:tcW w:w="2250" w:type="dxa"/>
          </w:tcPr>
          <w:p w14:paraId="21E563CB"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83221E8"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85+ years</w:t>
            </w:r>
          </w:p>
        </w:tc>
        <w:tc>
          <w:tcPr>
            <w:tcW w:w="1980" w:type="dxa"/>
            <w:vAlign w:val="bottom"/>
          </w:tcPr>
          <w:p w14:paraId="364BC63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color w:val="000000"/>
                <w:sz w:val="20"/>
                <w:szCs w:val="20"/>
              </w:rPr>
              <w:t>10 (2.5)</w:t>
            </w:r>
          </w:p>
        </w:tc>
        <w:tc>
          <w:tcPr>
            <w:tcW w:w="2070" w:type="dxa"/>
          </w:tcPr>
          <w:p w14:paraId="13FF9BB9"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37E15F0B" w14:textId="77777777" w:rsidTr="00AB39D1">
        <w:trPr>
          <w:trHeight w:val="116"/>
        </w:trPr>
        <w:tc>
          <w:tcPr>
            <w:tcW w:w="2250" w:type="dxa"/>
          </w:tcPr>
          <w:p w14:paraId="0A597395"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Body Mass Index</w:t>
            </w:r>
          </w:p>
        </w:tc>
        <w:tc>
          <w:tcPr>
            <w:tcW w:w="3510" w:type="dxa"/>
          </w:tcPr>
          <w:p w14:paraId="24B3C996"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20494AA6"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36C17CE6"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72055786" w14:textId="77777777" w:rsidTr="00AB39D1">
        <w:trPr>
          <w:trHeight w:val="116"/>
        </w:trPr>
        <w:tc>
          <w:tcPr>
            <w:tcW w:w="2250" w:type="dxa"/>
          </w:tcPr>
          <w:p w14:paraId="5C07FA84"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39228BC5"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&lt; 18.5</w:t>
            </w:r>
          </w:p>
        </w:tc>
        <w:tc>
          <w:tcPr>
            <w:tcW w:w="1980" w:type="dxa"/>
          </w:tcPr>
          <w:p w14:paraId="7D58DB08"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(0.2)</w:t>
            </w:r>
          </w:p>
        </w:tc>
        <w:tc>
          <w:tcPr>
            <w:tcW w:w="2070" w:type="dxa"/>
          </w:tcPr>
          <w:p w14:paraId="54D7B346"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0181614F" w14:textId="77777777" w:rsidTr="00AB39D1">
        <w:trPr>
          <w:trHeight w:val="116"/>
        </w:trPr>
        <w:tc>
          <w:tcPr>
            <w:tcW w:w="2250" w:type="dxa"/>
          </w:tcPr>
          <w:p w14:paraId="51FB9A60"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3C5E47E4"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18.5 to 24.9</w:t>
            </w:r>
          </w:p>
        </w:tc>
        <w:tc>
          <w:tcPr>
            <w:tcW w:w="1980" w:type="dxa"/>
          </w:tcPr>
          <w:p w14:paraId="07F8C8B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59 (14.7)</w:t>
            </w:r>
          </w:p>
        </w:tc>
        <w:tc>
          <w:tcPr>
            <w:tcW w:w="2070" w:type="dxa"/>
          </w:tcPr>
          <w:p w14:paraId="6E3850D1"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255272DC" w14:textId="77777777" w:rsidTr="00AB39D1">
        <w:trPr>
          <w:trHeight w:val="116"/>
        </w:trPr>
        <w:tc>
          <w:tcPr>
            <w:tcW w:w="2250" w:type="dxa"/>
          </w:tcPr>
          <w:p w14:paraId="5B7EBF15"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287568FD"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25.0 to 29.9</w:t>
            </w:r>
          </w:p>
        </w:tc>
        <w:tc>
          <w:tcPr>
            <w:tcW w:w="1980" w:type="dxa"/>
          </w:tcPr>
          <w:p w14:paraId="3B49877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91 (22.6)</w:t>
            </w:r>
          </w:p>
        </w:tc>
        <w:tc>
          <w:tcPr>
            <w:tcW w:w="2070" w:type="dxa"/>
          </w:tcPr>
          <w:p w14:paraId="0EDF3DCC"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 (38.9)</w:t>
            </w:r>
          </w:p>
        </w:tc>
      </w:tr>
      <w:tr w:rsidR="005451AF" w:rsidRPr="00EB38FF" w14:paraId="529E4369" w14:textId="77777777" w:rsidTr="00AB39D1">
        <w:trPr>
          <w:trHeight w:val="116"/>
        </w:trPr>
        <w:tc>
          <w:tcPr>
            <w:tcW w:w="2250" w:type="dxa"/>
          </w:tcPr>
          <w:p w14:paraId="670D1ACA"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CC9B269"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30.0 to 34.9</w:t>
            </w:r>
          </w:p>
        </w:tc>
        <w:tc>
          <w:tcPr>
            <w:tcW w:w="1980" w:type="dxa"/>
          </w:tcPr>
          <w:p w14:paraId="60CE7016"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103 (25.6)</w:t>
            </w:r>
          </w:p>
        </w:tc>
        <w:tc>
          <w:tcPr>
            <w:tcW w:w="2070" w:type="dxa"/>
          </w:tcPr>
          <w:p w14:paraId="6AAEE54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 (38.9)</w:t>
            </w:r>
          </w:p>
        </w:tc>
      </w:tr>
      <w:tr w:rsidR="005451AF" w:rsidRPr="00EB38FF" w14:paraId="02FE99DE" w14:textId="77777777" w:rsidTr="00AB39D1">
        <w:trPr>
          <w:trHeight w:val="116"/>
        </w:trPr>
        <w:tc>
          <w:tcPr>
            <w:tcW w:w="2250" w:type="dxa"/>
          </w:tcPr>
          <w:p w14:paraId="1C8CE797"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649D5A87"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35.0 to 39.9</w:t>
            </w:r>
          </w:p>
        </w:tc>
        <w:tc>
          <w:tcPr>
            <w:tcW w:w="1980" w:type="dxa"/>
          </w:tcPr>
          <w:p w14:paraId="03A6E29C"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77 (19.2)</w:t>
            </w:r>
          </w:p>
        </w:tc>
        <w:tc>
          <w:tcPr>
            <w:tcW w:w="2070" w:type="dxa"/>
          </w:tcPr>
          <w:p w14:paraId="34502DE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 (16.7)</w:t>
            </w:r>
          </w:p>
        </w:tc>
      </w:tr>
      <w:tr w:rsidR="005451AF" w:rsidRPr="00EB38FF" w14:paraId="7C172613" w14:textId="77777777" w:rsidTr="00AB39D1">
        <w:trPr>
          <w:trHeight w:val="116"/>
        </w:trPr>
        <w:tc>
          <w:tcPr>
            <w:tcW w:w="2250" w:type="dxa"/>
          </w:tcPr>
          <w:p w14:paraId="7C619909"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738E1BC"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40.0 +</w:t>
            </w:r>
          </w:p>
        </w:tc>
        <w:tc>
          <w:tcPr>
            <w:tcW w:w="1980" w:type="dxa"/>
          </w:tcPr>
          <w:p w14:paraId="6C38D69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59 (14.7)</w:t>
            </w:r>
          </w:p>
        </w:tc>
        <w:tc>
          <w:tcPr>
            <w:tcW w:w="2070" w:type="dxa"/>
          </w:tcPr>
          <w:p w14:paraId="5B8E45C3"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(5.6)-</w:t>
            </w:r>
          </w:p>
        </w:tc>
      </w:tr>
      <w:tr w:rsidR="005451AF" w:rsidRPr="00EB38FF" w14:paraId="3EA0C281" w14:textId="77777777" w:rsidTr="00AB39D1">
        <w:trPr>
          <w:trHeight w:val="116"/>
        </w:trPr>
        <w:tc>
          <w:tcPr>
            <w:tcW w:w="2250" w:type="dxa"/>
          </w:tcPr>
          <w:p w14:paraId="1F1C97BF"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26F64325"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Not Indicated</w:t>
            </w:r>
          </w:p>
        </w:tc>
        <w:tc>
          <w:tcPr>
            <w:tcW w:w="1980" w:type="dxa"/>
          </w:tcPr>
          <w:p w14:paraId="507AA43A"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12 (3.0)</w:t>
            </w:r>
          </w:p>
        </w:tc>
        <w:tc>
          <w:tcPr>
            <w:tcW w:w="2070" w:type="dxa"/>
          </w:tcPr>
          <w:p w14:paraId="0BFB3158"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617402FF" w14:textId="77777777" w:rsidTr="00AB39D1">
        <w:trPr>
          <w:trHeight w:val="116"/>
        </w:trPr>
        <w:tc>
          <w:tcPr>
            <w:tcW w:w="2250" w:type="dxa"/>
          </w:tcPr>
          <w:p w14:paraId="385297EB"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Insurance</w:t>
            </w:r>
          </w:p>
        </w:tc>
        <w:tc>
          <w:tcPr>
            <w:tcW w:w="3510" w:type="dxa"/>
          </w:tcPr>
          <w:p w14:paraId="539AF008"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79F73EB1"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1D2CF9B3"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3D0EAA26" w14:textId="77777777" w:rsidTr="00AB39D1">
        <w:trPr>
          <w:trHeight w:val="116"/>
        </w:trPr>
        <w:tc>
          <w:tcPr>
            <w:tcW w:w="2250" w:type="dxa"/>
          </w:tcPr>
          <w:p w14:paraId="3AA3C89A"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38539F3A"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Medicare</w:t>
            </w:r>
          </w:p>
        </w:tc>
        <w:tc>
          <w:tcPr>
            <w:tcW w:w="1980" w:type="dxa"/>
          </w:tcPr>
          <w:p w14:paraId="7B104165"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147 (36.6)</w:t>
            </w:r>
          </w:p>
        </w:tc>
        <w:tc>
          <w:tcPr>
            <w:tcW w:w="2070" w:type="dxa"/>
          </w:tcPr>
          <w:p w14:paraId="39A9AAEA"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 (16.7)</w:t>
            </w:r>
          </w:p>
        </w:tc>
      </w:tr>
      <w:tr w:rsidR="005451AF" w:rsidRPr="00EB38FF" w14:paraId="7F445728" w14:textId="77777777" w:rsidTr="00AB39D1">
        <w:trPr>
          <w:trHeight w:val="116"/>
        </w:trPr>
        <w:tc>
          <w:tcPr>
            <w:tcW w:w="2250" w:type="dxa"/>
          </w:tcPr>
          <w:p w14:paraId="76A25728"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CF69430"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Medicaid</w:t>
            </w:r>
          </w:p>
        </w:tc>
        <w:tc>
          <w:tcPr>
            <w:tcW w:w="1980" w:type="dxa"/>
          </w:tcPr>
          <w:p w14:paraId="2A9FDC9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38 (9.5)</w:t>
            </w:r>
          </w:p>
        </w:tc>
        <w:tc>
          <w:tcPr>
            <w:tcW w:w="2070" w:type="dxa"/>
          </w:tcPr>
          <w:p w14:paraId="51DF5172"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 (16.7)</w:t>
            </w:r>
          </w:p>
        </w:tc>
      </w:tr>
      <w:tr w:rsidR="005451AF" w:rsidRPr="00EB38FF" w14:paraId="52485DFD" w14:textId="77777777" w:rsidTr="00AB39D1">
        <w:trPr>
          <w:trHeight w:val="116"/>
        </w:trPr>
        <w:tc>
          <w:tcPr>
            <w:tcW w:w="2250" w:type="dxa"/>
          </w:tcPr>
          <w:p w14:paraId="7BD08413"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0967D87F"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Commercial</w:t>
            </w:r>
          </w:p>
        </w:tc>
        <w:tc>
          <w:tcPr>
            <w:tcW w:w="1980" w:type="dxa"/>
          </w:tcPr>
          <w:p w14:paraId="6FE942E5"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210 (52.2)</w:t>
            </w:r>
          </w:p>
        </w:tc>
        <w:tc>
          <w:tcPr>
            <w:tcW w:w="2070" w:type="dxa"/>
          </w:tcPr>
          <w:p w14:paraId="62B84553"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12 (66.7)</w:t>
            </w:r>
          </w:p>
        </w:tc>
      </w:tr>
      <w:tr w:rsidR="005451AF" w:rsidRPr="00EB38FF" w14:paraId="53C92E69" w14:textId="77777777" w:rsidTr="00AB39D1">
        <w:trPr>
          <w:trHeight w:val="116"/>
        </w:trPr>
        <w:tc>
          <w:tcPr>
            <w:tcW w:w="2250" w:type="dxa"/>
          </w:tcPr>
          <w:p w14:paraId="3D4A8EC6"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0540FED"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Cash-Pay</w:t>
            </w:r>
          </w:p>
        </w:tc>
        <w:tc>
          <w:tcPr>
            <w:tcW w:w="1980" w:type="dxa"/>
          </w:tcPr>
          <w:p w14:paraId="63F3FAA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 (1.7)</w:t>
            </w:r>
          </w:p>
        </w:tc>
        <w:tc>
          <w:tcPr>
            <w:tcW w:w="2070" w:type="dxa"/>
          </w:tcPr>
          <w:p w14:paraId="21E470D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03859F6A" w14:textId="77777777" w:rsidTr="00AB39D1">
        <w:trPr>
          <w:trHeight w:val="116"/>
        </w:trPr>
        <w:tc>
          <w:tcPr>
            <w:tcW w:w="2250" w:type="dxa"/>
          </w:tcPr>
          <w:p w14:paraId="6806513A"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Race</w:t>
            </w:r>
          </w:p>
        </w:tc>
        <w:tc>
          <w:tcPr>
            <w:tcW w:w="3510" w:type="dxa"/>
          </w:tcPr>
          <w:p w14:paraId="55670B2A"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6D243614"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213B85B8"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72097DD0" w14:textId="77777777" w:rsidTr="00AB39D1">
        <w:trPr>
          <w:trHeight w:val="116"/>
        </w:trPr>
        <w:tc>
          <w:tcPr>
            <w:tcW w:w="2250" w:type="dxa"/>
          </w:tcPr>
          <w:p w14:paraId="3841687F"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0529273"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American Indian/ Alaska Native</w:t>
            </w:r>
          </w:p>
        </w:tc>
        <w:tc>
          <w:tcPr>
            <w:tcW w:w="1980" w:type="dxa"/>
          </w:tcPr>
          <w:p w14:paraId="3AC9161A"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(0.2)</w:t>
            </w:r>
          </w:p>
        </w:tc>
        <w:tc>
          <w:tcPr>
            <w:tcW w:w="2070" w:type="dxa"/>
          </w:tcPr>
          <w:p w14:paraId="4F61B27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0EFD783B" w14:textId="77777777" w:rsidTr="00AB39D1">
        <w:trPr>
          <w:trHeight w:val="116"/>
        </w:trPr>
        <w:tc>
          <w:tcPr>
            <w:tcW w:w="2250" w:type="dxa"/>
          </w:tcPr>
          <w:p w14:paraId="712C7FEF"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5334D8E7"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Asian</w:t>
            </w:r>
          </w:p>
        </w:tc>
        <w:tc>
          <w:tcPr>
            <w:tcW w:w="1980" w:type="dxa"/>
          </w:tcPr>
          <w:p w14:paraId="2D71F11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c>
          <w:tcPr>
            <w:tcW w:w="2070" w:type="dxa"/>
          </w:tcPr>
          <w:p w14:paraId="073B74D3"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775FDF02" w14:textId="77777777" w:rsidTr="00AB39D1">
        <w:trPr>
          <w:trHeight w:val="116"/>
        </w:trPr>
        <w:tc>
          <w:tcPr>
            <w:tcW w:w="2250" w:type="dxa"/>
          </w:tcPr>
          <w:p w14:paraId="2CFA1E0A"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125F3EBA"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Black/African American</w:t>
            </w:r>
          </w:p>
        </w:tc>
        <w:tc>
          <w:tcPr>
            <w:tcW w:w="1980" w:type="dxa"/>
          </w:tcPr>
          <w:p w14:paraId="6AF617E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8 (2.0)</w:t>
            </w:r>
          </w:p>
        </w:tc>
        <w:tc>
          <w:tcPr>
            <w:tcW w:w="2070" w:type="dxa"/>
          </w:tcPr>
          <w:p w14:paraId="7E0094F8"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70433805" w14:textId="77777777" w:rsidTr="00AB39D1">
        <w:trPr>
          <w:trHeight w:val="116"/>
        </w:trPr>
        <w:tc>
          <w:tcPr>
            <w:tcW w:w="2250" w:type="dxa"/>
          </w:tcPr>
          <w:p w14:paraId="33FB45BD"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9AF40CC"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Native Hawaiian or Pac Islander</w:t>
            </w:r>
          </w:p>
        </w:tc>
        <w:tc>
          <w:tcPr>
            <w:tcW w:w="1980" w:type="dxa"/>
          </w:tcPr>
          <w:p w14:paraId="6355A37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c>
          <w:tcPr>
            <w:tcW w:w="2070" w:type="dxa"/>
          </w:tcPr>
          <w:p w14:paraId="676D8990"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35E8413C" w14:textId="77777777" w:rsidTr="00AB39D1">
        <w:trPr>
          <w:trHeight w:val="116"/>
        </w:trPr>
        <w:tc>
          <w:tcPr>
            <w:tcW w:w="2250" w:type="dxa"/>
          </w:tcPr>
          <w:p w14:paraId="5DC9086F"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04556478"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White</w:t>
            </w:r>
          </w:p>
        </w:tc>
        <w:tc>
          <w:tcPr>
            <w:tcW w:w="1980" w:type="dxa"/>
          </w:tcPr>
          <w:p w14:paraId="5AFBF069"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278 (69.2)</w:t>
            </w:r>
          </w:p>
        </w:tc>
        <w:tc>
          <w:tcPr>
            <w:tcW w:w="2070" w:type="dxa"/>
          </w:tcPr>
          <w:p w14:paraId="0E42DB6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11 (61.1)</w:t>
            </w:r>
          </w:p>
        </w:tc>
      </w:tr>
      <w:tr w:rsidR="005451AF" w:rsidRPr="00EB38FF" w14:paraId="7E52A9E6" w14:textId="77777777" w:rsidTr="00AB39D1">
        <w:trPr>
          <w:trHeight w:val="116"/>
        </w:trPr>
        <w:tc>
          <w:tcPr>
            <w:tcW w:w="2250" w:type="dxa"/>
          </w:tcPr>
          <w:p w14:paraId="2A1B5877"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761D9383"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Other</w:t>
            </w:r>
          </w:p>
        </w:tc>
        <w:tc>
          <w:tcPr>
            <w:tcW w:w="1980" w:type="dxa"/>
          </w:tcPr>
          <w:p w14:paraId="67B0F0F6"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108 (26.9)</w:t>
            </w:r>
          </w:p>
        </w:tc>
        <w:tc>
          <w:tcPr>
            <w:tcW w:w="2070" w:type="dxa"/>
          </w:tcPr>
          <w:p w14:paraId="0A190E9F"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 (38.9)</w:t>
            </w:r>
          </w:p>
        </w:tc>
      </w:tr>
      <w:tr w:rsidR="005451AF" w:rsidRPr="00EB38FF" w14:paraId="2694CDF2" w14:textId="77777777" w:rsidTr="00AB39D1">
        <w:trPr>
          <w:trHeight w:val="116"/>
        </w:trPr>
        <w:tc>
          <w:tcPr>
            <w:tcW w:w="2250" w:type="dxa"/>
          </w:tcPr>
          <w:p w14:paraId="444CC8FA"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50C6F25D"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Not Indicated</w:t>
            </w:r>
          </w:p>
        </w:tc>
        <w:tc>
          <w:tcPr>
            <w:tcW w:w="1980" w:type="dxa"/>
          </w:tcPr>
          <w:p w14:paraId="7B4CC7E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 (1.7)</w:t>
            </w:r>
          </w:p>
        </w:tc>
        <w:tc>
          <w:tcPr>
            <w:tcW w:w="2070" w:type="dxa"/>
          </w:tcPr>
          <w:p w14:paraId="4B9ECFC0"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50A79A99" w14:textId="77777777" w:rsidTr="00AB39D1">
        <w:trPr>
          <w:trHeight w:val="116"/>
        </w:trPr>
        <w:tc>
          <w:tcPr>
            <w:tcW w:w="2250" w:type="dxa"/>
          </w:tcPr>
          <w:p w14:paraId="35AD848C"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Ethnicity</w:t>
            </w:r>
          </w:p>
        </w:tc>
        <w:tc>
          <w:tcPr>
            <w:tcW w:w="3510" w:type="dxa"/>
          </w:tcPr>
          <w:p w14:paraId="5CC2BB36"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3594E3FB"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2BFAD419"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6FCB7163" w14:textId="77777777" w:rsidTr="00AB39D1">
        <w:trPr>
          <w:trHeight w:val="116"/>
        </w:trPr>
        <w:tc>
          <w:tcPr>
            <w:tcW w:w="2250" w:type="dxa"/>
          </w:tcPr>
          <w:p w14:paraId="48E2BF6A"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3DD62B90"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Hispanic/Latino</w:t>
            </w:r>
          </w:p>
        </w:tc>
        <w:tc>
          <w:tcPr>
            <w:tcW w:w="1980" w:type="dxa"/>
          </w:tcPr>
          <w:p w14:paraId="5C51F5EC"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329 (81.8)</w:t>
            </w:r>
          </w:p>
        </w:tc>
        <w:tc>
          <w:tcPr>
            <w:tcW w:w="2070" w:type="dxa"/>
          </w:tcPr>
          <w:p w14:paraId="4F544AE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16 (88.9)</w:t>
            </w:r>
          </w:p>
        </w:tc>
      </w:tr>
      <w:tr w:rsidR="005451AF" w:rsidRPr="00EB38FF" w14:paraId="211DEEBE" w14:textId="77777777" w:rsidTr="00AB39D1">
        <w:trPr>
          <w:trHeight w:val="116"/>
        </w:trPr>
        <w:tc>
          <w:tcPr>
            <w:tcW w:w="2250" w:type="dxa"/>
          </w:tcPr>
          <w:p w14:paraId="6AC9D681"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5C36F04C"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Not Hispanic/Latino</w:t>
            </w:r>
          </w:p>
        </w:tc>
        <w:tc>
          <w:tcPr>
            <w:tcW w:w="1980" w:type="dxa"/>
          </w:tcPr>
          <w:p w14:paraId="42AD80E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70 (17.4)</w:t>
            </w:r>
          </w:p>
        </w:tc>
        <w:tc>
          <w:tcPr>
            <w:tcW w:w="2070" w:type="dxa"/>
          </w:tcPr>
          <w:p w14:paraId="153804D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(5.6)</w:t>
            </w:r>
          </w:p>
        </w:tc>
      </w:tr>
      <w:tr w:rsidR="005451AF" w:rsidRPr="00EB38FF" w14:paraId="375C44D9" w14:textId="77777777" w:rsidTr="00AB39D1">
        <w:trPr>
          <w:trHeight w:val="116"/>
        </w:trPr>
        <w:tc>
          <w:tcPr>
            <w:tcW w:w="2250" w:type="dxa"/>
          </w:tcPr>
          <w:p w14:paraId="145CAB92"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22EAA86"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Not Indicated</w:t>
            </w:r>
          </w:p>
        </w:tc>
        <w:tc>
          <w:tcPr>
            <w:tcW w:w="1980" w:type="dxa"/>
          </w:tcPr>
          <w:p w14:paraId="1350B026"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 (0.7)</w:t>
            </w:r>
          </w:p>
        </w:tc>
        <w:tc>
          <w:tcPr>
            <w:tcW w:w="2070" w:type="dxa"/>
          </w:tcPr>
          <w:p w14:paraId="198250A3"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(5.6)</w:t>
            </w:r>
          </w:p>
        </w:tc>
      </w:tr>
      <w:tr w:rsidR="005451AF" w:rsidRPr="00EB38FF" w14:paraId="6E3952B3" w14:textId="77777777" w:rsidTr="00AB39D1">
        <w:trPr>
          <w:trHeight w:val="116"/>
        </w:trPr>
        <w:tc>
          <w:tcPr>
            <w:tcW w:w="2250" w:type="dxa"/>
          </w:tcPr>
          <w:p w14:paraId="69CA052F" w14:textId="77777777" w:rsidR="005451AF" w:rsidRPr="00EB38FF" w:rsidRDefault="00AB39D1" w:rsidP="005451AF">
            <w:pPr>
              <w:spacing w:after="0" w:line="240" w:lineRule="auto"/>
              <w:rPr>
                <w:rFonts w:ascii="Times New Roman" w:hAnsi="Times New Roman"/>
                <w:sz w:val="20"/>
                <w:szCs w:val="20"/>
              </w:rPr>
            </w:pPr>
            <w:r w:rsidRPr="00EB38FF">
              <w:rPr>
                <w:rFonts w:ascii="Times New Roman" w:hAnsi="Times New Roman"/>
                <w:sz w:val="20"/>
                <w:szCs w:val="20"/>
              </w:rPr>
              <w:t>Language Preference</w:t>
            </w:r>
          </w:p>
        </w:tc>
        <w:tc>
          <w:tcPr>
            <w:tcW w:w="3510" w:type="dxa"/>
          </w:tcPr>
          <w:p w14:paraId="0635B970"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5617BD9A"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67D19476"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3B506D91" w14:textId="77777777" w:rsidTr="00AB39D1">
        <w:trPr>
          <w:trHeight w:val="116"/>
        </w:trPr>
        <w:tc>
          <w:tcPr>
            <w:tcW w:w="2250" w:type="dxa"/>
          </w:tcPr>
          <w:p w14:paraId="28268315"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687F7F63"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English</w:t>
            </w:r>
          </w:p>
        </w:tc>
        <w:tc>
          <w:tcPr>
            <w:tcW w:w="1980" w:type="dxa"/>
          </w:tcPr>
          <w:p w14:paraId="7E46F318"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328 (81.6)</w:t>
            </w:r>
          </w:p>
        </w:tc>
        <w:tc>
          <w:tcPr>
            <w:tcW w:w="2070" w:type="dxa"/>
          </w:tcPr>
          <w:p w14:paraId="02E8E2C6"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11(61.1)</w:t>
            </w:r>
          </w:p>
        </w:tc>
      </w:tr>
      <w:tr w:rsidR="005451AF" w:rsidRPr="00EB38FF" w14:paraId="121B9D52" w14:textId="77777777" w:rsidTr="00AB39D1">
        <w:trPr>
          <w:trHeight w:val="116"/>
        </w:trPr>
        <w:tc>
          <w:tcPr>
            <w:tcW w:w="2250" w:type="dxa"/>
          </w:tcPr>
          <w:p w14:paraId="178830E4"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5EC863CF"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Spanish</w:t>
            </w:r>
          </w:p>
        </w:tc>
        <w:tc>
          <w:tcPr>
            <w:tcW w:w="1980" w:type="dxa"/>
          </w:tcPr>
          <w:p w14:paraId="48A9D2E4"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43 (10.7)</w:t>
            </w:r>
          </w:p>
        </w:tc>
        <w:tc>
          <w:tcPr>
            <w:tcW w:w="2070" w:type="dxa"/>
          </w:tcPr>
          <w:p w14:paraId="360C54B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 (16.7)</w:t>
            </w:r>
          </w:p>
        </w:tc>
      </w:tr>
      <w:tr w:rsidR="005451AF" w:rsidRPr="00EB38FF" w14:paraId="07597389" w14:textId="77777777" w:rsidTr="00AB39D1">
        <w:trPr>
          <w:trHeight w:val="116"/>
        </w:trPr>
        <w:tc>
          <w:tcPr>
            <w:tcW w:w="2250" w:type="dxa"/>
          </w:tcPr>
          <w:p w14:paraId="486F1147"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67F6BD5D"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Not Indicated</w:t>
            </w:r>
          </w:p>
        </w:tc>
        <w:tc>
          <w:tcPr>
            <w:tcW w:w="1980" w:type="dxa"/>
          </w:tcPr>
          <w:p w14:paraId="7FCB7A30"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31 (7.7)</w:t>
            </w:r>
          </w:p>
        </w:tc>
        <w:tc>
          <w:tcPr>
            <w:tcW w:w="2070" w:type="dxa"/>
          </w:tcPr>
          <w:p w14:paraId="3C1B88BC"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4 (22.2)</w:t>
            </w:r>
          </w:p>
        </w:tc>
      </w:tr>
      <w:tr w:rsidR="005451AF" w:rsidRPr="00EB38FF" w14:paraId="73957F0E" w14:textId="77777777" w:rsidTr="00AB39D1">
        <w:trPr>
          <w:trHeight w:val="116"/>
        </w:trPr>
        <w:tc>
          <w:tcPr>
            <w:tcW w:w="2250" w:type="dxa"/>
          </w:tcPr>
          <w:p w14:paraId="0DB1FD14" w14:textId="77777777" w:rsidR="005451AF" w:rsidRPr="00EB38FF" w:rsidRDefault="00AB39D1" w:rsidP="005451AF">
            <w:pPr>
              <w:spacing w:after="0" w:line="240" w:lineRule="auto"/>
              <w:rPr>
                <w:rFonts w:ascii="Times New Roman" w:hAnsi="Times New Roman"/>
                <w:sz w:val="20"/>
                <w:szCs w:val="20"/>
              </w:rPr>
            </w:pPr>
            <w:r w:rsidRPr="00EB38FF">
              <w:rPr>
                <w:rFonts w:ascii="Times New Roman" w:hAnsi="Times New Roman"/>
                <w:sz w:val="20"/>
                <w:szCs w:val="20"/>
              </w:rPr>
              <w:t>Smoking Status</w:t>
            </w:r>
          </w:p>
        </w:tc>
        <w:tc>
          <w:tcPr>
            <w:tcW w:w="3510" w:type="dxa"/>
          </w:tcPr>
          <w:p w14:paraId="0046A57C" w14:textId="77777777" w:rsidR="005451AF" w:rsidRPr="00EB38FF" w:rsidRDefault="005451AF" w:rsidP="005451AF">
            <w:pPr>
              <w:spacing w:after="0" w:line="240" w:lineRule="auto"/>
              <w:rPr>
                <w:rFonts w:ascii="Times New Roman" w:hAnsi="Times New Roman"/>
                <w:sz w:val="20"/>
                <w:szCs w:val="20"/>
              </w:rPr>
            </w:pPr>
          </w:p>
        </w:tc>
        <w:tc>
          <w:tcPr>
            <w:tcW w:w="1980" w:type="dxa"/>
          </w:tcPr>
          <w:p w14:paraId="314748E2" w14:textId="77777777" w:rsidR="005451AF" w:rsidRPr="00EB38FF" w:rsidRDefault="005451AF" w:rsidP="005451AF">
            <w:pPr>
              <w:spacing w:after="0" w:line="240" w:lineRule="auto"/>
              <w:jc w:val="right"/>
              <w:rPr>
                <w:rFonts w:ascii="Times New Roman" w:hAnsi="Times New Roman"/>
                <w:sz w:val="20"/>
                <w:szCs w:val="20"/>
              </w:rPr>
            </w:pPr>
          </w:p>
        </w:tc>
        <w:tc>
          <w:tcPr>
            <w:tcW w:w="2070" w:type="dxa"/>
          </w:tcPr>
          <w:p w14:paraId="16C3E0D8" w14:textId="77777777" w:rsidR="005451AF" w:rsidRPr="00EB38FF" w:rsidRDefault="005451AF" w:rsidP="005451AF">
            <w:pPr>
              <w:spacing w:after="0" w:line="240" w:lineRule="auto"/>
              <w:jc w:val="right"/>
              <w:rPr>
                <w:rFonts w:ascii="Times New Roman" w:hAnsi="Times New Roman"/>
                <w:sz w:val="20"/>
                <w:szCs w:val="20"/>
              </w:rPr>
            </w:pPr>
          </w:p>
        </w:tc>
      </w:tr>
      <w:tr w:rsidR="005451AF" w:rsidRPr="00EB38FF" w14:paraId="041436E1" w14:textId="77777777" w:rsidTr="00AB39D1">
        <w:trPr>
          <w:trHeight w:val="116"/>
        </w:trPr>
        <w:tc>
          <w:tcPr>
            <w:tcW w:w="2250" w:type="dxa"/>
          </w:tcPr>
          <w:p w14:paraId="49382BF4"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0AFB10D4"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Never</w:t>
            </w:r>
          </w:p>
        </w:tc>
        <w:tc>
          <w:tcPr>
            <w:tcW w:w="1980" w:type="dxa"/>
          </w:tcPr>
          <w:p w14:paraId="5CC138A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331 (82.3)</w:t>
            </w:r>
          </w:p>
        </w:tc>
        <w:tc>
          <w:tcPr>
            <w:tcW w:w="2070" w:type="dxa"/>
          </w:tcPr>
          <w:p w14:paraId="7BA856BB"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16 (88.9)</w:t>
            </w:r>
          </w:p>
        </w:tc>
      </w:tr>
      <w:tr w:rsidR="005451AF" w:rsidRPr="00EB38FF" w14:paraId="378029B5" w14:textId="77777777" w:rsidTr="00AB39D1">
        <w:trPr>
          <w:trHeight w:val="116"/>
        </w:trPr>
        <w:tc>
          <w:tcPr>
            <w:tcW w:w="2250" w:type="dxa"/>
          </w:tcPr>
          <w:p w14:paraId="1689FB6E"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467F6C73"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Former</w:t>
            </w:r>
          </w:p>
        </w:tc>
        <w:tc>
          <w:tcPr>
            <w:tcW w:w="1980" w:type="dxa"/>
          </w:tcPr>
          <w:p w14:paraId="2170482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24 (6.0)</w:t>
            </w:r>
          </w:p>
        </w:tc>
        <w:tc>
          <w:tcPr>
            <w:tcW w:w="2070" w:type="dxa"/>
          </w:tcPr>
          <w:p w14:paraId="6B8DBC5D"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r w:rsidR="005451AF" w:rsidRPr="00EB38FF" w14:paraId="73405C6C" w14:textId="77777777" w:rsidTr="00AB39D1">
        <w:trPr>
          <w:trHeight w:val="116"/>
        </w:trPr>
        <w:tc>
          <w:tcPr>
            <w:tcW w:w="2250" w:type="dxa"/>
          </w:tcPr>
          <w:p w14:paraId="4ACCCA36"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2D766212"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Current Everyday</w:t>
            </w:r>
          </w:p>
        </w:tc>
        <w:tc>
          <w:tcPr>
            <w:tcW w:w="1980" w:type="dxa"/>
          </w:tcPr>
          <w:p w14:paraId="319D07F5"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23 (5.7)</w:t>
            </w:r>
          </w:p>
        </w:tc>
        <w:tc>
          <w:tcPr>
            <w:tcW w:w="2070" w:type="dxa"/>
          </w:tcPr>
          <w:p w14:paraId="70471D6A"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(5.6)</w:t>
            </w:r>
          </w:p>
        </w:tc>
      </w:tr>
      <w:tr w:rsidR="005451AF" w:rsidRPr="00EB38FF" w14:paraId="2342EAE6" w14:textId="77777777" w:rsidTr="00AB39D1">
        <w:trPr>
          <w:trHeight w:val="60"/>
        </w:trPr>
        <w:tc>
          <w:tcPr>
            <w:tcW w:w="2250" w:type="dxa"/>
          </w:tcPr>
          <w:p w14:paraId="07269140"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6D9EFB05"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Current Some day</w:t>
            </w:r>
          </w:p>
        </w:tc>
        <w:tc>
          <w:tcPr>
            <w:tcW w:w="1980" w:type="dxa"/>
          </w:tcPr>
          <w:p w14:paraId="0710E68E"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15 (3.7)</w:t>
            </w:r>
          </w:p>
        </w:tc>
        <w:tc>
          <w:tcPr>
            <w:tcW w:w="2070" w:type="dxa"/>
          </w:tcPr>
          <w:p w14:paraId="2E699341"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1 (5.6)</w:t>
            </w:r>
          </w:p>
        </w:tc>
      </w:tr>
      <w:tr w:rsidR="005451AF" w:rsidRPr="00EB38FF" w14:paraId="4BD47FD0" w14:textId="77777777" w:rsidTr="00AB39D1">
        <w:trPr>
          <w:trHeight w:val="116"/>
        </w:trPr>
        <w:tc>
          <w:tcPr>
            <w:tcW w:w="2250" w:type="dxa"/>
          </w:tcPr>
          <w:p w14:paraId="593A3B91" w14:textId="77777777" w:rsidR="005451AF" w:rsidRPr="00EB38FF" w:rsidRDefault="005451AF" w:rsidP="005451AF">
            <w:pPr>
              <w:spacing w:after="0" w:line="240" w:lineRule="auto"/>
              <w:rPr>
                <w:rFonts w:ascii="Times New Roman" w:hAnsi="Times New Roman"/>
                <w:sz w:val="20"/>
                <w:szCs w:val="20"/>
              </w:rPr>
            </w:pPr>
          </w:p>
        </w:tc>
        <w:tc>
          <w:tcPr>
            <w:tcW w:w="3510" w:type="dxa"/>
          </w:tcPr>
          <w:p w14:paraId="2A0C047E" w14:textId="77777777" w:rsidR="005451AF" w:rsidRPr="00EB38FF" w:rsidRDefault="005451AF" w:rsidP="005451AF">
            <w:pPr>
              <w:spacing w:after="0" w:line="240" w:lineRule="auto"/>
              <w:rPr>
                <w:rFonts w:ascii="Times New Roman" w:hAnsi="Times New Roman"/>
                <w:sz w:val="20"/>
                <w:szCs w:val="20"/>
              </w:rPr>
            </w:pPr>
            <w:r w:rsidRPr="00EB38FF">
              <w:rPr>
                <w:rFonts w:ascii="Times New Roman" w:hAnsi="Times New Roman"/>
                <w:sz w:val="20"/>
                <w:szCs w:val="20"/>
              </w:rPr>
              <w:t>Not Indicated</w:t>
            </w:r>
          </w:p>
        </w:tc>
        <w:tc>
          <w:tcPr>
            <w:tcW w:w="1980" w:type="dxa"/>
          </w:tcPr>
          <w:p w14:paraId="2A150EF2"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9 (2.2)</w:t>
            </w:r>
          </w:p>
        </w:tc>
        <w:tc>
          <w:tcPr>
            <w:tcW w:w="2070" w:type="dxa"/>
          </w:tcPr>
          <w:p w14:paraId="04EB2419" w14:textId="77777777" w:rsidR="005451AF" w:rsidRPr="00EB38FF" w:rsidRDefault="005451AF" w:rsidP="005451AF">
            <w:pPr>
              <w:spacing w:after="0" w:line="240" w:lineRule="auto"/>
              <w:jc w:val="right"/>
              <w:rPr>
                <w:rFonts w:ascii="Times New Roman" w:hAnsi="Times New Roman"/>
                <w:sz w:val="20"/>
                <w:szCs w:val="20"/>
              </w:rPr>
            </w:pPr>
            <w:r w:rsidRPr="00EB38FF">
              <w:rPr>
                <w:rFonts w:ascii="Times New Roman" w:hAnsi="Times New Roman"/>
                <w:sz w:val="20"/>
                <w:szCs w:val="20"/>
              </w:rPr>
              <w:t>-</w:t>
            </w:r>
          </w:p>
        </w:tc>
      </w:tr>
    </w:tbl>
    <w:p w14:paraId="32383943" w14:textId="77777777" w:rsidR="003170EB" w:rsidRPr="00EB38FF" w:rsidRDefault="003170EB" w:rsidP="003170EB">
      <w:pPr>
        <w:pStyle w:val="APA"/>
        <w:ind w:firstLine="0"/>
        <w:rPr>
          <w:szCs w:val="24"/>
        </w:rPr>
      </w:pPr>
    </w:p>
    <w:p w14:paraId="7396CC04" w14:textId="77777777" w:rsidR="00E07A00" w:rsidRPr="00EB38FF" w:rsidRDefault="00E07A00" w:rsidP="00E07A00">
      <w:pPr>
        <w:pStyle w:val="APA"/>
        <w:ind w:firstLine="0"/>
        <w:rPr>
          <w:b/>
          <w:szCs w:val="24"/>
        </w:rPr>
      </w:pPr>
      <w:r w:rsidRPr="00EB38FF">
        <w:rPr>
          <w:b/>
          <w:szCs w:val="24"/>
        </w:rPr>
        <w:lastRenderedPageBreak/>
        <w:t>Project Population: Demographics</w:t>
      </w:r>
    </w:p>
    <w:p w14:paraId="30136858" w14:textId="3DD75F77" w:rsidR="00E07A00" w:rsidRPr="00EB38FF" w:rsidRDefault="00E07A00" w:rsidP="00E07A00">
      <w:pPr>
        <w:spacing w:after="0" w:line="480" w:lineRule="auto"/>
        <w:ind w:firstLine="720"/>
        <w:rPr>
          <w:rFonts w:ascii="Times New Roman" w:hAnsi="Times New Roman"/>
          <w:sz w:val="24"/>
          <w:szCs w:val="24"/>
        </w:rPr>
      </w:pPr>
      <w:r w:rsidRPr="00EB38FF">
        <w:rPr>
          <w:rFonts w:ascii="Times New Roman" w:hAnsi="Times New Roman"/>
          <w:sz w:val="24"/>
          <w:szCs w:val="24"/>
        </w:rPr>
        <w:t>The 402 patients with negative AUDIT scores of 0-7 were primarily male (50.5%), White (69.2%), had Hispanic/Latino origins (81.8%), preferred English (81.6%) as their language for education and communication, were between the ages of 55-64 (24.6%), had a body mass index between 30.0 and 34.9 kg/m</w:t>
      </w:r>
      <w:r w:rsidRPr="00EB38FF">
        <w:rPr>
          <w:rFonts w:ascii="Times New Roman" w:hAnsi="Times New Roman"/>
          <w:sz w:val="24"/>
          <w:szCs w:val="24"/>
          <w:vertAlign w:val="superscript"/>
        </w:rPr>
        <w:t>2</w:t>
      </w:r>
      <w:r w:rsidRPr="00EB38FF">
        <w:rPr>
          <w:rFonts w:ascii="Times New Roman" w:hAnsi="Times New Roman"/>
          <w:sz w:val="24"/>
          <w:szCs w:val="24"/>
        </w:rPr>
        <w:t xml:space="preserve"> (25.6%), and had commercial insurance (52.2%). Eighty-two percent of patients with negative AUDIT scores indicated that they never smoked (Table 5). The top three patient diagnoses for both positive and negative AUDIT alcohol screens were hypertension, hyperlipidemia, and diabetes (Table 6).</w:t>
      </w:r>
    </w:p>
    <w:p w14:paraId="31F98BFE" w14:textId="77777777" w:rsidR="003170EB" w:rsidRPr="00EB38FF" w:rsidRDefault="003170EB" w:rsidP="003170EB">
      <w:pPr>
        <w:pStyle w:val="APA"/>
        <w:ind w:firstLine="0"/>
        <w:rPr>
          <w:szCs w:val="24"/>
        </w:rPr>
      </w:pPr>
      <w:r w:rsidRPr="00EB38FF">
        <w:rPr>
          <w:szCs w:val="24"/>
        </w:rPr>
        <w:t>Table 6</w:t>
      </w:r>
    </w:p>
    <w:p w14:paraId="4D7C6225" w14:textId="77777777" w:rsidR="003170EB" w:rsidRPr="00EB38FF" w:rsidRDefault="003170EB" w:rsidP="003170EB">
      <w:pPr>
        <w:rPr>
          <w:rFonts w:ascii="Times New Roman" w:hAnsi="Times New Roman"/>
          <w:sz w:val="24"/>
          <w:szCs w:val="24"/>
        </w:rPr>
      </w:pPr>
      <w:r w:rsidRPr="00EB38FF">
        <w:rPr>
          <w:rFonts w:ascii="Times New Roman" w:hAnsi="Times New Roman"/>
          <w:i/>
          <w:sz w:val="24"/>
          <w:szCs w:val="24"/>
        </w:rPr>
        <w:t>Patient Diagnosis</w:t>
      </w:r>
      <w:r w:rsidRPr="00EB38FF">
        <w:rPr>
          <w:rFonts w:ascii="Times New Roman" w:hAnsi="Times New Roman"/>
          <w:sz w:val="24"/>
          <w:szCs w:val="24"/>
        </w:rPr>
        <w:t xml:space="preserve"> (N= 420)</w:t>
      </w:r>
    </w:p>
    <w:tbl>
      <w:tblPr>
        <w:tblStyle w:val="TableGrid"/>
        <w:tblW w:w="9043" w:type="dxa"/>
        <w:tblLook w:val="04A0" w:firstRow="1" w:lastRow="0" w:firstColumn="1" w:lastColumn="0" w:noHBand="0" w:noVBand="1"/>
      </w:tblPr>
      <w:tblGrid>
        <w:gridCol w:w="4507"/>
        <w:gridCol w:w="2299"/>
        <w:gridCol w:w="2237"/>
      </w:tblGrid>
      <w:tr w:rsidR="003170EB" w:rsidRPr="00EB38FF" w14:paraId="72E28D21" w14:textId="77777777" w:rsidTr="003170EB">
        <w:trPr>
          <w:trHeight w:val="542"/>
        </w:trPr>
        <w:tc>
          <w:tcPr>
            <w:tcW w:w="4507" w:type="dxa"/>
            <w:tcBorders>
              <w:top w:val="single" w:sz="4" w:space="0" w:color="auto"/>
              <w:left w:val="nil"/>
              <w:bottom w:val="single" w:sz="4" w:space="0" w:color="auto"/>
              <w:right w:val="nil"/>
            </w:tcBorders>
          </w:tcPr>
          <w:p w14:paraId="37CDFB3C" w14:textId="77777777" w:rsidR="003170EB" w:rsidRPr="00EB38FF" w:rsidRDefault="003170EB" w:rsidP="003170EB">
            <w:pPr>
              <w:ind w:right="-195"/>
              <w:rPr>
                <w:rFonts w:ascii="Times New Roman" w:hAnsi="Times New Roman"/>
                <w:sz w:val="24"/>
                <w:szCs w:val="24"/>
              </w:rPr>
            </w:pPr>
            <w:r w:rsidRPr="00EB38FF">
              <w:rPr>
                <w:rFonts w:ascii="Times New Roman" w:hAnsi="Times New Roman"/>
                <w:sz w:val="24"/>
                <w:szCs w:val="24"/>
              </w:rPr>
              <w:t>Diagnosis (ICD-10)</w:t>
            </w:r>
          </w:p>
        </w:tc>
        <w:tc>
          <w:tcPr>
            <w:tcW w:w="2299" w:type="dxa"/>
            <w:tcBorders>
              <w:top w:val="single" w:sz="4" w:space="0" w:color="auto"/>
              <w:left w:val="nil"/>
              <w:bottom w:val="single" w:sz="4" w:space="0" w:color="auto"/>
              <w:right w:val="nil"/>
            </w:tcBorders>
          </w:tcPr>
          <w:p w14:paraId="742C05CF" w14:textId="77777777" w:rsidR="003170EB" w:rsidRPr="00EB38FF" w:rsidRDefault="003170EB" w:rsidP="003170EB">
            <w:pPr>
              <w:jc w:val="center"/>
              <w:rPr>
                <w:rFonts w:ascii="Times New Roman" w:hAnsi="Times New Roman"/>
                <w:sz w:val="24"/>
                <w:szCs w:val="24"/>
              </w:rPr>
            </w:pPr>
            <w:r w:rsidRPr="00EB38FF">
              <w:rPr>
                <w:rFonts w:ascii="Times New Roman" w:hAnsi="Times New Roman"/>
                <w:sz w:val="24"/>
                <w:szCs w:val="24"/>
              </w:rPr>
              <w:t>Negative Screen</w:t>
            </w:r>
            <w:r w:rsidRPr="00EB38FF">
              <w:rPr>
                <w:rFonts w:ascii="Times New Roman" w:hAnsi="Times New Roman"/>
                <w:sz w:val="24"/>
                <w:szCs w:val="24"/>
              </w:rPr>
              <w:br/>
              <w:t>n = 402 (%)</w:t>
            </w:r>
          </w:p>
        </w:tc>
        <w:tc>
          <w:tcPr>
            <w:tcW w:w="2237" w:type="dxa"/>
            <w:tcBorders>
              <w:top w:val="single" w:sz="4" w:space="0" w:color="auto"/>
              <w:left w:val="nil"/>
              <w:bottom w:val="single" w:sz="4" w:space="0" w:color="auto"/>
              <w:right w:val="nil"/>
            </w:tcBorders>
          </w:tcPr>
          <w:p w14:paraId="57E7CE4F" w14:textId="77777777" w:rsidR="003170EB" w:rsidRPr="00EB38FF" w:rsidRDefault="003170EB" w:rsidP="003170EB">
            <w:pPr>
              <w:jc w:val="center"/>
              <w:rPr>
                <w:rFonts w:ascii="Times New Roman" w:hAnsi="Times New Roman"/>
                <w:sz w:val="24"/>
                <w:szCs w:val="24"/>
              </w:rPr>
            </w:pPr>
            <w:r w:rsidRPr="00EB38FF">
              <w:rPr>
                <w:rFonts w:ascii="Times New Roman" w:hAnsi="Times New Roman"/>
                <w:sz w:val="24"/>
                <w:szCs w:val="24"/>
              </w:rPr>
              <w:t>Positive Screen</w:t>
            </w:r>
            <w:r w:rsidRPr="00EB38FF">
              <w:rPr>
                <w:rFonts w:ascii="Times New Roman" w:hAnsi="Times New Roman"/>
                <w:sz w:val="24"/>
                <w:szCs w:val="24"/>
              </w:rPr>
              <w:br/>
              <w:t>n = 18 (%)</w:t>
            </w:r>
          </w:p>
        </w:tc>
      </w:tr>
      <w:tr w:rsidR="003170EB" w:rsidRPr="00EB38FF" w14:paraId="397F677C" w14:textId="77777777" w:rsidTr="003170EB">
        <w:trPr>
          <w:trHeight w:val="441"/>
        </w:trPr>
        <w:tc>
          <w:tcPr>
            <w:tcW w:w="4507" w:type="dxa"/>
            <w:tcBorders>
              <w:top w:val="single" w:sz="4" w:space="0" w:color="auto"/>
              <w:left w:val="nil"/>
              <w:bottom w:val="nil"/>
              <w:right w:val="nil"/>
            </w:tcBorders>
          </w:tcPr>
          <w:p w14:paraId="784D226C" w14:textId="77777777" w:rsidR="003170EB" w:rsidRPr="00EB38FF" w:rsidRDefault="003170EB" w:rsidP="003170EB">
            <w:pPr>
              <w:ind w:left="90" w:right="-195"/>
              <w:rPr>
                <w:rFonts w:ascii="Times New Roman" w:hAnsi="Times New Roman"/>
                <w:sz w:val="24"/>
                <w:szCs w:val="24"/>
              </w:rPr>
            </w:pPr>
            <w:r w:rsidRPr="00EB38FF">
              <w:rPr>
                <w:rFonts w:ascii="Times New Roman" w:hAnsi="Times New Roman"/>
                <w:sz w:val="24"/>
                <w:szCs w:val="24"/>
              </w:rPr>
              <w:t>Hypertension (I10-I12)</w:t>
            </w:r>
          </w:p>
        </w:tc>
        <w:tc>
          <w:tcPr>
            <w:tcW w:w="2299" w:type="dxa"/>
            <w:tcBorders>
              <w:top w:val="single" w:sz="4" w:space="0" w:color="auto"/>
              <w:left w:val="nil"/>
              <w:bottom w:val="nil"/>
              <w:right w:val="nil"/>
            </w:tcBorders>
          </w:tcPr>
          <w:p w14:paraId="422E77C1"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266 (66.2%)</w:t>
            </w:r>
          </w:p>
        </w:tc>
        <w:tc>
          <w:tcPr>
            <w:tcW w:w="2237" w:type="dxa"/>
            <w:tcBorders>
              <w:top w:val="single" w:sz="4" w:space="0" w:color="auto"/>
              <w:left w:val="nil"/>
              <w:bottom w:val="nil"/>
              <w:right w:val="nil"/>
            </w:tcBorders>
          </w:tcPr>
          <w:p w14:paraId="0BB4FDF5"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14 (77.8%)</w:t>
            </w:r>
          </w:p>
        </w:tc>
      </w:tr>
      <w:tr w:rsidR="003170EB" w:rsidRPr="00EB38FF" w14:paraId="6A7E92A3" w14:textId="77777777" w:rsidTr="003170EB">
        <w:trPr>
          <w:trHeight w:val="441"/>
        </w:trPr>
        <w:tc>
          <w:tcPr>
            <w:tcW w:w="4507" w:type="dxa"/>
            <w:tcBorders>
              <w:top w:val="nil"/>
              <w:left w:val="nil"/>
              <w:bottom w:val="nil"/>
              <w:right w:val="nil"/>
            </w:tcBorders>
          </w:tcPr>
          <w:p w14:paraId="67B1E4D3" w14:textId="77777777" w:rsidR="003170EB" w:rsidRPr="00EB38FF" w:rsidRDefault="003170EB" w:rsidP="003170EB">
            <w:pPr>
              <w:ind w:left="90" w:right="-195"/>
              <w:rPr>
                <w:rFonts w:ascii="Times New Roman" w:hAnsi="Times New Roman"/>
                <w:sz w:val="24"/>
                <w:szCs w:val="24"/>
              </w:rPr>
            </w:pPr>
            <w:r w:rsidRPr="00EB38FF">
              <w:rPr>
                <w:rFonts w:ascii="Times New Roman" w:hAnsi="Times New Roman"/>
                <w:sz w:val="24"/>
                <w:szCs w:val="24"/>
              </w:rPr>
              <w:t>Hyperlipidemia (E78.0-E78.5)</w:t>
            </w:r>
          </w:p>
        </w:tc>
        <w:tc>
          <w:tcPr>
            <w:tcW w:w="2299" w:type="dxa"/>
            <w:tcBorders>
              <w:top w:val="nil"/>
              <w:left w:val="nil"/>
              <w:bottom w:val="nil"/>
              <w:right w:val="nil"/>
            </w:tcBorders>
          </w:tcPr>
          <w:p w14:paraId="2EA45842"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210 (52.5%)</w:t>
            </w:r>
          </w:p>
        </w:tc>
        <w:tc>
          <w:tcPr>
            <w:tcW w:w="2237" w:type="dxa"/>
            <w:tcBorders>
              <w:top w:val="nil"/>
              <w:left w:val="nil"/>
              <w:bottom w:val="nil"/>
              <w:right w:val="nil"/>
            </w:tcBorders>
          </w:tcPr>
          <w:p w14:paraId="71DA9B23"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12 (66.7%)</w:t>
            </w:r>
          </w:p>
        </w:tc>
      </w:tr>
      <w:tr w:rsidR="003170EB" w:rsidRPr="00EB38FF" w14:paraId="5FCD5947" w14:textId="77777777" w:rsidTr="003170EB">
        <w:trPr>
          <w:trHeight w:val="441"/>
        </w:trPr>
        <w:tc>
          <w:tcPr>
            <w:tcW w:w="4507" w:type="dxa"/>
            <w:tcBorders>
              <w:top w:val="nil"/>
              <w:left w:val="nil"/>
              <w:bottom w:val="nil"/>
              <w:right w:val="nil"/>
            </w:tcBorders>
          </w:tcPr>
          <w:p w14:paraId="14CC5A0C" w14:textId="77777777" w:rsidR="003170EB" w:rsidRPr="00EB38FF" w:rsidRDefault="003170EB" w:rsidP="003170EB">
            <w:pPr>
              <w:ind w:left="90" w:right="-195"/>
              <w:rPr>
                <w:rFonts w:ascii="Times New Roman" w:hAnsi="Times New Roman"/>
                <w:sz w:val="24"/>
                <w:szCs w:val="24"/>
              </w:rPr>
            </w:pPr>
            <w:r w:rsidRPr="00EB38FF">
              <w:rPr>
                <w:rFonts w:ascii="Times New Roman" w:hAnsi="Times New Roman"/>
                <w:sz w:val="24"/>
                <w:szCs w:val="24"/>
              </w:rPr>
              <w:t>Diabetes (E11.0-E11.9)</w:t>
            </w:r>
          </w:p>
        </w:tc>
        <w:tc>
          <w:tcPr>
            <w:tcW w:w="2299" w:type="dxa"/>
            <w:tcBorders>
              <w:top w:val="nil"/>
              <w:left w:val="nil"/>
              <w:bottom w:val="nil"/>
              <w:right w:val="nil"/>
            </w:tcBorders>
          </w:tcPr>
          <w:p w14:paraId="7EA7483C"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144 (35.8%)</w:t>
            </w:r>
          </w:p>
        </w:tc>
        <w:tc>
          <w:tcPr>
            <w:tcW w:w="2237" w:type="dxa"/>
            <w:tcBorders>
              <w:top w:val="nil"/>
              <w:left w:val="nil"/>
              <w:bottom w:val="nil"/>
              <w:right w:val="nil"/>
            </w:tcBorders>
          </w:tcPr>
          <w:p w14:paraId="728B29BE"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7 (38.9%)</w:t>
            </w:r>
          </w:p>
        </w:tc>
      </w:tr>
      <w:tr w:rsidR="003170EB" w:rsidRPr="00EB38FF" w14:paraId="19FC5BE7" w14:textId="77777777" w:rsidTr="003170EB">
        <w:trPr>
          <w:trHeight w:val="454"/>
        </w:trPr>
        <w:tc>
          <w:tcPr>
            <w:tcW w:w="4507" w:type="dxa"/>
            <w:tcBorders>
              <w:top w:val="nil"/>
              <w:left w:val="nil"/>
              <w:bottom w:val="nil"/>
              <w:right w:val="nil"/>
            </w:tcBorders>
          </w:tcPr>
          <w:p w14:paraId="63E6F15A" w14:textId="77777777" w:rsidR="003170EB" w:rsidRPr="00EB38FF" w:rsidRDefault="003170EB" w:rsidP="003170EB">
            <w:pPr>
              <w:ind w:left="90" w:right="-195"/>
              <w:rPr>
                <w:rFonts w:ascii="Times New Roman" w:hAnsi="Times New Roman"/>
                <w:sz w:val="24"/>
                <w:szCs w:val="24"/>
              </w:rPr>
            </w:pPr>
            <w:r w:rsidRPr="00EB38FF">
              <w:rPr>
                <w:rFonts w:ascii="Times New Roman" w:hAnsi="Times New Roman"/>
                <w:sz w:val="24"/>
                <w:szCs w:val="24"/>
              </w:rPr>
              <w:t>Depression (F33.0)</w:t>
            </w:r>
          </w:p>
        </w:tc>
        <w:tc>
          <w:tcPr>
            <w:tcW w:w="2299" w:type="dxa"/>
            <w:tcBorders>
              <w:top w:val="nil"/>
              <w:left w:val="nil"/>
              <w:bottom w:val="nil"/>
              <w:right w:val="nil"/>
            </w:tcBorders>
          </w:tcPr>
          <w:p w14:paraId="2DC5ED80"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71 (17.7%)</w:t>
            </w:r>
          </w:p>
        </w:tc>
        <w:tc>
          <w:tcPr>
            <w:tcW w:w="2237" w:type="dxa"/>
            <w:tcBorders>
              <w:top w:val="nil"/>
              <w:left w:val="nil"/>
              <w:bottom w:val="nil"/>
              <w:right w:val="nil"/>
            </w:tcBorders>
          </w:tcPr>
          <w:p w14:paraId="1D351F3E"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2 (11.1%)</w:t>
            </w:r>
          </w:p>
        </w:tc>
      </w:tr>
      <w:tr w:rsidR="003170EB" w:rsidRPr="00EB38FF" w14:paraId="40FA70AB" w14:textId="77777777" w:rsidTr="00EB38FF">
        <w:trPr>
          <w:trHeight w:val="441"/>
        </w:trPr>
        <w:tc>
          <w:tcPr>
            <w:tcW w:w="4507" w:type="dxa"/>
            <w:tcBorders>
              <w:top w:val="nil"/>
              <w:left w:val="nil"/>
              <w:bottom w:val="nil"/>
              <w:right w:val="nil"/>
            </w:tcBorders>
          </w:tcPr>
          <w:p w14:paraId="015E603F" w14:textId="77777777" w:rsidR="003170EB" w:rsidRPr="00EB38FF" w:rsidRDefault="003170EB" w:rsidP="003170EB">
            <w:pPr>
              <w:ind w:left="90" w:right="-195"/>
              <w:rPr>
                <w:rFonts w:ascii="Times New Roman" w:hAnsi="Times New Roman"/>
                <w:sz w:val="24"/>
                <w:szCs w:val="24"/>
              </w:rPr>
            </w:pPr>
            <w:r w:rsidRPr="00EB38FF">
              <w:rPr>
                <w:rFonts w:ascii="Times New Roman" w:hAnsi="Times New Roman"/>
                <w:sz w:val="24"/>
                <w:szCs w:val="24"/>
              </w:rPr>
              <w:t>GERD (K21.9)</w:t>
            </w:r>
          </w:p>
        </w:tc>
        <w:tc>
          <w:tcPr>
            <w:tcW w:w="2299" w:type="dxa"/>
            <w:tcBorders>
              <w:top w:val="nil"/>
              <w:left w:val="nil"/>
              <w:bottom w:val="nil"/>
              <w:right w:val="nil"/>
            </w:tcBorders>
            <w:vAlign w:val="bottom"/>
          </w:tcPr>
          <w:p w14:paraId="1C9F14A0"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44 (10.9%)</w:t>
            </w:r>
          </w:p>
        </w:tc>
        <w:tc>
          <w:tcPr>
            <w:tcW w:w="2237" w:type="dxa"/>
            <w:tcBorders>
              <w:top w:val="nil"/>
              <w:left w:val="nil"/>
              <w:bottom w:val="nil"/>
              <w:right w:val="nil"/>
            </w:tcBorders>
          </w:tcPr>
          <w:p w14:paraId="1DE6F966"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3 (26.7%)-</w:t>
            </w:r>
          </w:p>
        </w:tc>
      </w:tr>
      <w:tr w:rsidR="003170EB" w:rsidRPr="00EB38FF" w14:paraId="10623EEF" w14:textId="77777777" w:rsidTr="00EB38FF">
        <w:trPr>
          <w:trHeight w:val="441"/>
        </w:trPr>
        <w:tc>
          <w:tcPr>
            <w:tcW w:w="4507" w:type="dxa"/>
            <w:tcBorders>
              <w:top w:val="nil"/>
              <w:left w:val="nil"/>
              <w:bottom w:val="single" w:sz="8" w:space="0" w:color="auto"/>
              <w:right w:val="nil"/>
            </w:tcBorders>
          </w:tcPr>
          <w:p w14:paraId="62C13190" w14:textId="77777777" w:rsidR="003170EB" w:rsidRPr="00EB38FF" w:rsidRDefault="003170EB" w:rsidP="003170EB">
            <w:pPr>
              <w:ind w:left="90" w:right="-195"/>
              <w:rPr>
                <w:rFonts w:ascii="Times New Roman" w:hAnsi="Times New Roman"/>
                <w:sz w:val="24"/>
                <w:szCs w:val="24"/>
              </w:rPr>
            </w:pPr>
            <w:r w:rsidRPr="00EB38FF">
              <w:rPr>
                <w:rFonts w:ascii="Times New Roman" w:hAnsi="Times New Roman"/>
                <w:sz w:val="24"/>
                <w:szCs w:val="24"/>
              </w:rPr>
              <w:t>Liver Disease (K70-K71.9)</w:t>
            </w:r>
          </w:p>
        </w:tc>
        <w:tc>
          <w:tcPr>
            <w:tcW w:w="2299" w:type="dxa"/>
            <w:tcBorders>
              <w:top w:val="nil"/>
              <w:left w:val="nil"/>
              <w:bottom w:val="single" w:sz="8" w:space="0" w:color="auto"/>
              <w:right w:val="nil"/>
            </w:tcBorders>
            <w:vAlign w:val="bottom"/>
          </w:tcPr>
          <w:p w14:paraId="289756F4"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4 (1.0%)</w:t>
            </w:r>
          </w:p>
        </w:tc>
        <w:tc>
          <w:tcPr>
            <w:tcW w:w="2237" w:type="dxa"/>
            <w:tcBorders>
              <w:top w:val="nil"/>
              <w:left w:val="nil"/>
              <w:bottom w:val="single" w:sz="8" w:space="0" w:color="auto"/>
              <w:right w:val="nil"/>
            </w:tcBorders>
          </w:tcPr>
          <w:p w14:paraId="50EF88DC" w14:textId="77777777" w:rsidR="003170EB" w:rsidRPr="00EB38FF" w:rsidRDefault="003170EB" w:rsidP="003170EB">
            <w:pPr>
              <w:ind w:left="90"/>
              <w:jc w:val="center"/>
              <w:rPr>
                <w:rFonts w:ascii="Times New Roman" w:hAnsi="Times New Roman"/>
                <w:sz w:val="24"/>
                <w:szCs w:val="24"/>
              </w:rPr>
            </w:pPr>
            <w:r w:rsidRPr="00EB38FF">
              <w:rPr>
                <w:rFonts w:ascii="Times New Roman" w:hAnsi="Times New Roman"/>
                <w:sz w:val="24"/>
                <w:szCs w:val="24"/>
              </w:rPr>
              <w:t>1 (5.6%)</w:t>
            </w:r>
          </w:p>
        </w:tc>
      </w:tr>
    </w:tbl>
    <w:p w14:paraId="1269B78F" w14:textId="77777777" w:rsidR="0084184E" w:rsidRPr="00EB38FF" w:rsidRDefault="0084184E" w:rsidP="003170EB">
      <w:pPr>
        <w:pStyle w:val="APA"/>
        <w:rPr>
          <w:ins w:id="7" w:author="Scott and Sara Partington" w:date="2018-10-10T18:54:00Z"/>
          <w:szCs w:val="24"/>
        </w:rPr>
      </w:pPr>
    </w:p>
    <w:p w14:paraId="24151697" w14:textId="77777777" w:rsidR="003170EB" w:rsidRPr="00EB38FF" w:rsidRDefault="0005175E" w:rsidP="003170EB">
      <w:pPr>
        <w:pStyle w:val="APA"/>
        <w:rPr>
          <w:szCs w:val="24"/>
        </w:rPr>
      </w:pPr>
      <w:r w:rsidRPr="00EB38FF">
        <w:rPr>
          <w:szCs w:val="24"/>
        </w:rPr>
        <w:t xml:space="preserve">Demographics of the 18 patients with positive AUDIT scores were similar to the demographics of patients who were not positive, however statistical significance was found related to sex. There was a statistical significance between the relationship of positive alcohol misuse screenings and patient sex with males having a higher misuse of alcohol </w:t>
      </w:r>
      <w:r w:rsidRPr="00EB38FF">
        <w:rPr>
          <w:szCs w:val="24"/>
          <w:lang w:val="el-GR"/>
        </w:rPr>
        <w:t>χ</w:t>
      </w:r>
      <w:r w:rsidRPr="00EB38FF">
        <w:rPr>
          <w:szCs w:val="24"/>
          <w:vertAlign w:val="superscript"/>
          <w:lang w:val="el-GR"/>
        </w:rPr>
        <w:t>2</w:t>
      </w:r>
      <w:r w:rsidRPr="00EB38FF">
        <w:rPr>
          <w:szCs w:val="24"/>
          <w:lang w:val="el-GR"/>
        </w:rPr>
        <w:t xml:space="preserve"> </w:t>
      </w:r>
      <w:r w:rsidRPr="00EB38FF">
        <w:rPr>
          <w:szCs w:val="24"/>
        </w:rPr>
        <w:t xml:space="preserve">(1, </w:t>
      </w:r>
      <w:r w:rsidRPr="00EB38FF">
        <w:rPr>
          <w:i/>
          <w:iCs/>
          <w:szCs w:val="24"/>
        </w:rPr>
        <w:t>N</w:t>
      </w:r>
      <w:r w:rsidRPr="00EB38FF">
        <w:rPr>
          <w:szCs w:val="24"/>
        </w:rPr>
        <w:t xml:space="preserve"> = 420) =10.18</w:t>
      </w:r>
      <w:r w:rsidRPr="00EB38FF">
        <w:rPr>
          <w:b/>
          <w:bCs/>
          <w:szCs w:val="24"/>
        </w:rPr>
        <w:t xml:space="preserve">, </w:t>
      </w:r>
      <w:r w:rsidRPr="00EB38FF">
        <w:rPr>
          <w:i/>
          <w:iCs/>
          <w:szCs w:val="24"/>
        </w:rPr>
        <w:t>p</w:t>
      </w:r>
      <w:r w:rsidRPr="00EB38FF">
        <w:rPr>
          <w:szCs w:val="24"/>
        </w:rPr>
        <w:t xml:space="preserve"> = .001 (Table </w:t>
      </w:r>
      <w:r w:rsidR="003170EB" w:rsidRPr="00EB38FF">
        <w:rPr>
          <w:szCs w:val="24"/>
        </w:rPr>
        <w:t>7</w:t>
      </w:r>
      <w:r w:rsidRPr="00EB38FF">
        <w:rPr>
          <w:szCs w:val="24"/>
        </w:rPr>
        <w:t>).</w:t>
      </w:r>
    </w:p>
    <w:p w14:paraId="33354946" w14:textId="77777777" w:rsidR="00E07A00" w:rsidRPr="00EB38FF" w:rsidRDefault="00E07A00" w:rsidP="002539B6">
      <w:pPr>
        <w:rPr>
          <w:rFonts w:ascii="Times New Roman" w:hAnsi="Times New Roman"/>
          <w:sz w:val="24"/>
          <w:szCs w:val="24"/>
        </w:rPr>
        <w:sectPr w:rsidR="00E07A00" w:rsidRPr="00EB38FF" w:rsidSect="006A710B">
          <w:pgSz w:w="12240" w:h="15840"/>
          <w:pgMar w:top="1440" w:right="1440" w:bottom="1440" w:left="1440" w:header="720" w:footer="720" w:gutter="0"/>
          <w:cols w:space="720"/>
          <w:docGrid w:linePitch="360"/>
        </w:sectPr>
      </w:pPr>
    </w:p>
    <w:p w14:paraId="5810686F" w14:textId="696DC541" w:rsidR="002539B6" w:rsidRPr="00EB38FF" w:rsidRDefault="002539B6" w:rsidP="002539B6">
      <w:pPr>
        <w:rPr>
          <w:rFonts w:ascii="Times New Roman" w:hAnsi="Times New Roman"/>
          <w:sz w:val="24"/>
          <w:szCs w:val="24"/>
        </w:rPr>
      </w:pPr>
      <w:r w:rsidRPr="00EB38FF">
        <w:rPr>
          <w:rFonts w:ascii="Times New Roman" w:hAnsi="Times New Roman"/>
          <w:sz w:val="24"/>
          <w:szCs w:val="24"/>
        </w:rPr>
        <w:lastRenderedPageBreak/>
        <w:t>T</w:t>
      </w:r>
      <w:r w:rsidR="0088546A" w:rsidRPr="00EB38FF">
        <w:rPr>
          <w:rFonts w:ascii="Times New Roman" w:hAnsi="Times New Roman"/>
          <w:sz w:val="24"/>
          <w:szCs w:val="24"/>
        </w:rPr>
        <w:t xml:space="preserve">able </w:t>
      </w:r>
      <w:r w:rsidR="003170EB" w:rsidRPr="00EB38FF">
        <w:rPr>
          <w:rFonts w:ascii="Times New Roman" w:hAnsi="Times New Roman"/>
          <w:sz w:val="24"/>
          <w:szCs w:val="24"/>
        </w:rPr>
        <w:t>7</w:t>
      </w:r>
    </w:p>
    <w:p w14:paraId="08835267" w14:textId="60506E74" w:rsidR="002539B6" w:rsidRPr="00EB38FF" w:rsidRDefault="002539B6" w:rsidP="002539B6">
      <w:pPr>
        <w:rPr>
          <w:rFonts w:ascii="Times New Roman" w:hAnsi="Times New Roman"/>
          <w:i/>
          <w:sz w:val="24"/>
          <w:szCs w:val="24"/>
        </w:rPr>
      </w:pPr>
      <w:r w:rsidRPr="00EB38FF">
        <w:rPr>
          <w:rFonts w:ascii="Times New Roman" w:hAnsi="Times New Roman"/>
          <w:i/>
          <w:sz w:val="24"/>
          <w:szCs w:val="24"/>
        </w:rPr>
        <w:t>Chi-square: Re</w:t>
      </w:r>
      <w:r w:rsidR="00186B44" w:rsidRPr="00EB38FF">
        <w:rPr>
          <w:rFonts w:ascii="Times New Roman" w:hAnsi="Times New Roman"/>
          <w:i/>
          <w:sz w:val="24"/>
          <w:szCs w:val="24"/>
        </w:rPr>
        <w:t xml:space="preserve">lationship Between Positive </w:t>
      </w:r>
      <w:r w:rsidRPr="00EB38FF">
        <w:rPr>
          <w:rFonts w:ascii="Times New Roman" w:hAnsi="Times New Roman"/>
          <w:i/>
          <w:sz w:val="24"/>
          <w:szCs w:val="24"/>
        </w:rPr>
        <w:t>Screens and Patient Sex</w:t>
      </w:r>
    </w:p>
    <w:tbl>
      <w:tblPr>
        <w:tblStyle w:val="TableGrid"/>
        <w:tblW w:w="0" w:type="auto"/>
        <w:tblLook w:val="04A0" w:firstRow="1" w:lastRow="0" w:firstColumn="1" w:lastColumn="0" w:noHBand="0" w:noVBand="1"/>
      </w:tblPr>
      <w:tblGrid>
        <w:gridCol w:w="2521"/>
        <w:gridCol w:w="1205"/>
        <w:gridCol w:w="834"/>
        <w:gridCol w:w="1520"/>
        <w:gridCol w:w="1520"/>
        <w:gridCol w:w="1504"/>
      </w:tblGrid>
      <w:tr w:rsidR="00287111" w:rsidRPr="00EB38FF" w14:paraId="19F8B2A6" w14:textId="77777777" w:rsidTr="00287111">
        <w:trPr>
          <w:trHeight w:val="514"/>
        </w:trPr>
        <w:tc>
          <w:tcPr>
            <w:tcW w:w="2521" w:type="dxa"/>
            <w:tcBorders>
              <w:left w:val="nil"/>
              <w:bottom w:val="single" w:sz="4" w:space="0" w:color="auto"/>
              <w:right w:val="nil"/>
            </w:tcBorders>
          </w:tcPr>
          <w:p w14:paraId="30FCF85C" w14:textId="77777777" w:rsidR="002539B6" w:rsidRPr="00EB38FF" w:rsidRDefault="002539B6" w:rsidP="00E45F52">
            <w:pPr>
              <w:jc w:val="both"/>
              <w:rPr>
                <w:rFonts w:ascii="Times New Roman" w:hAnsi="Times New Roman"/>
                <w:sz w:val="24"/>
                <w:szCs w:val="24"/>
              </w:rPr>
            </w:pPr>
          </w:p>
        </w:tc>
        <w:tc>
          <w:tcPr>
            <w:tcW w:w="1205" w:type="dxa"/>
            <w:tcBorders>
              <w:left w:val="nil"/>
              <w:bottom w:val="single" w:sz="4" w:space="0" w:color="auto"/>
              <w:right w:val="nil"/>
            </w:tcBorders>
          </w:tcPr>
          <w:p w14:paraId="73D0AB13"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Value</w:t>
            </w:r>
          </w:p>
        </w:tc>
        <w:tc>
          <w:tcPr>
            <w:tcW w:w="834" w:type="dxa"/>
            <w:tcBorders>
              <w:left w:val="nil"/>
              <w:bottom w:val="single" w:sz="4" w:space="0" w:color="auto"/>
              <w:right w:val="nil"/>
            </w:tcBorders>
          </w:tcPr>
          <w:p w14:paraId="273FE6F3" w14:textId="77777777" w:rsidR="002539B6" w:rsidRPr="00EB38FF" w:rsidRDefault="002539B6" w:rsidP="00E45F52">
            <w:pPr>
              <w:jc w:val="center"/>
              <w:rPr>
                <w:rFonts w:ascii="Times New Roman" w:hAnsi="Times New Roman"/>
                <w:sz w:val="24"/>
                <w:szCs w:val="24"/>
              </w:rPr>
            </w:pPr>
            <w:proofErr w:type="spellStart"/>
            <w:proofErr w:type="gramStart"/>
            <w:r w:rsidRPr="00EB38FF">
              <w:rPr>
                <w:rFonts w:ascii="Times New Roman" w:hAnsi="Times New Roman"/>
                <w:sz w:val="24"/>
                <w:szCs w:val="24"/>
              </w:rPr>
              <w:t>df</w:t>
            </w:r>
            <w:proofErr w:type="spellEnd"/>
            <w:proofErr w:type="gramEnd"/>
          </w:p>
        </w:tc>
        <w:tc>
          <w:tcPr>
            <w:tcW w:w="1520" w:type="dxa"/>
            <w:tcBorders>
              <w:left w:val="nil"/>
              <w:bottom w:val="single" w:sz="4" w:space="0" w:color="auto"/>
              <w:right w:val="nil"/>
            </w:tcBorders>
          </w:tcPr>
          <w:p w14:paraId="598BB33F"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Asymptotic Significance (2-sided)</w:t>
            </w:r>
          </w:p>
        </w:tc>
        <w:tc>
          <w:tcPr>
            <w:tcW w:w="1520" w:type="dxa"/>
            <w:tcBorders>
              <w:left w:val="nil"/>
              <w:bottom w:val="single" w:sz="4" w:space="0" w:color="auto"/>
              <w:right w:val="nil"/>
            </w:tcBorders>
          </w:tcPr>
          <w:p w14:paraId="5F684FDA"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Exact Sig (2-sided)</w:t>
            </w:r>
          </w:p>
        </w:tc>
        <w:tc>
          <w:tcPr>
            <w:tcW w:w="1504" w:type="dxa"/>
            <w:tcBorders>
              <w:left w:val="nil"/>
              <w:bottom w:val="single" w:sz="4" w:space="0" w:color="auto"/>
              <w:right w:val="nil"/>
            </w:tcBorders>
          </w:tcPr>
          <w:p w14:paraId="3FCC417A"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Exact Sig. (1-sided)</w:t>
            </w:r>
          </w:p>
        </w:tc>
      </w:tr>
      <w:tr w:rsidR="00287111" w:rsidRPr="00EB38FF" w14:paraId="7B952F8F" w14:textId="77777777" w:rsidTr="00287111">
        <w:trPr>
          <w:trHeight w:val="235"/>
        </w:trPr>
        <w:tc>
          <w:tcPr>
            <w:tcW w:w="2521" w:type="dxa"/>
            <w:tcBorders>
              <w:left w:val="nil"/>
              <w:bottom w:val="nil"/>
              <w:right w:val="nil"/>
            </w:tcBorders>
          </w:tcPr>
          <w:p w14:paraId="74EA4F29" w14:textId="77777777" w:rsidR="002539B6" w:rsidRPr="00EB38FF" w:rsidRDefault="002539B6" w:rsidP="00E45F52">
            <w:pPr>
              <w:jc w:val="both"/>
              <w:rPr>
                <w:rFonts w:ascii="Times New Roman" w:hAnsi="Times New Roman"/>
                <w:sz w:val="24"/>
                <w:szCs w:val="24"/>
              </w:rPr>
            </w:pPr>
            <w:r w:rsidRPr="00EB38FF">
              <w:rPr>
                <w:rFonts w:ascii="Times New Roman" w:hAnsi="Times New Roman"/>
                <w:sz w:val="24"/>
                <w:szCs w:val="24"/>
              </w:rPr>
              <w:t>Pearson Chi-Square</w:t>
            </w:r>
          </w:p>
        </w:tc>
        <w:tc>
          <w:tcPr>
            <w:tcW w:w="1205" w:type="dxa"/>
            <w:tcBorders>
              <w:left w:val="nil"/>
              <w:bottom w:val="nil"/>
              <w:right w:val="nil"/>
            </w:tcBorders>
          </w:tcPr>
          <w:p w14:paraId="5BEBD553"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10.176</w:t>
            </w:r>
            <w:r w:rsidRPr="00EB38FF">
              <w:rPr>
                <w:rFonts w:ascii="Times New Roman" w:hAnsi="Times New Roman"/>
                <w:sz w:val="24"/>
                <w:szCs w:val="24"/>
                <w:vertAlign w:val="superscript"/>
              </w:rPr>
              <w:t>a</w:t>
            </w:r>
          </w:p>
        </w:tc>
        <w:tc>
          <w:tcPr>
            <w:tcW w:w="834" w:type="dxa"/>
            <w:tcBorders>
              <w:left w:val="nil"/>
              <w:bottom w:val="nil"/>
              <w:right w:val="nil"/>
            </w:tcBorders>
          </w:tcPr>
          <w:p w14:paraId="0163ADB1"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w:t>
            </w:r>
          </w:p>
        </w:tc>
        <w:tc>
          <w:tcPr>
            <w:tcW w:w="1520" w:type="dxa"/>
            <w:tcBorders>
              <w:left w:val="nil"/>
              <w:bottom w:val="nil"/>
              <w:right w:val="nil"/>
            </w:tcBorders>
          </w:tcPr>
          <w:p w14:paraId="680B1F4A"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.001</w:t>
            </w:r>
          </w:p>
        </w:tc>
        <w:tc>
          <w:tcPr>
            <w:tcW w:w="1520" w:type="dxa"/>
            <w:tcBorders>
              <w:left w:val="nil"/>
              <w:bottom w:val="nil"/>
              <w:right w:val="nil"/>
            </w:tcBorders>
          </w:tcPr>
          <w:p w14:paraId="0DBC385F" w14:textId="77777777" w:rsidR="002539B6" w:rsidRPr="00EB38FF" w:rsidRDefault="002539B6" w:rsidP="00E45F52">
            <w:pPr>
              <w:jc w:val="center"/>
              <w:rPr>
                <w:rFonts w:ascii="Times New Roman" w:hAnsi="Times New Roman"/>
                <w:sz w:val="24"/>
                <w:szCs w:val="24"/>
              </w:rPr>
            </w:pPr>
          </w:p>
        </w:tc>
        <w:tc>
          <w:tcPr>
            <w:tcW w:w="1504" w:type="dxa"/>
            <w:tcBorders>
              <w:left w:val="nil"/>
              <w:bottom w:val="nil"/>
              <w:right w:val="nil"/>
            </w:tcBorders>
          </w:tcPr>
          <w:p w14:paraId="08CB5554" w14:textId="77777777" w:rsidR="002539B6" w:rsidRPr="00EB38FF" w:rsidRDefault="002539B6" w:rsidP="00E45F52">
            <w:pPr>
              <w:jc w:val="center"/>
              <w:rPr>
                <w:rFonts w:ascii="Times New Roman" w:hAnsi="Times New Roman"/>
                <w:sz w:val="24"/>
                <w:szCs w:val="24"/>
              </w:rPr>
            </w:pPr>
          </w:p>
        </w:tc>
      </w:tr>
      <w:tr w:rsidR="00287111" w:rsidRPr="00EB38FF" w14:paraId="5D938D75" w14:textId="77777777" w:rsidTr="00287111">
        <w:trPr>
          <w:trHeight w:val="235"/>
        </w:trPr>
        <w:tc>
          <w:tcPr>
            <w:tcW w:w="2521" w:type="dxa"/>
            <w:tcBorders>
              <w:top w:val="nil"/>
              <w:left w:val="nil"/>
              <w:bottom w:val="nil"/>
              <w:right w:val="nil"/>
            </w:tcBorders>
          </w:tcPr>
          <w:p w14:paraId="254E7C0F" w14:textId="77777777" w:rsidR="002539B6" w:rsidRPr="00EB38FF" w:rsidRDefault="002539B6" w:rsidP="00E45F52">
            <w:pPr>
              <w:jc w:val="both"/>
              <w:rPr>
                <w:rFonts w:ascii="Times New Roman" w:hAnsi="Times New Roman"/>
                <w:sz w:val="24"/>
                <w:szCs w:val="24"/>
              </w:rPr>
            </w:pPr>
            <w:r w:rsidRPr="00EB38FF">
              <w:rPr>
                <w:rFonts w:ascii="Times New Roman" w:hAnsi="Times New Roman"/>
                <w:sz w:val="24"/>
                <w:szCs w:val="24"/>
              </w:rPr>
              <w:t xml:space="preserve">Continuity </w:t>
            </w:r>
            <w:proofErr w:type="spellStart"/>
            <w:r w:rsidRPr="00EB38FF">
              <w:rPr>
                <w:rFonts w:ascii="Times New Roman" w:hAnsi="Times New Roman"/>
                <w:sz w:val="24"/>
                <w:szCs w:val="24"/>
              </w:rPr>
              <w:t>Correction</w:t>
            </w:r>
            <w:r w:rsidRPr="00EB38FF">
              <w:rPr>
                <w:rFonts w:ascii="Times New Roman" w:hAnsi="Times New Roman"/>
                <w:sz w:val="24"/>
                <w:szCs w:val="24"/>
                <w:vertAlign w:val="superscript"/>
              </w:rPr>
              <w:t>b</w:t>
            </w:r>
            <w:proofErr w:type="spellEnd"/>
          </w:p>
        </w:tc>
        <w:tc>
          <w:tcPr>
            <w:tcW w:w="1205" w:type="dxa"/>
            <w:tcBorders>
              <w:top w:val="nil"/>
              <w:left w:val="nil"/>
              <w:bottom w:val="nil"/>
              <w:right w:val="nil"/>
            </w:tcBorders>
          </w:tcPr>
          <w:p w14:paraId="4EFA0FB5"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8.696</w:t>
            </w:r>
          </w:p>
        </w:tc>
        <w:tc>
          <w:tcPr>
            <w:tcW w:w="834" w:type="dxa"/>
            <w:tcBorders>
              <w:top w:val="nil"/>
              <w:left w:val="nil"/>
              <w:bottom w:val="nil"/>
              <w:right w:val="nil"/>
            </w:tcBorders>
          </w:tcPr>
          <w:p w14:paraId="6A397ECC"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w:t>
            </w:r>
          </w:p>
        </w:tc>
        <w:tc>
          <w:tcPr>
            <w:tcW w:w="1520" w:type="dxa"/>
            <w:tcBorders>
              <w:top w:val="nil"/>
              <w:left w:val="nil"/>
              <w:bottom w:val="nil"/>
              <w:right w:val="nil"/>
            </w:tcBorders>
          </w:tcPr>
          <w:p w14:paraId="3AC25577"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.003</w:t>
            </w:r>
          </w:p>
        </w:tc>
        <w:tc>
          <w:tcPr>
            <w:tcW w:w="1520" w:type="dxa"/>
            <w:tcBorders>
              <w:top w:val="nil"/>
              <w:left w:val="nil"/>
              <w:bottom w:val="nil"/>
              <w:right w:val="nil"/>
            </w:tcBorders>
          </w:tcPr>
          <w:p w14:paraId="4C558BA6" w14:textId="77777777" w:rsidR="002539B6" w:rsidRPr="00EB38FF" w:rsidRDefault="002539B6" w:rsidP="00E45F52">
            <w:pPr>
              <w:jc w:val="center"/>
              <w:rPr>
                <w:rFonts w:ascii="Times New Roman" w:hAnsi="Times New Roman"/>
                <w:sz w:val="24"/>
                <w:szCs w:val="24"/>
              </w:rPr>
            </w:pPr>
          </w:p>
        </w:tc>
        <w:tc>
          <w:tcPr>
            <w:tcW w:w="1504" w:type="dxa"/>
            <w:tcBorders>
              <w:top w:val="nil"/>
              <w:left w:val="nil"/>
              <w:bottom w:val="nil"/>
              <w:right w:val="nil"/>
            </w:tcBorders>
          </w:tcPr>
          <w:p w14:paraId="08DB3BD8" w14:textId="77777777" w:rsidR="002539B6" w:rsidRPr="00EB38FF" w:rsidRDefault="002539B6" w:rsidP="00E45F52">
            <w:pPr>
              <w:jc w:val="center"/>
              <w:rPr>
                <w:rFonts w:ascii="Times New Roman" w:hAnsi="Times New Roman"/>
                <w:sz w:val="24"/>
                <w:szCs w:val="24"/>
              </w:rPr>
            </w:pPr>
          </w:p>
        </w:tc>
      </w:tr>
      <w:tr w:rsidR="00287111" w:rsidRPr="00EB38FF" w14:paraId="7854A458" w14:textId="77777777" w:rsidTr="00287111">
        <w:trPr>
          <w:trHeight w:val="242"/>
        </w:trPr>
        <w:tc>
          <w:tcPr>
            <w:tcW w:w="2521" w:type="dxa"/>
            <w:tcBorders>
              <w:top w:val="nil"/>
              <w:left w:val="nil"/>
              <w:bottom w:val="nil"/>
              <w:right w:val="nil"/>
            </w:tcBorders>
          </w:tcPr>
          <w:p w14:paraId="00A69FFE" w14:textId="77777777" w:rsidR="002539B6" w:rsidRPr="00EB38FF" w:rsidRDefault="002539B6" w:rsidP="00E45F52">
            <w:pPr>
              <w:jc w:val="both"/>
              <w:rPr>
                <w:rFonts w:ascii="Times New Roman" w:hAnsi="Times New Roman"/>
                <w:sz w:val="24"/>
                <w:szCs w:val="24"/>
              </w:rPr>
            </w:pPr>
            <w:r w:rsidRPr="00EB38FF">
              <w:rPr>
                <w:rFonts w:ascii="Times New Roman" w:hAnsi="Times New Roman"/>
                <w:sz w:val="24"/>
                <w:szCs w:val="24"/>
              </w:rPr>
              <w:t>Likelihood Ratio</w:t>
            </w:r>
          </w:p>
        </w:tc>
        <w:tc>
          <w:tcPr>
            <w:tcW w:w="1205" w:type="dxa"/>
            <w:tcBorders>
              <w:top w:val="nil"/>
              <w:left w:val="nil"/>
              <w:bottom w:val="nil"/>
              <w:right w:val="nil"/>
            </w:tcBorders>
          </w:tcPr>
          <w:p w14:paraId="135488A0"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11.663</w:t>
            </w:r>
          </w:p>
        </w:tc>
        <w:tc>
          <w:tcPr>
            <w:tcW w:w="834" w:type="dxa"/>
            <w:tcBorders>
              <w:top w:val="nil"/>
              <w:left w:val="nil"/>
              <w:bottom w:val="nil"/>
              <w:right w:val="nil"/>
            </w:tcBorders>
          </w:tcPr>
          <w:p w14:paraId="2D0A2231"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w:t>
            </w:r>
          </w:p>
        </w:tc>
        <w:tc>
          <w:tcPr>
            <w:tcW w:w="1520" w:type="dxa"/>
            <w:tcBorders>
              <w:top w:val="nil"/>
              <w:left w:val="nil"/>
              <w:bottom w:val="nil"/>
              <w:right w:val="nil"/>
            </w:tcBorders>
          </w:tcPr>
          <w:p w14:paraId="78CE7C64"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.001</w:t>
            </w:r>
          </w:p>
        </w:tc>
        <w:tc>
          <w:tcPr>
            <w:tcW w:w="1520" w:type="dxa"/>
            <w:tcBorders>
              <w:top w:val="nil"/>
              <w:left w:val="nil"/>
              <w:bottom w:val="nil"/>
              <w:right w:val="nil"/>
            </w:tcBorders>
          </w:tcPr>
          <w:p w14:paraId="2486EE92" w14:textId="77777777" w:rsidR="002539B6" w:rsidRPr="00EB38FF" w:rsidRDefault="002539B6" w:rsidP="00E45F52">
            <w:pPr>
              <w:jc w:val="center"/>
              <w:rPr>
                <w:rFonts w:ascii="Times New Roman" w:hAnsi="Times New Roman"/>
                <w:sz w:val="24"/>
                <w:szCs w:val="24"/>
              </w:rPr>
            </w:pPr>
          </w:p>
        </w:tc>
        <w:tc>
          <w:tcPr>
            <w:tcW w:w="1504" w:type="dxa"/>
            <w:tcBorders>
              <w:top w:val="nil"/>
              <w:left w:val="nil"/>
              <w:bottom w:val="nil"/>
              <w:right w:val="nil"/>
            </w:tcBorders>
          </w:tcPr>
          <w:p w14:paraId="677B1800" w14:textId="77777777" w:rsidR="002539B6" w:rsidRPr="00EB38FF" w:rsidRDefault="002539B6" w:rsidP="00E45F52">
            <w:pPr>
              <w:jc w:val="center"/>
              <w:rPr>
                <w:rFonts w:ascii="Times New Roman" w:hAnsi="Times New Roman"/>
                <w:sz w:val="24"/>
                <w:szCs w:val="24"/>
              </w:rPr>
            </w:pPr>
          </w:p>
        </w:tc>
      </w:tr>
      <w:tr w:rsidR="00287111" w:rsidRPr="00EB38FF" w14:paraId="60E79807" w14:textId="77777777" w:rsidTr="00287111">
        <w:trPr>
          <w:trHeight w:val="235"/>
        </w:trPr>
        <w:tc>
          <w:tcPr>
            <w:tcW w:w="2521" w:type="dxa"/>
            <w:tcBorders>
              <w:top w:val="nil"/>
              <w:left w:val="nil"/>
              <w:bottom w:val="nil"/>
              <w:right w:val="nil"/>
            </w:tcBorders>
          </w:tcPr>
          <w:p w14:paraId="6231B6D5" w14:textId="77777777" w:rsidR="002539B6" w:rsidRPr="00EB38FF" w:rsidRDefault="002539B6" w:rsidP="00E45F52">
            <w:pPr>
              <w:jc w:val="both"/>
              <w:rPr>
                <w:rFonts w:ascii="Times New Roman" w:hAnsi="Times New Roman"/>
                <w:sz w:val="24"/>
                <w:szCs w:val="24"/>
              </w:rPr>
            </w:pPr>
            <w:r w:rsidRPr="00EB38FF">
              <w:rPr>
                <w:rFonts w:ascii="Times New Roman" w:hAnsi="Times New Roman"/>
                <w:sz w:val="24"/>
                <w:szCs w:val="24"/>
              </w:rPr>
              <w:t>Fisher’s Exact Test</w:t>
            </w:r>
          </w:p>
        </w:tc>
        <w:tc>
          <w:tcPr>
            <w:tcW w:w="1205" w:type="dxa"/>
            <w:tcBorders>
              <w:top w:val="nil"/>
              <w:left w:val="nil"/>
              <w:bottom w:val="nil"/>
              <w:right w:val="nil"/>
            </w:tcBorders>
          </w:tcPr>
          <w:p w14:paraId="283FF4C1" w14:textId="77777777" w:rsidR="002539B6" w:rsidRPr="00EB38FF" w:rsidRDefault="002539B6" w:rsidP="00E45F52">
            <w:pPr>
              <w:jc w:val="center"/>
              <w:rPr>
                <w:rFonts w:ascii="Times New Roman" w:hAnsi="Times New Roman"/>
                <w:sz w:val="24"/>
                <w:szCs w:val="24"/>
              </w:rPr>
            </w:pPr>
          </w:p>
        </w:tc>
        <w:tc>
          <w:tcPr>
            <w:tcW w:w="834" w:type="dxa"/>
            <w:tcBorders>
              <w:top w:val="nil"/>
              <w:left w:val="nil"/>
              <w:bottom w:val="nil"/>
              <w:right w:val="nil"/>
            </w:tcBorders>
          </w:tcPr>
          <w:p w14:paraId="389D4EC1" w14:textId="77777777" w:rsidR="002539B6" w:rsidRPr="00EB38FF" w:rsidRDefault="002539B6" w:rsidP="00E45F52">
            <w:pPr>
              <w:jc w:val="center"/>
              <w:rPr>
                <w:rFonts w:ascii="Times New Roman" w:hAnsi="Times New Roman"/>
                <w:sz w:val="24"/>
                <w:szCs w:val="24"/>
              </w:rPr>
            </w:pPr>
          </w:p>
        </w:tc>
        <w:tc>
          <w:tcPr>
            <w:tcW w:w="1520" w:type="dxa"/>
            <w:tcBorders>
              <w:top w:val="nil"/>
              <w:left w:val="nil"/>
              <w:bottom w:val="nil"/>
              <w:right w:val="nil"/>
            </w:tcBorders>
          </w:tcPr>
          <w:p w14:paraId="05E31643" w14:textId="77777777" w:rsidR="002539B6" w:rsidRPr="00EB38FF" w:rsidRDefault="002539B6" w:rsidP="00E45F52">
            <w:pPr>
              <w:jc w:val="center"/>
              <w:rPr>
                <w:rFonts w:ascii="Times New Roman" w:hAnsi="Times New Roman"/>
                <w:sz w:val="24"/>
                <w:szCs w:val="24"/>
              </w:rPr>
            </w:pPr>
          </w:p>
        </w:tc>
        <w:tc>
          <w:tcPr>
            <w:tcW w:w="1520" w:type="dxa"/>
            <w:tcBorders>
              <w:top w:val="nil"/>
              <w:left w:val="nil"/>
              <w:bottom w:val="nil"/>
              <w:right w:val="nil"/>
            </w:tcBorders>
          </w:tcPr>
          <w:p w14:paraId="73D9BB23"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.001</w:t>
            </w:r>
          </w:p>
        </w:tc>
        <w:tc>
          <w:tcPr>
            <w:tcW w:w="1504" w:type="dxa"/>
            <w:tcBorders>
              <w:top w:val="nil"/>
              <w:left w:val="nil"/>
              <w:bottom w:val="nil"/>
              <w:right w:val="nil"/>
            </w:tcBorders>
          </w:tcPr>
          <w:p w14:paraId="02ED33C4"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.001</w:t>
            </w:r>
          </w:p>
        </w:tc>
      </w:tr>
      <w:tr w:rsidR="00287111" w:rsidRPr="00EB38FF" w14:paraId="5CF22ADA" w14:textId="77777777" w:rsidTr="00287111">
        <w:trPr>
          <w:trHeight w:val="380"/>
        </w:trPr>
        <w:tc>
          <w:tcPr>
            <w:tcW w:w="2521" w:type="dxa"/>
            <w:tcBorders>
              <w:top w:val="nil"/>
              <w:left w:val="nil"/>
              <w:bottom w:val="nil"/>
              <w:right w:val="nil"/>
            </w:tcBorders>
          </w:tcPr>
          <w:p w14:paraId="2FC03CBB" w14:textId="77777777" w:rsidR="002539B6" w:rsidRPr="00EB38FF" w:rsidRDefault="002539B6" w:rsidP="00E45F52">
            <w:pPr>
              <w:jc w:val="both"/>
              <w:rPr>
                <w:rFonts w:ascii="Times New Roman" w:hAnsi="Times New Roman"/>
                <w:sz w:val="24"/>
                <w:szCs w:val="24"/>
              </w:rPr>
            </w:pPr>
            <w:r w:rsidRPr="00EB38FF">
              <w:rPr>
                <w:rFonts w:ascii="Times New Roman" w:hAnsi="Times New Roman"/>
                <w:sz w:val="24"/>
                <w:szCs w:val="24"/>
              </w:rPr>
              <w:t>Linear-by-Linear Association</w:t>
            </w:r>
          </w:p>
        </w:tc>
        <w:tc>
          <w:tcPr>
            <w:tcW w:w="1205" w:type="dxa"/>
            <w:tcBorders>
              <w:top w:val="nil"/>
              <w:left w:val="nil"/>
              <w:bottom w:val="nil"/>
              <w:right w:val="nil"/>
            </w:tcBorders>
          </w:tcPr>
          <w:p w14:paraId="7CE6A9E5"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10.152</w:t>
            </w:r>
          </w:p>
        </w:tc>
        <w:tc>
          <w:tcPr>
            <w:tcW w:w="834" w:type="dxa"/>
            <w:tcBorders>
              <w:top w:val="nil"/>
              <w:left w:val="nil"/>
              <w:bottom w:val="nil"/>
              <w:right w:val="nil"/>
            </w:tcBorders>
          </w:tcPr>
          <w:p w14:paraId="3810BFD6"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1</w:t>
            </w:r>
          </w:p>
        </w:tc>
        <w:tc>
          <w:tcPr>
            <w:tcW w:w="1520" w:type="dxa"/>
            <w:tcBorders>
              <w:top w:val="nil"/>
              <w:left w:val="nil"/>
              <w:bottom w:val="nil"/>
              <w:right w:val="nil"/>
            </w:tcBorders>
          </w:tcPr>
          <w:p w14:paraId="759C4224"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.001</w:t>
            </w:r>
          </w:p>
        </w:tc>
        <w:tc>
          <w:tcPr>
            <w:tcW w:w="1520" w:type="dxa"/>
            <w:tcBorders>
              <w:top w:val="nil"/>
              <w:left w:val="nil"/>
              <w:bottom w:val="nil"/>
              <w:right w:val="nil"/>
            </w:tcBorders>
          </w:tcPr>
          <w:p w14:paraId="06A25146" w14:textId="77777777" w:rsidR="002539B6" w:rsidRPr="00EB38FF" w:rsidRDefault="002539B6" w:rsidP="00E45F52">
            <w:pPr>
              <w:jc w:val="center"/>
              <w:rPr>
                <w:rFonts w:ascii="Times New Roman" w:hAnsi="Times New Roman"/>
                <w:sz w:val="24"/>
                <w:szCs w:val="24"/>
              </w:rPr>
            </w:pPr>
          </w:p>
        </w:tc>
        <w:tc>
          <w:tcPr>
            <w:tcW w:w="1504" w:type="dxa"/>
            <w:tcBorders>
              <w:top w:val="nil"/>
              <w:left w:val="nil"/>
              <w:bottom w:val="nil"/>
              <w:right w:val="nil"/>
            </w:tcBorders>
          </w:tcPr>
          <w:p w14:paraId="1C149704" w14:textId="77777777" w:rsidR="002539B6" w:rsidRPr="00EB38FF" w:rsidRDefault="002539B6" w:rsidP="00E45F52">
            <w:pPr>
              <w:jc w:val="center"/>
              <w:rPr>
                <w:rFonts w:ascii="Times New Roman" w:hAnsi="Times New Roman"/>
                <w:sz w:val="24"/>
                <w:szCs w:val="24"/>
              </w:rPr>
            </w:pPr>
          </w:p>
        </w:tc>
      </w:tr>
      <w:tr w:rsidR="00287111" w:rsidRPr="00EB38FF" w14:paraId="38833DEE" w14:textId="77777777" w:rsidTr="00287111">
        <w:trPr>
          <w:trHeight w:val="235"/>
        </w:trPr>
        <w:tc>
          <w:tcPr>
            <w:tcW w:w="2521" w:type="dxa"/>
            <w:tcBorders>
              <w:top w:val="nil"/>
              <w:left w:val="nil"/>
              <w:bottom w:val="single" w:sz="4" w:space="0" w:color="auto"/>
              <w:right w:val="nil"/>
            </w:tcBorders>
          </w:tcPr>
          <w:p w14:paraId="5162C217" w14:textId="77777777" w:rsidR="002539B6" w:rsidRPr="00EB38FF" w:rsidRDefault="002539B6" w:rsidP="00E45F52">
            <w:pPr>
              <w:jc w:val="both"/>
              <w:rPr>
                <w:rFonts w:ascii="Times New Roman" w:hAnsi="Times New Roman"/>
                <w:sz w:val="24"/>
                <w:szCs w:val="24"/>
              </w:rPr>
            </w:pPr>
            <w:r w:rsidRPr="00EB38FF">
              <w:rPr>
                <w:rFonts w:ascii="Times New Roman" w:hAnsi="Times New Roman"/>
                <w:sz w:val="24"/>
                <w:szCs w:val="24"/>
              </w:rPr>
              <w:t>N of Valid Cases</w:t>
            </w:r>
          </w:p>
        </w:tc>
        <w:tc>
          <w:tcPr>
            <w:tcW w:w="1205" w:type="dxa"/>
            <w:tcBorders>
              <w:top w:val="nil"/>
              <w:left w:val="nil"/>
              <w:bottom w:val="single" w:sz="4" w:space="0" w:color="auto"/>
              <w:right w:val="nil"/>
            </w:tcBorders>
          </w:tcPr>
          <w:p w14:paraId="54BCBE7A" w14:textId="77777777" w:rsidR="002539B6" w:rsidRPr="00EB38FF" w:rsidRDefault="002539B6" w:rsidP="00E45F52">
            <w:pPr>
              <w:jc w:val="center"/>
              <w:rPr>
                <w:rFonts w:ascii="Times New Roman" w:hAnsi="Times New Roman"/>
                <w:sz w:val="24"/>
                <w:szCs w:val="24"/>
              </w:rPr>
            </w:pPr>
          </w:p>
        </w:tc>
        <w:tc>
          <w:tcPr>
            <w:tcW w:w="834" w:type="dxa"/>
            <w:tcBorders>
              <w:top w:val="nil"/>
              <w:left w:val="nil"/>
              <w:bottom w:val="single" w:sz="4" w:space="0" w:color="auto"/>
              <w:right w:val="nil"/>
            </w:tcBorders>
          </w:tcPr>
          <w:p w14:paraId="67E42B28" w14:textId="77777777" w:rsidR="002539B6" w:rsidRPr="00EB38FF" w:rsidRDefault="002539B6" w:rsidP="00E45F52">
            <w:pPr>
              <w:jc w:val="center"/>
              <w:rPr>
                <w:rFonts w:ascii="Times New Roman" w:hAnsi="Times New Roman"/>
                <w:sz w:val="24"/>
                <w:szCs w:val="24"/>
              </w:rPr>
            </w:pPr>
            <w:r w:rsidRPr="00EB38FF">
              <w:rPr>
                <w:rFonts w:ascii="Times New Roman" w:hAnsi="Times New Roman"/>
                <w:sz w:val="24"/>
                <w:szCs w:val="24"/>
              </w:rPr>
              <w:t>420</w:t>
            </w:r>
          </w:p>
        </w:tc>
        <w:tc>
          <w:tcPr>
            <w:tcW w:w="1520" w:type="dxa"/>
            <w:tcBorders>
              <w:top w:val="nil"/>
              <w:left w:val="nil"/>
              <w:bottom w:val="single" w:sz="4" w:space="0" w:color="auto"/>
              <w:right w:val="nil"/>
            </w:tcBorders>
          </w:tcPr>
          <w:p w14:paraId="37587965" w14:textId="77777777" w:rsidR="002539B6" w:rsidRPr="00EB38FF" w:rsidRDefault="002539B6" w:rsidP="00E45F52">
            <w:pPr>
              <w:jc w:val="center"/>
              <w:rPr>
                <w:rFonts w:ascii="Times New Roman" w:hAnsi="Times New Roman"/>
                <w:sz w:val="24"/>
                <w:szCs w:val="24"/>
              </w:rPr>
            </w:pPr>
          </w:p>
        </w:tc>
        <w:tc>
          <w:tcPr>
            <w:tcW w:w="1520" w:type="dxa"/>
            <w:tcBorders>
              <w:top w:val="nil"/>
              <w:left w:val="nil"/>
              <w:bottom w:val="single" w:sz="4" w:space="0" w:color="auto"/>
              <w:right w:val="nil"/>
            </w:tcBorders>
          </w:tcPr>
          <w:p w14:paraId="5835E5B1" w14:textId="77777777" w:rsidR="002539B6" w:rsidRPr="00EB38FF" w:rsidRDefault="002539B6" w:rsidP="00E45F52">
            <w:pPr>
              <w:jc w:val="center"/>
              <w:rPr>
                <w:rFonts w:ascii="Times New Roman" w:hAnsi="Times New Roman"/>
                <w:sz w:val="24"/>
                <w:szCs w:val="24"/>
              </w:rPr>
            </w:pPr>
          </w:p>
        </w:tc>
        <w:tc>
          <w:tcPr>
            <w:tcW w:w="1504" w:type="dxa"/>
            <w:tcBorders>
              <w:top w:val="nil"/>
              <w:left w:val="nil"/>
              <w:bottom w:val="single" w:sz="4" w:space="0" w:color="auto"/>
              <w:right w:val="nil"/>
            </w:tcBorders>
          </w:tcPr>
          <w:p w14:paraId="26B99483" w14:textId="77777777" w:rsidR="002539B6" w:rsidRPr="00EB38FF" w:rsidRDefault="002539B6" w:rsidP="00E45F52">
            <w:pPr>
              <w:jc w:val="center"/>
              <w:rPr>
                <w:rFonts w:ascii="Times New Roman" w:hAnsi="Times New Roman"/>
                <w:sz w:val="24"/>
                <w:szCs w:val="24"/>
              </w:rPr>
            </w:pPr>
          </w:p>
        </w:tc>
      </w:tr>
    </w:tbl>
    <w:p w14:paraId="27FF24B2" w14:textId="3A26632F" w:rsidR="002539B6" w:rsidRPr="00EB38FF" w:rsidRDefault="00287111" w:rsidP="002539B6">
      <w:pPr>
        <w:rPr>
          <w:rFonts w:ascii="Times New Roman" w:hAnsi="Times New Roman"/>
          <w:sz w:val="24"/>
          <w:szCs w:val="24"/>
        </w:rPr>
      </w:pPr>
      <w:r w:rsidRPr="00EB38FF">
        <w:rPr>
          <w:rFonts w:ascii="Times New Roman" w:hAnsi="Times New Roman"/>
          <w:i/>
          <w:sz w:val="24"/>
          <w:szCs w:val="24"/>
        </w:rPr>
        <w:t>Note.</w:t>
      </w:r>
      <w:r w:rsidRPr="00EB38FF">
        <w:rPr>
          <w:rFonts w:ascii="Times New Roman" w:hAnsi="Times New Roman"/>
          <w:sz w:val="24"/>
          <w:szCs w:val="24"/>
        </w:rPr>
        <w:t xml:space="preserve"> a. 0 cells (0.0%) have expected count less than 5. The minimum expected count is 8.61. </w:t>
      </w:r>
      <w:r w:rsidRPr="00EB38FF">
        <w:rPr>
          <w:rFonts w:ascii="Times New Roman" w:hAnsi="Times New Roman"/>
          <w:sz w:val="24"/>
          <w:szCs w:val="24"/>
        </w:rPr>
        <w:br/>
        <w:t>b. Computed only for a 2x2 table</w:t>
      </w:r>
    </w:p>
    <w:p w14:paraId="022F8620" w14:textId="77777777" w:rsidR="00713A65" w:rsidRPr="00EB38FF" w:rsidRDefault="00713A65" w:rsidP="00453660">
      <w:pPr>
        <w:pStyle w:val="APA"/>
        <w:ind w:firstLine="0"/>
        <w:jc w:val="center"/>
        <w:rPr>
          <w:b/>
          <w:szCs w:val="24"/>
        </w:rPr>
      </w:pPr>
      <w:r w:rsidRPr="00EB38FF">
        <w:rPr>
          <w:b/>
          <w:szCs w:val="24"/>
        </w:rPr>
        <w:t>Discussion</w:t>
      </w:r>
    </w:p>
    <w:p w14:paraId="74393BB5" w14:textId="77777777" w:rsidR="00713A65" w:rsidRPr="00EB38FF" w:rsidRDefault="00713A65" w:rsidP="00713A65">
      <w:pPr>
        <w:pStyle w:val="APA"/>
        <w:rPr>
          <w:szCs w:val="24"/>
        </w:rPr>
      </w:pPr>
      <w:r w:rsidRPr="00EB38FF">
        <w:rPr>
          <w:szCs w:val="24"/>
        </w:rPr>
        <w:t xml:space="preserve">The purpose of this evidence-based </w:t>
      </w:r>
      <w:r w:rsidR="00EE7AF8" w:rsidRPr="00EB38FF">
        <w:rPr>
          <w:szCs w:val="24"/>
        </w:rPr>
        <w:t xml:space="preserve">quality improvement </w:t>
      </w:r>
      <w:r w:rsidR="003E15B9" w:rsidRPr="00EB38FF">
        <w:rPr>
          <w:szCs w:val="24"/>
        </w:rPr>
        <w:t>project</w:t>
      </w:r>
      <w:r w:rsidRPr="00EB38FF">
        <w:rPr>
          <w:szCs w:val="24"/>
        </w:rPr>
        <w:t xml:space="preserve"> was to establish screening for alcohol misuse in a primary care clinic. The SBIRT protocol utilizing the AUDIT tool was implemented as the method used to screen all adult patients annually for alcohol misuse. The physician and staff embraced the new alcohol screening protocol and were able to successfully integrate it as part of the overall clinic process, embracing the optimal teamwork suggestion </w:t>
      </w:r>
      <w:r w:rsidR="003E15B9" w:rsidRPr="00EB38FF">
        <w:rPr>
          <w:szCs w:val="24"/>
        </w:rPr>
        <w:t xml:space="preserve">demonstrated </w:t>
      </w:r>
      <w:r w:rsidRPr="00EB38FF">
        <w:rPr>
          <w:szCs w:val="24"/>
        </w:rPr>
        <w:t xml:space="preserve">by </w:t>
      </w:r>
      <w:r w:rsidR="003E15B9" w:rsidRPr="00EB38FF">
        <w:rPr>
          <w:szCs w:val="24"/>
        </w:rPr>
        <w:t xml:space="preserve">the research findings of </w:t>
      </w:r>
      <w:proofErr w:type="spellStart"/>
      <w:r w:rsidRPr="00EB38FF">
        <w:rPr>
          <w:szCs w:val="24"/>
        </w:rPr>
        <w:t>Mertens</w:t>
      </w:r>
      <w:proofErr w:type="spellEnd"/>
      <w:r w:rsidRPr="00EB38FF">
        <w:rPr>
          <w:szCs w:val="24"/>
        </w:rPr>
        <w:t xml:space="preserve"> et al. (2015) with the MAs performing the initial screen and the physician provided the education, brief intervention, and treatment. The implementation was very successful in this practice where alcohol misuse screenings increased from 3% to 56.4% over a ten-week period. </w:t>
      </w:r>
    </w:p>
    <w:p w14:paraId="52B496E6" w14:textId="77777777" w:rsidR="00713A65" w:rsidRPr="00EB38FF" w:rsidRDefault="00713A65" w:rsidP="001A3CD5">
      <w:pPr>
        <w:pStyle w:val="APA"/>
        <w:rPr>
          <w:szCs w:val="24"/>
        </w:rPr>
      </w:pPr>
      <w:r w:rsidRPr="00EB38FF">
        <w:rPr>
          <w:szCs w:val="24"/>
        </w:rPr>
        <w:t xml:space="preserve">While alcohol screening alone is a worthwhile endeavor, it is only one part of the SBIRT protocol. This </w:t>
      </w:r>
      <w:r w:rsidR="003E15B9" w:rsidRPr="00EB38FF">
        <w:rPr>
          <w:szCs w:val="24"/>
        </w:rPr>
        <w:t>project</w:t>
      </w:r>
      <w:r w:rsidRPr="00EB38FF">
        <w:rPr>
          <w:szCs w:val="24"/>
        </w:rPr>
        <w:t xml:space="preserve"> </w:t>
      </w:r>
      <w:r w:rsidR="003E15B9" w:rsidRPr="00EB38FF">
        <w:rPr>
          <w:szCs w:val="24"/>
        </w:rPr>
        <w:t>achieved</w:t>
      </w:r>
      <w:r w:rsidRPr="00EB38FF">
        <w:rPr>
          <w:szCs w:val="24"/>
        </w:rPr>
        <w:t xml:space="preserve"> moderate success with implementing brief intervention</w:t>
      </w:r>
      <w:r w:rsidR="003E15B9" w:rsidRPr="00EB38FF">
        <w:rPr>
          <w:szCs w:val="24"/>
        </w:rPr>
        <w:t xml:space="preserve">, however </w:t>
      </w:r>
      <w:r w:rsidR="003E15B9" w:rsidRPr="00EB38FF">
        <w:rPr>
          <w:szCs w:val="24"/>
        </w:rPr>
        <w:lastRenderedPageBreak/>
        <w:t>only two patients required referral to treatment</w:t>
      </w:r>
      <w:r w:rsidRPr="00EB38FF">
        <w:rPr>
          <w:szCs w:val="24"/>
        </w:rPr>
        <w:t xml:space="preserve">. While brief intervention gave the physician an opportunity to educate and spread awareness of alcohol misuse, the physician met resistance from </w:t>
      </w:r>
      <w:r w:rsidR="003E15B9" w:rsidRPr="00EB38FF">
        <w:rPr>
          <w:szCs w:val="24"/>
        </w:rPr>
        <w:t xml:space="preserve">the two </w:t>
      </w:r>
      <w:r w:rsidRPr="00EB38FF">
        <w:rPr>
          <w:szCs w:val="24"/>
        </w:rPr>
        <w:t xml:space="preserve">patients </w:t>
      </w:r>
      <w:r w:rsidR="003E15B9" w:rsidRPr="00EB38FF">
        <w:rPr>
          <w:szCs w:val="24"/>
        </w:rPr>
        <w:t>requiring referral to treatment</w:t>
      </w:r>
      <w:r w:rsidRPr="00EB38FF">
        <w:rPr>
          <w:szCs w:val="24"/>
        </w:rPr>
        <w:t xml:space="preserve">. Only 50% of the patients positively identified with alcohol misuse were given brief intervention during this study, which was similar to the outcomes of Rose et al. (2008) </w:t>
      </w:r>
      <w:r w:rsidR="003E15B9" w:rsidRPr="00EB38FF">
        <w:rPr>
          <w:szCs w:val="24"/>
        </w:rPr>
        <w:t xml:space="preserve">which attained </w:t>
      </w:r>
      <w:r w:rsidRPr="00EB38FF">
        <w:rPr>
          <w:szCs w:val="24"/>
        </w:rPr>
        <w:t xml:space="preserve">50.5% follow-up with brief counseling and slightly under the outcomes of Madras et al. (2009) </w:t>
      </w:r>
      <w:r w:rsidR="003E15B9" w:rsidRPr="00EB38FF">
        <w:rPr>
          <w:szCs w:val="24"/>
        </w:rPr>
        <w:t>which attained</w:t>
      </w:r>
      <w:r w:rsidRPr="00EB38FF">
        <w:rPr>
          <w:szCs w:val="24"/>
        </w:rPr>
        <w:t xml:space="preserve"> 63% receiving an intervention. </w:t>
      </w:r>
      <w:r w:rsidR="006569A1" w:rsidRPr="00EB38FF">
        <w:rPr>
          <w:szCs w:val="24"/>
        </w:rPr>
        <w:t xml:space="preserve">In this study, </w:t>
      </w:r>
      <w:r w:rsidRPr="00EB38FF">
        <w:rPr>
          <w:szCs w:val="24"/>
        </w:rPr>
        <w:t xml:space="preserve">27.8% of patients that screened positive for alcohol misuse did not schedule follow-up appointments and zero percent of patients that qualified for referral to treatment sought treatment with a specialist. </w:t>
      </w:r>
    </w:p>
    <w:p w14:paraId="750DE7F8" w14:textId="56229AE8" w:rsidR="00713A65" w:rsidRPr="00EB38FF" w:rsidRDefault="008A7AFB" w:rsidP="00713A65">
      <w:pPr>
        <w:pStyle w:val="APA"/>
        <w:rPr>
          <w:szCs w:val="24"/>
        </w:rPr>
      </w:pPr>
      <w:r w:rsidRPr="00EB38FF">
        <w:rPr>
          <w:szCs w:val="24"/>
        </w:rPr>
        <w:t>T</w:t>
      </w:r>
      <w:r w:rsidR="00713A65" w:rsidRPr="00EB38FF">
        <w:rPr>
          <w:szCs w:val="24"/>
        </w:rPr>
        <w:t xml:space="preserve">he project </w:t>
      </w:r>
      <w:r w:rsidR="007E5C28" w:rsidRPr="00EB38FF">
        <w:rPr>
          <w:szCs w:val="24"/>
        </w:rPr>
        <w:t>leader</w:t>
      </w:r>
      <w:r w:rsidR="00713A65" w:rsidRPr="00EB38FF">
        <w:rPr>
          <w:szCs w:val="24"/>
        </w:rPr>
        <w:t xml:space="preserve"> ensured that there was an online SBIRT training course for the primary care provider, </w:t>
      </w:r>
      <w:r w:rsidR="00D231EA" w:rsidRPr="00EB38FF">
        <w:rPr>
          <w:szCs w:val="24"/>
        </w:rPr>
        <w:t xml:space="preserve">on-site </w:t>
      </w:r>
      <w:r w:rsidR="00713A65" w:rsidRPr="00EB38FF">
        <w:rPr>
          <w:szCs w:val="24"/>
        </w:rPr>
        <w:t>training and education to staff members, and the modification to the EMR to support SBIRT</w:t>
      </w:r>
      <w:r w:rsidR="00D231EA" w:rsidRPr="00EB38FF">
        <w:rPr>
          <w:szCs w:val="24"/>
        </w:rPr>
        <w:t xml:space="preserve">. The varied types of health insurance requirements that this practice accepted proved to complicate SBIRT implementation. There was a learning curve to workflow and modifications to insurance coding and billing for services </w:t>
      </w:r>
      <w:r w:rsidR="00713A65" w:rsidRPr="00EB38FF">
        <w:rPr>
          <w:szCs w:val="24"/>
        </w:rPr>
        <w:t>throughout the study</w:t>
      </w:r>
      <w:r w:rsidR="00D231EA" w:rsidRPr="00EB38FF">
        <w:rPr>
          <w:szCs w:val="24"/>
        </w:rPr>
        <w:t xml:space="preserve"> to establish a standardized protocol and ensure insurance reimbursement</w:t>
      </w:r>
      <w:r w:rsidR="00713A65" w:rsidRPr="00EB38FF">
        <w:rPr>
          <w:szCs w:val="24"/>
        </w:rPr>
        <w:t xml:space="preserve">. On average, negative screens were $16 while positive screens with brief interventions ranged from </w:t>
      </w:r>
      <w:r w:rsidR="00E67180" w:rsidRPr="00EB38FF">
        <w:rPr>
          <w:szCs w:val="24"/>
        </w:rPr>
        <w:t>$35 to $50</w:t>
      </w:r>
      <w:r w:rsidR="00713A65" w:rsidRPr="00EB38FF">
        <w:rPr>
          <w:szCs w:val="24"/>
        </w:rPr>
        <w:t xml:space="preserve"> per session. To summarize, this </w:t>
      </w:r>
      <w:r w:rsidR="003E15B9" w:rsidRPr="00EB38FF">
        <w:rPr>
          <w:szCs w:val="24"/>
        </w:rPr>
        <w:t>project</w:t>
      </w:r>
      <w:r w:rsidR="00713A65" w:rsidRPr="00EB38FF">
        <w:rPr>
          <w:szCs w:val="24"/>
        </w:rPr>
        <w:t xml:space="preserve"> shows that private primary care providers can successfully implement </w:t>
      </w:r>
      <w:r w:rsidR="003E15B9" w:rsidRPr="00EB38FF">
        <w:rPr>
          <w:szCs w:val="24"/>
        </w:rPr>
        <w:t xml:space="preserve">an </w:t>
      </w:r>
      <w:r w:rsidR="00713A65" w:rsidRPr="00EB38FF">
        <w:rPr>
          <w:szCs w:val="24"/>
        </w:rPr>
        <w:t xml:space="preserve">alcohol screening protocol to facilitate alcohol misuse education. </w:t>
      </w:r>
    </w:p>
    <w:p w14:paraId="3188FCF2" w14:textId="77777777" w:rsidR="00713A65" w:rsidRPr="00EB38FF" w:rsidRDefault="00713A65" w:rsidP="00713A65">
      <w:pPr>
        <w:pStyle w:val="APA"/>
        <w:ind w:firstLine="0"/>
        <w:rPr>
          <w:b/>
          <w:szCs w:val="24"/>
        </w:rPr>
      </w:pPr>
      <w:r w:rsidRPr="00EB38FF">
        <w:rPr>
          <w:b/>
          <w:szCs w:val="24"/>
        </w:rPr>
        <w:t>Limitations</w:t>
      </w:r>
    </w:p>
    <w:p w14:paraId="6F5CA076" w14:textId="7CE244B9" w:rsidR="00713A65" w:rsidRPr="00EB38FF" w:rsidRDefault="009B1045" w:rsidP="00713A65">
      <w:pPr>
        <w:pStyle w:val="APA"/>
        <w:rPr>
          <w:szCs w:val="24"/>
        </w:rPr>
      </w:pPr>
      <w:r w:rsidRPr="00EB38FF">
        <w:rPr>
          <w:szCs w:val="24"/>
        </w:rPr>
        <w:t xml:space="preserve">The implementation of the SBIRT protocol was limited by time. The project implementation was limited to 10 weeks. This limited the project leader’s ability to determine outcomes of the patients screened within the 10-week time period. The physician facing the complexity of each patient was also limited by time. While the </w:t>
      </w:r>
      <w:r w:rsidR="001C2FA7" w:rsidRPr="00EB38FF">
        <w:rPr>
          <w:szCs w:val="24"/>
        </w:rPr>
        <w:t xml:space="preserve">physician performed the review </w:t>
      </w:r>
      <w:r w:rsidR="001C2FA7" w:rsidRPr="00EB38FF">
        <w:rPr>
          <w:szCs w:val="24"/>
        </w:rPr>
        <w:lastRenderedPageBreak/>
        <w:t>and education of the AUDIT screen at each visit</w:t>
      </w:r>
      <w:r w:rsidRPr="00EB38FF">
        <w:rPr>
          <w:szCs w:val="24"/>
        </w:rPr>
        <w:t xml:space="preserve">, there was not always time for </w:t>
      </w:r>
      <w:r w:rsidR="001C2FA7" w:rsidRPr="00EB38FF">
        <w:rPr>
          <w:szCs w:val="24"/>
        </w:rPr>
        <w:t xml:space="preserve">a </w:t>
      </w:r>
      <w:r w:rsidRPr="00EB38FF">
        <w:rPr>
          <w:szCs w:val="24"/>
        </w:rPr>
        <w:t>brief intervention</w:t>
      </w:r>
      <w:r w:rsidR="001C2FA7" w:rsidRPr="00EB38FF">
        <w:rPr>
          <w:szCs w:val="24"/>
        </w:rPr>
        <w:t xml:space="preserve"> for positive screens</w:t>
      </w:r>
      <w:r w:rsidRPr="00EB38FF">
        <w:rPr>
          <w:szCs w:val="24"/>
        </w:rPr>
        <w:t xml:space="preserve">. The return of the patient to the clinic </w:t>
      </w:r>
      <w:r w:rsidR="00E25531" w:rsidRPr="00EB38FF">
        <w:rPr>
          <w:szCs w:val="24"/>
        </w:rPr>
        <w:t xml:space="preserve">for </w:t>
      </w:r>
      <w:r w:rsidR="001C2FA7" w:rsidRPr="00EB38FF">
        <w:rPr>
          <w:szCs w:val="24"/>
        </w:rPr>
        <w:t>a</w:t>
      </w:r>
      <w:r w:rsidR="00E25531" w:rsidRPr="00EB38FF">
        <w:rPr>
          <w:szCs w:val="24"/>
        </w:rPr>
        <w:t xml:space="preserve"> brief</w:t>
      </w:r>
      <w:r w:rsidRPr="00EB38FF">
        <w:rPr>
          <w:szCs w:val="24"/>
        </w:rPr>
        <w:t xml:space="preserve"> intervention was not always logistically possible for patients.</w:t>
      </w:r>
      <w:r w:rsidR="00713A65" w:rsidRPr="00EB38FF">
        <w:rPr>
          <w:szCs w:val="24"/>
        </w:rPr>
        <w:t xml:space="preserve"> </w:t>
      </w:r>
    </w:p>
    <w:p w14:paraId="4F84B2D2" w14:textId="77777777" w:rsidR="002F7EA0" w:rsidRPr="00EB38FF" w:rsidRDefault="002F7EA0" w:rsidP="00713A65">
      <w:pPr>
        <w:pStyle w:val="APA"/>
        <w:rPr>
          <w:szCs w:val="24"/>
        </w:rPr>
      </w:pPr>
      <w:r w:rsidRPr="00EB38FF">
        <w:rPr>
          <w:szCs w:val="24"/>
        </w:rPr>
        <w:t xml:space="preserve">There were changes in staff during the middle of project implementation that may have affected the screening and intervention process. It was essential for the project </w:t>
      </w:r>
      <w:r w:rsidR="007E5C28" w:rsidRPr="00EB38FF">
        <w:rPr>
          <w:szCs w:val="24"/>
        </w:rPr>
        <w:t>leader</w:t>
      </w:r>
      <w:r w:rsidRPr="00EB38FF">
        <w:rPr>
          <w:szCs w:val="24"/>
        </w:rPr>
        <w:t xml:space="preserve"> to educate</w:t>
      </w:r>
      <w:r w:rsidR="003D2828" w:rsidRPr="00EB38FF">
        <w:rPr>
          <w:szCs w:val="24"/>
        </w:rPr>
        <w:t>, assist,</w:t>
      </w:r>
      <w:r w:rsidRPr="00EB38FF">
        <w:rPr>
          <w:szCs w:val="24"/>
        </w:rPr>
        <w:t xml:space="preserve"> and follow-up with </w:t>
      </w:r>
      <w:r w:rsidR="003D2828" w:rsidRPr="00EB38FF">
        <w:rPr>
          <w:szCs w:val="24"/>
        </w:rPr>
        <w:t xml:space="preserve">the new </w:t>
      </w:r>
      <w:r w:rsidRPr="00EB38FF">
        <w:rPr>
          <w:szCs w:val="24"/>
        </w:rPr>
        <w:t xml:space="preserve">staff </w:t>
      </w:r>
      <w:r w:rsidR="003D2828" w:rsidRPr="00EB38FF">
        <w:rPr>
          <w:szCs w:val="24"/>
        </w:rPr>
        <w:t xml:space="preserve">members </w:t>
      </w:r>
      <w:r w:rsidRPr="00EB38FF">
        <w:rPr>
          <w:szCs w:val="24"/>
        </w:rPr>
        <w:t xml:space="preserve">in incorporating the </w:t>
      </w:r>
      <w:r w:rsidR="003D2828" w:rsidRPr="00EB38FF">
        <w:rPr>
          <w:szCs w:val="24"/>
        </w:rPr>
        <w:t xml:space="preserve">SBIRT </w:t>
      </w:r>
      <w:r w:rsidRPr="00EB38FF">
        <w:rPr>
          <w:szCs w:val="24"/>
        </w:rPr>
        <w:t xml:space="preserve">protocol in the daily </w:t>
      </w:r>
      <w:r w:rsidR="003D2828" w:rsidRPr="00EB38FF">
        <w:rPr>
          <w:szCs w:val="24"/>
        </w:rPr>
        <w:t xml:space="preserve">clinic </w:t>
      </w:r>
      <w:r w:rsidRPr="00EB38FF">
        <w:rPr>
          <w:szCs w:val="24"/>
        </w:rPr>
        <w:t>routine.</w:t>
      </w:r>
    </w:p>
    <w:p w14:paraId="30CD081E" w14:textId="77777777" w:rsidR="00713A65" w:rsidRPr="00EB38FF" w:rsidRDefault="009B1045" w:rsidP="00713A65">
      <w:pPr>
        <w:pStyle w:val="APA"/>
        <w:rPr>
          <w:b/>
          <w:szCs w:val="24"/>
        </w:rPr>
      </w:pPr>
      <w:r w:rsidRPr="00EB38FF">
        <w:rPr>
          <w:szCs w:val="24"/>
        </w:rPr>
        <w:t>While the AUDIT screen was available in English and Spanish, it was written at an eight</w:t>
      </w:r>
      <w:r w:rsidR="008A7AFB" w:rsidRPr="00EB38FF">
        <w:rPr>
          <w:szCs w:val="24"/>
        </w:rPr>
        <w:t>h</w:t>
      </w:r>
      <w:r w:rsidRPr="00EB38FF">
        <w:rPr>
          <w:szCs w:val="24"/>
        </w:rPr>
        <w:t xml:space="preserve">-grade reading level. Some patients with limited reading levels may not have fully comprehended the </w:t>
      </w:r>
      <w:r w:rsidR="001C2FA7" w:rsidRPr="00EB38FF">
        <w:rPr>
          <w:szCs w:val="24"/>
        </w:rPr>
        <w:t>questionnaire</w:t>
      </w:r>
      <w:r w:rsidRPr="00EB38FF">
        <w:rPr>
          <w:szCs w:val="24"/>
        </w:rPr>
        <w:t>.</w:t>
      </w:r>
      <w:r w:rsidR="00713A65" w:rsidRPr="00EB38FF">
        <w:rPr>
          <w:szCs w:val="24"/>
        </w:rPr>
        <w:t xml:space="preserve"> This discrepancy may </w:t>
      </w:r>
      <w:r w:rsidRPr="00EB38FF">
        <w:rPr>
          <w:szCs w:val="24"/>
        </w:rPr>
        <w:t>have</w:t>
      </w:r>
      <w:r w:rsidR="00713A65" w:rsidRPr="00EB38FF">
        <w:rPr>
          <w:szCs w:val="24"/>
        </w:rPr>
        <w:t xml:space="preserve"> influence</w:t>
      </w:r>
      <w:r w:rsidRPr="00EB38FF">
        <w:rPr>
          <w:szCs w:val="24"/>
        </w:rPr>
        <w:t>d</w:t>
      </w:r>
      <w:r w:rsidR="00713A65" w:rsidRPr="00EB38FF">
        <w:rPr>
          <w:szCs w:val="24"/>
        </w:rPr>
        <w:t xml:space="preserve"> the test results. </w:t>
      </w:r>
      <w:r w:rsidR="00713A65" w:rsidRPr="00EB38FF">
        <w:rPr>
          <w:b/>
          <w:szCs w:val="24"/>
        </w:rPr>
        <w:t>Recommendations</w:t>
      </w:r>
      <w:r w:rsidRPr="00EB38FF">
        <w:rPr>
          <w:b/>
          <w:szCs w:val="24"/>
        </w:rPr>
        <w:t xml:space="preserve"> </w:t>
      </w:r>
    </w:p>
    <w:p w14:paraId="44BD3AF8" w14:textId="77777777" w:rsidR="00713A65" w:rsidRPr="00EB38FF" w:rsidRDefault="00713A65" w:rsidP="00713A65">
      <w:pPr>
        <w:pStyle w:val="APA"/>
        <w:rPr>
          <w:szCs w:val="24"/>
        </w:rPr>
      </w:pPr>
      <w:r w:rsidRPr="00EB38FF">
        <w:rPr>
          <w:szCs w:val="24"/>
        </w:rPr>
        <w:t>As primary care physicians have to do greater amounts of work to meet clinical measures, time be</w:t>
      </w:r>
      <w:r w:rsidR="007E5C28" w:rsidRPr="00EB38FF">
        <w:rPr>
          <w:szCs w:val="24"/>
        </w:rPr>
        <w:t>comes</w:t>
      </w:r>
      <w:r w:rsidRPr="00EB38FF">
        <w:rPr>
          <w:szCs w:val="24"/>
        </w:rPr>
        <w:t xml:space="preserve"> a valuable commodity. One recommendation would be to us</w:t>
      </w:r>
      <w:r w:rsidR="007E5C28" w:rsidRPr="00EB38FF">
        <w:rPr>
          <w:szCs w:val="24"/>
        </w:rPr>
        <w:t>e</w:t>
      </w:r>
      <w:r w:rsidRPr="00EB38FF">
        <w:rPr>
          <w:szCs w:val="24"/>
        </w:rPr>
        <w:t xml:space="preserve"> a one source charting processes. This </w:t>
      </w:r>
      <w:r w:rsidR="007E5C28" w:rsidRPr="00EB38FF">
        <w:rPr>
          <w:szCs w:val="24"/>
        </w:rPr>
        <w:t xml:space="preserve">would </w:t>
      </w:r>
      <w:r w:rsidRPr="00EB38FF">
        <w:rPr>
          <w:szCs w:val="24"/>
        </w:rPr>
        <w:t xml:space="preserve">reduce the burden of MAs from double charting, allow more patient-physician time, and allow more </w:t>
      </w:r>
      <w:r w:rsidR="007E5C28" w:rsidRPr="00EB38FF">
        <w:rPr>
          <w:szCs w:val="24"/>
        </w:rPr>
        <w:t>efficient</w:t>
      </w:r>
      <w:r w:rsidRPr="00EB38FF">
        <w:rPr>
          <w:szCs w:val="24"/>
        </w:rPr>
        <w:t xml:space="preserve"> tracking </w:t>
      </w:r>
      <w:r w:rsidR="007E5C28" w:rsidRPr="00EB38FF">
        <w:rPr>
          <w:szCs w:val="24"/>
        </w:rPr>
        <w:t xml:space="preserve">of </w:t>
      </w:r>
      <w:r w:rsidRPr="00EB38FF">
        <w:rPr>
          <w:szCs w:val="24"/>
        </w:rPr>
        <w:t xml:space="preserve">follow-up and treatment plans. </w:t>
      </w:r>
    </w:p>
    <w:p w14:paraId="2A8C0E4B" w14:textId="77777777" w:rsidR="00713A65" w:rsidRPr="00EB38FF" w:rsidRDefault="00713A65" w:rsidP="00713A65">
      <w:pPr>
        <w:pStyle w:val="APA"/>
        <w:rPr>
          <w:szCs w:val="24"/>
        </w:rPr>
      </w:pPr>
      <w:r w:rsidRPr="00EB38FF">
        <w:rPr>
          <w:szCs w:val="24"/>
        </w:rPr>
        <w:t xml:space="preserve">Another recommendation is </w:t>
      </w:r>
      <w:r w:rsidR="007E5C28" w:rsidRPr="00EB38FF">
        <w:rPr>
          <w:szCs w:val="24"/>
        </w:rPr>
        <w:t xml:space="preserve">to </w:t>
      </w:r>
      <w:r w:rsidRPr="00EB38FF">
        <w:rPr>
          <w:szCs w:val="24"/>
        </w:rPr>
        <w:t xml:space="preserve">limit the alcohol misuse screen to the annual wellness appointment. The wellness visits have a longer allotted </w:t>
      </w:r>
      <w:r w:rsidR="007E5C28" w:rsidRPr="00EB38FF">
        <w:rPr>
          <w:szCs w:val="24"/>
        </w:rPr>
        <w:t xml:space="preserve">visit </w:t>
      </w:r>
      <w:r w:rsidRPr="00EB38FF">
        <w:rPr>
          <w:szCs w:val="24"/>
        </w:rPr>
        <w:t xml:space="preserve">time </w:t>
      </w:r>
      <w:r w:rsidR="007E5C28" w:rsidRPr="00EB38FF">
        <w:rPr>
          <w:szCs w:val="24"/>
        </w:rPr>
        <w:t>enabling alcohol misuse brief intervention in the same</w:t>
      </w:r>
      <w:r w:rsidRPr="00EB38FF">
        <w:rPr>
          <w:szCs w:val="24"/>
        </w:rPr>
        <w:t xml:space="preserve"> appointment. In addition, AUDIT </w:t>
      </w:r>
      <w:r w:rsidR="007E5C28" w:rsidRPr="00EB38FF">
        <w:rPr>
          <w:szCs w:val="24"/>
        </w:rPr>
        <w:t xml:space="preserve">tracking </w:t>
      </w:r>
      <w:r w:rsidRPr="00EB38FF">
        <w:rPr>
          <w:szCs w:val="24"/>
        </w:rPr>
        <w:t xml:space="preserve">may be easier </w:t>
      </w:r>
      <w:r w:rsidR="007E5C28" w:rsidRPr="00EB38FF">
        <w:rPr>
          <w:szCs w:val="24"/>
        </w:rPr>
        <w:t>with annual screening</w:t>
      </w:r>
      <w:r w:rsidRPr="00EB38FF">
        <w:rPr>
          <w:szCs w:val="24"/>
        </w:rPr>
        <w:t xml:space="preserve">. </w:t>
      </w:r>
    </w:p>
    <w:p w14:paraId="5A0D10B0" w14:textId="2FDDF1FA" w:rsidR="00713A65" w:rsidRPr="00EB38FF" w:rsidRDefault="00713A65" w:rsidP="00713A65">
      <w:pPr>
        <w:pStyle w:val="APA"/>
        <w:rPr>
          <w:szCs w:val="24"/>
        </w:rPr>
      </w:pPr>
      <w:r w:rsidRPr="00EB38FF">
        <w:rPr>
          <w:szCs w:val="24"/>
        </w:rPr>
        <w:t>This study’s standard protocol involved patients answer</w:t>
      </w:r>
      <w:r w:rsidR="006569A1" w:rsidRPr="00EB38FF">
        <w:rPr>
          <w:szCs w:val="24"/>
        </w:rPr>
        <w:t>ing</w:t>
      </w:r>
      <w:r w:rsidRPr="00EB38FF">
        <w:rPr>
          <w:szCs w:val="24"/>
        </w:rPr>
        <w:t xml:space="preserve"> a written questionnaire. For patients that may not read at an eighth-grade reading level, a recommendation following this study is that MAs be allotted additional time to help clarify questions or concerns prior to grading the </w:t>
      </w:r>
      <w:r w:rsidR="007E5C28" w:rsidRPr="00EB38FF">
        <w:rPr>
          <w:szCs w:val="24"/>
        </w:rPr>
        <w:t>screening tool</w:t>
      </w:r>
      <w:r w:rsidRPr="00EB38FF">
        <w:rPr>
          <w:szCs w:val="24"/>
        </w:rPr>
        <w:t xml:space="preserve">. </w:t>
      </w:r>
      <w:r w:rsidR="007E5C28" w:rsidRPr="00EB38FF">
        <w:rPr>
          <w:szCs w:val="24"/>
        </w:rPr>
        <w:t>T</w:t>
      </w:r>
      <w:r w:rsidRPr="00EB38FF">
        <w:rPr>
          <w:szCs w:val="24"/>
        </w:rPr>
        <w:t>he AUDIT</w:t>
      </w:r>
      <w:r w:rsidR="007E5C28" w:rsidRPr="00EB38FF">
        <w:rPr>
          <w:szCs w:val="24"/>
        </w:rPr>
        <w:t xml:space="preserve"> could also be transferred</w:t>
      </w:r>
      <w:r w:rsidRPr="00EB38FF">
        <w:rPr>
          <w:szCs w:val="24"/>
        </w:rPr>
        <w:t xml:space="preserve"> to an electronic touchscreen </w:t>
      </w:r>
      <w:r w:rsidRPr="00EB38FF">
        <w:rPr>
          <w:szCs w:val="24"/>
        </w:rPr>
        <w:lastRenderedPageBreak/>
        <w:t xml:space="preserve">device that </w:t>
      </w:r>
      <w:r w:rsidR="007E5C28" w:rsidRPr="00EB38FF">
        <w:rPr>
          <w:szCs w:val="24"/>
        </w:rPr>
        <w:t xml:space="preserve">read the survey to the patient in multiple languages, </w:t>
      </w:r>
      <w:r w:rsidRPr="00EB38FF">
        <w:rPr>
          <w:szCs w:val="24"/>
        </w:rPr>
        <w:t>provide</w:t>
      </w:r>
      <w:r w:rsidR="0012453D" w:rsidRPr="00EB38FF">
        <w:rPr>
          <w:szCs w:val="24"/>
        </w:rPr>
        <w:t>d</w:t>
      </w:r>
      <w:r w:rsidRPr="00EB38FF">
        <w:rPr>
          <w:szCs w:val="24"/>
        </w:rPr>
        <w:t xml:space="preserve"> </w:t>
      </w:r>
      <w:r w:rsidR="00C913C0" w:rsidRPr="00EB38FF">
        <w:rPr>
          <w:szCs w:val="24"/>
        </w:rPr>
        <w:t>picture</w:t>
      </w:r>
      <w:r w:rsidR="001C2FA7" w:rsidRPr="00EB38FF">
        <w:rPr>
          <w:szCs w:val="24"/>
        </w:rPr>
        <w:t>s</w:t>
      </w:r>
      <w:r w:rsidRPr="00EB38FF">
        <w:rPr>
          <w:szCs w:val="24"/>
        </w:rPr>
        <w:t xml:space="preserve">, and </w:t>
      </w:r>
      <w:r w:rsidR="00C913C0" w:rsidRPr="00EB38FF">
        <w:rPr>
          <w:szCs w:val="24"/>
        </w:rPr>
        <w:t>enable</w:t>
      </w:r>
      <w:r w:rsidR="0012453D" w:rsidRPr="00EB38FF">
        <w:rPr>
          <w:szCs w:val="24"/>
        </w:rPr>
        <w:t>d</w:t>
      </w:r>
      <w:r w:rsidR="00C913C0" w:rsidRPr="00EB38FF">
        <w:rPr>
          <w:szCs w:val="24"/>
        </w:rPr>
        <w:t xml:space="preserve"> the</w:t>
      </w:r>
      <w:r w:rsidRPr="00EB38FF">
        <w:rPr>
          <w:szCs w:val="24"/>
        </w:rPr>
        <w:t xml:space="preserve"> patient </w:t>
      </w:r>
      <w:r w:rsidR="00C913C0" w:rsidRPr="00EB38FF">
        <w:rPr>
          <w:szCs w:val="24"/>
        </w:rPr>
        <w:t>to</w:t>
      </w:r>
      <w:r w:rsidRPr="00EB38FF">
        <w:rPr>
          <w:szCs w:val="24"/>
        </w:rPr>
        <w:t xml:space="preserve"> respond verbally or by touch.</w:t>
      </w:r>
    </w:p>
    <w:p w14:paraId="424607AE" w14:textId="19067ED8" w:rsidR="00713A65" w:rsidRPr="00EB38FF" w:rsidRDefault="001C2FA7" w:rsidP="00713A65">
      <w:pPr>
        <w:pStyle w:val="APA"/>
        <w:rPr>
          <w:szCs w:val="24"/>
        </w:rPr>
      </w:pPr>
      <w:r w:rsidRPr="00EB38FF">
        <w:rPr>
          <w:szCs w:val="24"/>
        </w:rPr>
        <w:t xml:space="preserve">Designating a champion can </w:t>
      </w:r>
      <w:r w:rsidR="00713A65" w:rsidRPr="00EB38FF">
        <w:rPr>
          <w:szCs w:val="24"/>
        </w:rPr>
        <w:t>assist</w:t>
      </w:r>
      <w:r w:rsidRPr="00EB38FF">
        <w:rPr>
          <w:szCs w:val="24"/>
        </w:rPr>
        <w:t xml:space="preserve"> in contacting</w:t>
      </w:r>
      <w:r w:rsidR="00713A65" w:rsidRPr="00EB38FF">
        <w:rPr>
          <w:szCs w:val="24"/>
        </w:rPr>
        <w:t xml:space="preserve"> patients </w:t>
      </w:r>
      <w:r w:rsidRPr="00EB38FF">
        <w:rPr>
          <w:szCs w:val="24"/>
        </w:rPr>
        <w:t xml:space="preserve">to schedule </w:t>
      </w:r>
      <w:r w:rsidR="00713A65" w:rsidRPr="00EB38FF">
        <w:rPr>
          <w:szCs w:val="24"/>
        </w:rPr>
        <w:t xml:space="preserve">follow-up appointments for brief interventions and </w:t>
      </w:r>
      <w:r w:rsidRPr="00EB38FF">
        <w:rPr>
          <w:szCs w:val="24"/>
        </w:rPr>
        <w:t xml:space="preserve">track </w:t>
      </w:r>
      <w:r w:rsidR="00713A65" w:rsidRPr="00EB38FF">
        <w:rPr>
          <w:szCs w:val="24"/>
        </w:rPr>
        <w:t xml:space="preserve">referrals to treatment specialists. </w:t>
      </w:r>
      <w:r w:rsidRPr="00EB38FF">
        <w:rPr>
          <w:szCs w:val="24"/>
        </w:rPr>
        <w:t xml:space="preserve">Having a point person in charge </w:t>
      </w:r>
      <w:r w:rsidR="0012453D" w:rsidRPr="00EB38FF">
        <w:rPr>
          <w:szCs w:val="24"/>
        </w:rPr>
        <w:t xml:space="preserve">of alcohol misuse screening </w:t>
      </w:r>
      <w:r w:rsidRPr="00EB38FF">
        <w:rPr>
          <w:szCs w:val="24"/>
        </w:rPr>
        <w:t xml:space="preserve">would ensure that patients receive the appropriate interventions. </w:t>
      </w:r>
      <w:r w:rsidR="00713A65" w:rsidRPr="00EB38FF">
        <w:rPr>
          <w:szCs w:val="24"/>
        </w:rPr>
        <w:t>Another recommendation that may help with increased follow-up is allowing the patient to contact the primary provider for additional support via electronic consultations. The primary provider can encourage the patient to contact them through the secure patient portal or electronic mail for any additional questions about alcohol misuse or to schedule a follow-up appointment at the patient’s convenience.</w:t>
      </w:r>
      <w:r w:rsidR="008D4D5A" w:rsidRPr="00EB38FF">
        <w:rPr>
          <w:szCs w:val="24"/>
        </w:rPr>
        <w:t xml:space="preserve"> Screening and brief intervention could also be performed as a </w:t>
      </w:r>
      <w:proofErr w:type="spellStart"/>
      <w:r w:rsidR="008D4D5A" w:rsidRPr="00EB38FF">
        <w:rPr>
          <w:szCs w:val="24"/>
        </w:rPr>
        <w:t>telehealth</w:t>
      </w:r>
      <w:proofErr w:type="spellEnd"/>
      <w:r w:rsidR="008D4D5A" w:rsidRPr="00EB38FF">
        <w:rPr>
          <w:szCs w:val="24"/>
        </w:rPr>
        <w:t xml:space="preserve"> service, such that the provider and patient communicate in real-time using interactive video and audio.</w:t>
      </w:r>
    </w:p>
    <w:p w14:paraId="7A435308" w14:textId="03D553F8" w:rsidR="009F21C9" w:rsidRPr="00EB38FF" w:rsidRDefault="00713A65" w:rsidP="009F21C9">
      <w:pPr>
        <w:pStyle w:val="APA"/>
        <w:rPr>
          <w:b/>
          <w:szCs w:val="24"/>
        </w:rPr>
      </w:pPr>
      <w:r w:rsidRPr="00EB38FF">
        <w:rPr>
          <w:szCs w:val="24"/>
        </w:rPr>
        <w:t xml:space="preserve">Lastly, increasing the project time frame may yield different outcomes. There was a limited window of time to capture results for patients with positive AUDIT scores for follow-up appointments for brief interventions and referral to treatment. Increasing the project </w:t>
      </w:r>
      <w:r w:rsidR="00C913C0" w:rsidRPr="00EB38FF">
        <w:rPr>
          <w:szCs w:val="24"/>
        </w:rPr>
        <w:t xml:space="preserve">intervention </w:t>
      </w:r>
      <w:r w:rsidRPr="00EB38FF">
        <w:rPr>
          <w:szCs w:val="24"/>
        </w:rPr>
        <w:t>time c</w:t>
      </w:r>
      <w:r w:rsidR="00C913C0" w:rsidRPr="00EB38FF">
        <w:rPr>
          <w:szCs w:val="24"/>
        </w:rPr>
        <w:t>ould</w:t>
      </w:r>
      <w:r w:rsidRPr="00EB38FF">
        <w:rPr>
          <w:szCs w:val="24"/>
        </w:rPr>
        <w:t xml:space="preserve"> help </w:t>
      </w:r>
      <w:r w:rsidR="00C913C0" w:rsidRPr="00EB38FF">
        <w:rPr>
          <w:szCs w:val="24"/>
        </w:rPr>
        <w:t xml:space="preserve">to assure sustainability of </w:t>
      </w:r>
      <w:r w:rsidRPr="00EB38FF">
        <w:rPr>
          <w:szCs w:val="24"/>
        </w:rPr>
        <w:t>SBIRT in the primary practice setting.</w:t>
      </w:r>
    </w:p>
    <w:p w14:paraId="32CF902F" w14:textId="77777777" w:rsidR="00713A65" w:rsidRPr="00EB38FF" w:rsidRDefault="00713A65" w:rsidP="009F21C9">
      <w:pPr>
        <w:pStyle w:val="APA"/>
        <w:ind w:firstLine="0"/>
        <w:rPr>
          <w:b/>
          <w:szCs w:val="24"/>
        </w:rPr>
      </w:pPr>
      <w:r w:rsidRPr="00EB38FF">
        <w:rPr>
          <w:b/>
          <w:szCs w:val="24"/>
        </w:rPr>
        <w:t>Implications for Practice</w:t>
      </w:r>
    </w:p>
    <w:p w14:paraId="5FDB1ECF" w14:textId="68E45C5E" w:rsidR="00713A65" w:rsidRPr="00EB38FF" w:rsidRDefault="006569A1" w:rsidP="0024297C">
      <w:pPr>
        <w:pStyle w:val="APA"/>
        <w:rPr>
          <w:szCs w:val="24"/>
        </w:rPr>
      </w:pPr>
      <w:r w:rsidRPr="00EB38FF">
        <w:rPr>
          <w:szCs w:val="24"/>
        </w:rPr>
        <w:t>To</w:t>
      </w:r>
      <w:r w:rsidR="00713A65" w:rsidRPr="00EB38FF">
        <w:rPr>
          <w:szCs w:val="24"/>
        </w:rPr>
        <w:t xml:space="preserve"> increase patient awareness of alcohol misuse, healthcare providers need to be </w:t>
      </w:r>
      <w:r w:rsidR="0012453D" w:rsidRPr="00EB38FF">
        <w:rPr>
          <w:szCs w:val="24"/>
        </w:rPr>
        <w:t xml:space="preserve">educated and </w:t>
      </w:r>
      <w:proofErr w:type="gramStart"/>
      <w:r w:rsidR="00713A65" w:rsidRPr="00EB38FF">
        <w:rPr>
          <w:szCs w:val="24"/>
        </w:rPr>
        <w:t>well-versed</w:t>
      </w:r>
      <w:proofErr w:type="gramEnd"/>
      <w:r w:rsidR="00713A65" w:rsidRPr="00EB38FF">
        <w:rPr>
          <w:szCs w:val="24"/>
        </w:rPr>
        <w:t xml:space="preserve"> on SBIRT</w:t>
      </w:r>
      <w:r w:rsidR="00441DA1" w:rsidRPr="00EB38FF">
        <w:rPr>
          <w:szCs w:val="24"/>
        </w:rPr>
        <w:t xml:space="preserve"> management and AUDIT screening</w:t>
      </w:r>
      <w:r w:rsidR="00713A65" w:rsidRPr="00EB38FF">
        <w:rPr>
          <w:szCs w:val="24"/>
        </w:rPr>
        <w:t xml:space="preserve">. Currently, alcohol misuse screening </w:t>
      </w:r>
      <w:r w:rsidR="0012453D" w:rsidRPr="00EB38FF">
        <w:rPr>
          <w:szCs w:val="24"/>
        </w:rPr>
        <w:t>has a grade B recommendation and</w:t>
      </w:r>
      <w:r w:rsidR="00713A65" w:rsidRPr="00EB38FF">
        <w:rPr>
          <w:szCs w:val="24"/>
        </w:rPr>
        <w:t xml:space="preserve"> is not a required annual </w:t>
      </w:r>
      <w:r w:rsidR="00107EB3" w:rsidRPr="00EB38FF">
        <w:rPr>
          <w:szCs w:val="24"/>
        </w:rPr>
        <w:t>preventive</w:t>
      </w:r>
      <w:r w:rsidR="00713A65" w:rsidRPr="00EB38FF">
        <w:rPr>
          <w:szCs w:val="24"/>
        </w:rPr>
        <w:t xml:space="preserve"> core measure. </w:t>
      </w:r>
      <w:r w:rsidR="004E671D" w:rsidRPr="00EB38FF">
        <w:rPr>
          <w:szCs w:val="24"/>
        </w:rPr>
        <w:t xml:space="preserve">Policies need to change to </w:t>
      </w:r>
      <w:r w:rsidR="00713A65" w:rsidRPr="00EB38FF">
        <w:rPr>
          <w:szCs w:val="24"/>
        </w:rPr>
        <w:t xml:space="preserve">embrace alcohol misuse screening </w:t>
      </w:r>
      <w:r w:rsidR="004E671D" w:rsidRPr="00EB38FF">
        <w:rPr>
          <w:szCs w:val="24"/>
        </w:rPr>
        <w:t>and require</w:t>
      </w:r>
      <w:r w:rsidR="00713A65" w:rsidRPr="00EB38FF">
        <w:rPr>
          <w:szCs w:val="24"/>
        </w:rPr>
        <w:t xml:space="preserve"> healthcare providers to screen for alcohol misuse annually. </w:t>
      </w:r>
    </w:p>
    <w:p w14:paraId="7439CCD4" w14:textId="73C2D329" w:rsidR="00B53AC0" w:rsidRPr="00EB38FF" w:rsidRDefault="00B53AC0"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lastRenderedPageBreak/>
        <w:t>A</w:t>
      </w:r>
      <w:r w:rsidR="00713A65" w:rsidRPr="00EB38FF">
        <w:rPr>
          <w:rFonts w:ascii="Times New Roman" w:hAnsi="Times New Roman"/>
          <w:sz w:val="24"/>
          <w:szCs w:val="24"/>
        </w:rPr>
        <w:t xml:space="preserve"> doctoral prepared nurse practitioner (</w:t>
      </w:r>
      <w:r w:rsidR="004E671D" w:rsidRPr="00EB38FF">
        <w:rPr>
          <w:rFonts w:ascii="Times New Roman" w:hAnsi="Times New Roman"/>
          <w:sz w:val="24"/>
          <w:szCs w:val="24"/>
        </w:rPr>
        <w:t>D</w:t>
      </w:r>
      <w:r w:rsidR="00713A65" w:rsidRPr="00EB38FF">
        <w:rPr>
          <w:rFonts w:ascii="Times New Roman" w:hAnsi="Times New Roman"/>
          <w:sz w:val="24"/>
          <w:szCs w:val="24"/>
        </w:rPr>
        <w:t xml:space="preserve">NP) can </w:t>
      </w:r>
      <w:r w:rsidRPr="00EB38FF">
        <w:rPr>
          <w:rFonts w:ascii="Times New Roman" w:hAnsi="Times New Roman"/>
          <w:sz w:val="24"/>
          <w:szCs w:val="24"/>
        </w:rPr>
        <w:t xml:space="preserve">introduce and facilitate </w:t>
      </w:r>
      <w:r w:rsidR="00713A65" w:rsidRPr="00EB38FF">
        <w:rPr>
          <w:rFonts w:ascii="Times New Roman" w:hAnsi="Times New Roman"/>
          <w:sz w:val="24"/>
          <w:szCs w:val="24"/>
        </w:rPr>
        <w:t>alcohol misuse screenings in the primary care practice. NPs can effectiv</w:t>
      </w:r>
      <w:r w:rsidR="004E671D" w:rsidRPr="00EB38FF">
        <w:rPr>
          <w:rFonts w:ascii="Times New Roman" w:hAnsi="Times New Roman"/>
          <w:sz w:val="24"/>
          <w:szCs w:val="24"/>
        </w:rPr>
        <w:t>ely deliver SBIRT management using</w:t>
      </w:r>
      <w:r w:rsidR="00713A65" w:rsidRPr="00EB38FF">
        <w:rPr>
          <w:rFonts w:ascii="Times New Roman" w:hAnsi="Times New Roman"/>
          <w:sz w:val="24"/>
          <w:szCs w:val="24"/>
        </w:rPr>
        <w:t xml:space="preserve"> the AUDIT tool in the primary care setting since it aligns wit</w:t>
      </w:r>
      <w:r w:rsidR="004E671D" w:rsidRPr="00EB38FF">
        <w:rPr>
          <w:rFonts w:ascii="Times New Roman" w:hAnsi="Times New Roman"/>
          <w:sz w:val="24"/>
          <w:szCs w:val="24"/>
        </w:rPr>
        <w:t>h the standards of practice of nursing including</w:t>
      </w:r>
      <w:r w:rsidR="00713A65" w:rsidRPr="00EB38FF">
        <w:rPr>
          <w:rFonts w:ascii="Times New Roman" w:hAnsi="Times New Roman"/>
          <w:sz w:val="24"/>
          <w:szCs w:val="24"/>
        </w:rPr>
        <w:t xml:space="preserve"> assessment, diagnosis, outcomes, planning, implementation, and evaluation (</w:t>
      </w:r>
      <w:proofErr w:type="spellStart"/>
      <w:r w:rsidR="00713A65" w:rsidRPr="00EB38FF">
        <w:rPr>
          <w:rFonts w:ascii="Times New Roman" w:hAnsi="Times New Roman"/>
          <w:sz w:val="24"/>
          <w:szCs w:val="24"/>
        </w:rPr>
        <w:t>Finnell</w:t>
      </w:r>
      <w:proofErr w:type="spellEnd"/>
      <w:r w:rsidR="00713A65" w:rsidRPr="00EB38FF">
        <w:rPr>
          <w:rFonts w:ascii="Times New Roman" w:hAnsi="Times New Roman"/>
          <w:sz w:val="24"/>
          <w:szCs w:val="24"/>
        </w:rPr>
        <w:t xml:space="preserve">, 2012). With a doctoral prepared background, </w:t>
      </w:r>
      <w:r w:rsidR="004E671D" w:rsidRPr="00EB38FF">
        <w:rPr>
          <w:rFonts w:ascii="Times New Roman" w:hAnsi="Times New Roman"/>
          <w:sz w:val="24"/>
          <w:szCs w:val="24"/>
        </w:rPr>
        <w:t>D</w:t>
      </w:r>
      <w:r w:rsidR="00713A65" w:rsidRPr="00EB38FF">
        <w:rPr>
          <w:rFonts w:ascii="Times New Roman" w:hAnsi="Times New Roman"/>
          <w:sz w:val="24"/>
          <w:szCs w:val="24"/>
        </w:rPr>
        <w:t>NPs can research updated evidence-based protocols, assess and understand the microsystem of the clinic, implement, and evaluate the outcomes of th</w:t>
      </w:r>
      <w:r w:rsidRPr="00EB38FF">
        <w:rPr>
          <w:rFonts w:ascii="Times New Roman" w:hAnsi="Times New Roman"/>
          <w:sz w:val="24"/>
          <w:szCs w:val="24"/>
        </w:rPr>
        <w:t>is</w:t>
      </w:r>
      <w:r w:rsidR="00713A65" w:rsidRPr="00EB38FF">
        <w:rPr>
          <w:rFonts w:ascii="Times New Roman" w:hAnsi="Times New Roman"/>
          <w:sz w:val="24"/>
          <w:szCs w:val="24"/>
        </w:rPr>
        <w:t xml:space="preserve"> primary </w:t>
      </w:r>
      <w:r w:rsidR="004E671D" w:rsidRPr="00EB38FF">
        <w:rPr>
          <w:rFonts w:ascii="Times New Roman" w:hAnsi="Times New Roman"/>
          <w:sz w:val="24"/>
          <w:szCs w:val="24"/>
        </w:rPr>
        <w:t xml:space="preserve">practice </w:t>
      </w:r>
      <w:r w:rsidR="00107EB3" w:rsidRPr="00EB38FF">
        <w:rPr>
          <w:rFonts w:ascii="Times New Roman" w:hAnsi="Times New Roman"/>
          <w:sz w:val="24"/>
          <w:szCs w:val="24"/>
        </w:rPr>
        <w:t>preventive</w:t>
      </w:r>
      <w:r w:rsidR="00713A65" w:rsidRPr="00EB38FF">
        <w:rPr>
          <w:rFonts w:ascii="Times New Roman" w:hAnsi="Times New Roman"/>
          <w:sz w:val="24"/>
          <w:szCs w:val="24"/>
        </w:rPr>
        <w:t xml:space="preserve"> evidence-based protocol</w:t>
      </w:r>
      <w:r w:rsidRPr="00EB38FF">
        <w:rPr>
          <w:rFonts w:ascii="Times New Roman" w:hAnsi="Times New Roman"/>
          <w:sz w:val="24"/>
          <w:szCs w:val="24"/>
        </w:rPr>
        <w:t xml:space="preserve">. </w:t>
      </w:r>
    </w:p>
    <w:p w14:paraId="6873D4DA" w14:textId="77777777" w:rsidR="00713A65" w:rsidRPr="00EB38FF" w:rsidRDefault="00B53AC0" w:rsidP="0024297C">
      <w:pPr>
        <w:spacing w:after="0" w:line="480" w:lineRule="auto"/>
        <w:ind w:firstLine="720"/>
        <w:contextualSpacing/>
        <w:rPr>
          <w:rFonts w:ascii="Times New Roman" w:hAnsi="Times New Roman"/>
          <w:sz w:val="24"/>
          <w:szCs w:val="24"/>
        </w:rPr>
      </w:pPr>
      <w:r w:rsidRPr="00EB38FF">
        <w:rPr>
          <w:rFonts w:ascii="Times New Roman" w:hAnsi="Times New Roman"/>
          <w:sz w:val="24"/>
          <w:szCs w:val="24"/>
        </w:rPr>
        <w:t>The implementation of SBIRT</w:t>
      </w:r>
      <w:r w:rsidR="00713A65" w:rsidRPr="00EB38FF">
        <w:rPr>
          <w:rFonts w:ascii="Times New Roman" w:hAnsi="Times New Roman"/>
          <w:sz w:val="24"/>
          <w:szCs w:val="24"/>
        </w:rPr>
        <w:t xml:space="preserve"> contributes to </w:t>
      </w:r>
      <w:r w:rsidRPr="00EB38FF">
        <w:rPr>
          <w:rFonts w:ascii="Times New Roman" w:hAnsi="Times New Roman"/>
          <w:sz w:val="24"/>
          <w:szCs w:val="24"/>
        </w:rPr>
        <w:t xml:space="preserve">helping </w:t>
      </w:r>
      <w:proofErr w:type="gramStart"/>
      <w:r w:rsidRPr="00EB38FF">
        <w:rPr>
          <w:rFonts w:ascii="Times New Roman" w:hAnsi="Times New Roman"/>
          <w:sz w:val="24"/>
          <w:szCs w:val="24"/>
        </w:rPr>
        <w:t>patients</w:t>
      </w:r>
      <w:proofErr w:type="gramEnd"/>
      <w:r w:rsidRPr="00EB38FF">
        <w:rPr>
          <w:rFonts w:ascii="Times New Roman" w:hAnsi="Times New Roman"/>
          <w:sz w:val="24"/>
          <w:szCs w:val="24"/>
        </w:rPr>
        <w:t xml:space="preserve"> link alcohol misuse to acute and chronic health issues and can lead to </w:t>
      </w:r>
      <w:r w:rsidR="00713A65" w:rsidRPr="00EB38FF">
        <w:rPr>
          <w:rFonts w:ascii="Times New Roman" w:hAnsi="Times New Roman"/>
          <w:sz w:val="24"/>
          <w:szCs w:val="24"/>
        </w:rPr>
        <w:t xml:space="preserve">positive patient outcomes. Seven months post project intervention, the clinic has increased alcohol misuse screenings to 93%. </w:t>
      </w:r>
      <w:r w:rsidRPr="00EB38FF">
        <w:rPr>
          <w:rFonts w:ascii="Times New Roman" w:hAnsi="Times New Roman"/>
          <w:sz w:val="24"/>
          <w:szCs w:val="24"/>
        </w:rPr>
        <w:t>The clinic has also</w:t>
      </w:r>
      <w:r w:rsidR="00E42074" w:rsidRPr="00EB38FF">
        <w:rPr>
          <w:rFonts w:ascii="Times New Roman" w:hAnsi="Times New Roman"/>
          <w:sz w:val="24"/>
          <w:szCs w:val="24"/>
        </w:rPr>
        <w:t xml:space="preserve"> received financial compensation through insurance reimbursements for the cost of providing the screening and intervention process.</w:t>
      </w:r>
    </w:p>
    <w:p w14:paraId="3EB9A881" w14:textId="77777777" w:rsidR="00713A65" w:rsidRPr="00EB38FF" w:rsidRDefault="00713A65" w:rsidP="00713A65">
      <w:pPr>
        <w:spacing w:line="480" w:lineRule="auto"/>
        <w:jc w:val="center"/>
        <w:rPr>
          <w:rFonts w:ascii="Times New Roman" w:hAnsi="Times New Roman"/>
          <w:b/>
          <w:sz w:val="24"/>
          <w:szCs w:val="24"/>
        </w:rPr>
      </w:pPr>
      <w:r w:rsidRPr="00EB38FF">
        <w:rPr>
          <w:rFonts w:ascii="Times New Roman" w:hAnsi="Times New Roman"/>
          <w:b/>
          <w:sz w:val="24"/>
          <w:szCs w:val="24"/>
        </w:rPr>
        <w:t>Conclusion</w:t>
      </w:r>
    </w:p>
    <w:p w14:paraId="7382399F" w14:textId="2BA8560A" w:rsidR="00713A65" w:rsidRPr="00EB38FF" w:rsidRDefault="00713A65" w:rsidP="0024297C">
      <w:pPr>
        <w:spacing w:after="0" w:line="480" w:lineRule="auto"/>
        <w:ind w:firstLine="720"/>
        <w:rPr>
          <w:rFonts w:ascii="Times New Roman" w:hAnsi="Times New Roman"/>
          <w:b/>
          <w:sz w:val="24"/>
          <w:szCs w:val="24"/>
        </w:rPr>
      </w:pPr>
      <w:r w:rsidRPr="00EB38FF">
        <w:rPr>
          <w:rFonts w:ascii="Times New Roman" w:hAnsi="Times New Roman"/>
          <w:sz w:val="24"/>
          <w:szCs w:val="24"/>
        </w:rPr>
        <w:t xml:space="preserve">Alcohol misuse screening using SBIRT management and the AUDIT tool are feasible protocols to use in the primary care setting. Primary care providers can incorporate the recommended alcohol misuse screening into a patient’s </w:t>
      </w:r>
      <w:r w:rsidR="00E42074" w:rsidRPr="00EB38FF">
        <w:rPr>
          <w:rFonts w:ascii="Times New Roman" w:hAnsi="Times New Roman"/>
          <w:sz w:val="24"/>
          <w:szCs w:val="24"/>
        </w:rPr>
        <w:t xml:space="preserve">routine </w:t>
      </w:r>
      <w:r w:rsidRPr="00EB38FF">
        <w:rPr>
          <w:rFonts w:ascii="Times New Roman" w:hAnsi="Times New Roman"/>
          <w:sz w:val="24"/>
          <w:szCs w:val="24"/>
        </w:rPr>
        <w:t>office visit exam. The challenge is not implementing the actual screen itself, but rather ensuring that there are follow-up protocols for patients that need brief interventions and treatment referrals. The project implementation use</w:t>
      </w:r>
      <w:r w:rsidR="00E42074" w:rsidRPr="00EB38FF">
        <w:rPr>
          <w:rFonts w:ascii="Times New Roman" w:hAnsi="Times New Roman"/>
          <w:sz w:val="24"/>
          <w:szCs w:val="24"/>
        </w:rPr>
        <w:t>d</w:t>
      </w:r>
      <w:r w:rsidRPr="00EB38FF">
        <w:rPr>
          <w:rFonts w:ascii="Times New Roman" w:hAnsi="Times New Roman"/>
          <w:sz w:val="24"/>
          <w:szCs w:val="24"/>
        </w:rPr>
        <w:t xml:space="preserve"> </w:t>
      </w:r>
      <w:r w:rsidR="00E42074" w:rsidRPr="00EB38FF">
        <w:rPr>
          <w:rFonts w:ascii="Times New Roman" w:hAnsi="Times New Roman"/>
          <w:sz w:val="24"/>
          <w:szCs w:val="24"/>
        </w:rPr>
        <w:t>an optimal</w:t>
      </w:r>
      <w:r w:rsidRPr="00EB38FF">
        <w:rPr>
          <w:rFonts w:ascii="Times New Roman" w:hAnsi="Times New Roman"/>
          <w:sz w:val="24"/>
          <w:szCs w:val="24"/>
        </w:rPr>
        <w:t xml:space="preserve"> protocol for alcohol misuse screening, having MAs screen and assist patients to complete the tool, followed by the primary care provider reviewing results and treating as necessary. Primary care providers can break down the barriers and stigma behind alcohol misuse so that patients are </w:t>
      </w:r>
      <w:proofErr w:type="gramStart"/>
      <w:r w:rsidRPr="00EB38FF">
        <w:rPr>
          <w:rFonts w:ascii="Times New Roman" w:hAnsi="Times New Roman"/>
          <w:sz w:val="24"/>
          <w:szCs w:val="24"/>
        </w:rPr>
        <w:t>well-informed</w:t>
      </w:r>
      <w:proofErr w:type="gramEnd"/>
      <w:r w:rsidRPr="00EB38FF">
        <w:rPr>
          <w:rFonts w:ascii="Times New Roman" w:hAnsi="Times New Roman"/>
          <w:sz w:val="24"/>
          <w:szCs w:val="24"/>
        </w:rPr>
        <w:t xml:space="preserve">, educated, and provided with supportive resources to achieve low risk drinking habits using brief intervention and treatment referrals. In addition, financial </w:t>
      </w:r>
      <w:r w:rsidR="00E42074" w:rsidRPr="00EB38FF">
        <w:rPr>
          <w:rFonts w:ascii="Times New Roman" w:hAnsi="Times New Roman"/>
          <w:sz w:val="24"/>
          <w:szCs w:val="24"/>
        </w:rPr>
        <w:lastRenderedPageBreak/>
        <w:t>compensation</w:t>
      </w:r>
      <w:r w:rsidRPr="00EB38FF">
        <w:rPr>
          <w:rFonts w:ascii="Times New Roman" w:hAnsi="Times New Roman"/>
          <w:sz w:val="24"/>
          <w:szCs w:val="24"/>
        </w:rPr>
        <w:t xml:space="preserve"> </w:t>
      </w:r>
      <w:r w:rsidR="00E42074" w:rsidRPr="00EB38FF">
        <w:rPr>
          <w:rFonts w:ascii="Times New Roman" w:hAnsi="Times New Roman"/>
          <w:sz w:val="24"/>
          <w:szCs w:val="24"/>
        </w:rPr>
        <w:t xml:space="preserve">is available through insurance reimbursement for implementing </w:t>
      </w:r>
      <w:r w:rsidRPr="00EB38FF">
        <w:rPr>
          <w:rFonts w:ascii="Times New Roman" w:hAnsi="Times New Roman"/>
          <w:sz w:val="24"/>
          <w:szCs w:val="24"/>
        </w:rPr>
        <w:t xml:space="preserve">alcohol </w:t>
      </w:r>
      <w:r w:rsidR="00E42074" w:rsidRPr="00EB38FF">
        <w:rPr>
          <w:rFonts w:ascii="Times New Roman" w:hAnsi="Times New Roman"/>
          <w:sz w:val="24"/>
          <w:szCs w:val="24"/>
        </w:rPr>
        <w:t xml:space="preserve">misuse </w:t>
      </w:r>
      <w:r w:rsidRPr="00EB38FF">
        <w:rPr>
          <w:rFonts w:ascii="Times New Roman" w:hAnsi="Times New Roman"/>
          <w:sz w:val="24"/>
          <w:szCs w:val="24"/>
        </w:rPr>
        <w:t>screen</w:t>
      </w:r>
      <w:r w:rsidR="00E42074" w:rsidRPr="00EB38FF">
        <w:rPr>
          <w:rFonts w:ascii="Times New Roman" w:hAnsi="Times New Roman"/>
          <w:sz w:val="24"/>
          <w:szCs w:val="24"/>
        </w:rPr>
        <w:t>ing</w:t>
      </w:r>
      <w:r w:rsidRPr="00EB38FF">
        <w:rPr>
          <w:rFonts w:ascii="Times New Roman" w:hAnsi="Times New Roman"/>
          <w:sz w:val="24"/>
          <w:szCs w:val="24"/>
        </w:rPr>
        <w:t xml:space="preserve"> and/or brief interventions. Primary care providers can provide education and help patients understand the connection between acute and chronic disease related to alcohol misuse.</w:t>
      </w:r>
    </w:p>
    <w:p w14:paraId="65E98404" w14:textId="77777777" w:rsidR="003B19BD" w:rsidRPr="00EB38FF" w:rsidRDefault="002539B6" w:rsidP="003B19BD">
      <w:pPr>
        <w:spacing w:after="0" w:line="480" w:lineRule="auto"/>
        <w:ind w:left="720" w:hanging="720"/>
        <w:contextualSpacing/>
        <w:jc w:val="center"/>
        <w:rPr>
          <w:rFonts w:ascii="Times New Roman" w:hAnsi="Times New Roman"/>
          <w:sz w:val="24"/>
          <w:szCs w:val="24"/>
        </w:rPr>
      </w:pPr>
      <w:r w:rsidRPr="00EB38FF">
        <w:rPr>
          <w:rFonts w:ascii="Times New Roman" w:hAnsi="Times New Roman"/>
          <w:sz w:val="24"/>
          <w:szCs w:val="24"/>
        </w:rPr>
        <w:br w:type="page"/>
      </w:r>
      <w:r w:rsidR="003B19BD" w:rsidRPr="00EB38FF">
        <w:rPr>
          <w:rFonts w:ascii="Times New Roman" w:hAnsi="Times New Roman"/>
          <w:sz w:val="24"/>
          <w:szCs w:val="24"/>
        </w:rPr>
        <w:lastRenderedPageBreak/>
        <w:t>References</w:t>
      </w:r>
    </w:p>
    <w:p w14:paraId="4A7A8603" w14:textId="77777777" w:rsidR="003B19BD" w:rsidRPr="00EB38FF" w:rsidRDefault="003B19BD" w:rsidP="003B19BD">
      <w:pPr>
        <w:spacing w:after="0" w:line="480" w:lineRule="auto"/>
        <w:ind w:left="720" w:hanging="720"/>
        <w:contextualSpacing/>
        <w:rPr>
          <w:rFonts w:ascii="Times New Roman" w:hAnsi="Times New Roman"/>
          <w:sz w:val="24"/>
          <w:szCs w:val="24"/>
        </w:rPr>
      </w:pPr>
      <w:bookmarkStart w:id="8" w:name="_Hlk496766651"/>
      <w:proofErr w:type="spellStart"/>
      <w:proofErr w:type="gramStart"/>
      <w:r w:rsidRPr="00EB38FF">
        <w:rPr>
          <w:rFonts w:ascii="Times New Roman" w:hAnsi="Times New Roman"/>
          <w:sz w:val="24"/>
          <w:szCs w:val="24"/>
        </w:rPr>
        <w:t>Agerwala</w:t>
      </w:r>
      <w:proofErr w:type="spellEnd"/>
      <w:r w:rsidRPr="00EB38FF">
        <w:rPr>
          <w:rFonts w:ascii="Times New Roman" w:hAnsi="Times New Roman"/>
          <w:sz w:val="24"/>
          <w:szCs w:val="24"/>
        </w:rPr>
        <w:t xml:space="preserve">, S., &amp; </w:t>
      </w:r>
      <w:proofErr w:type="spellStart"/>
      <w:r w:rsidRPr="00EB38FF">
        <w:rPr>
          <w:rFonts w:ascii="Times New Roman" w:hAnsi="Times New Roman"/>
          <w:sz w:val="24"/>
          <w:szCs w:val="24"/>
        </w:rPr>
        <w:t>McCance</w:t>
      </w:r>
      <w:proofErr w:type="spellEnd"/>
      <w:r w:rsidRPr="00EB38FF">
        <w:rPr>
          <w:rFonts w:ascii="Times New Roman" w:hAnsi="Times New Roman"/>
          <w:sz w:val="24"/>
          <w:szCs w:val="24"/>
        </w:rPr>
        <w:t>-Katz, E. (2012).</w:t>
      </w:r>
      <w:proofErr w:type="gramEnd"/>
      <w:r w:rsidRPr="00EB38FF">
        <w:rPr>
          <w:rFonts w:ascii="Times New Roman" w:hAnsi="Times New Roman"/>
          <w:sz w:val="24"/>
          <w:szCs w:val="24"/>
        </w:rPr>
        <w:t xml:space="preserve"> Integrating screening, brief intervention, and referral to treatment into clinical practice settings: A brief review. </w:t>
      </w:r>
      <w:proofErr w:type="gramStart"/>
      <w:r w:rsidRPr="00EB38FF">
        <w:rPr>
          <w:rFonts w:ascii="Times New Roman" w:hAnsi="Times New Roman"/>
          <w:i/>
          <w:sz w:val="24"/>
          <w:szCs w:val="24"/>
        </w:rPr>
        <w:t>Journal of Psychoactive Drugs, 44</w:t>
      </w:r>
      <w:r w:rsidRPr="00EB38FF">
        <w:rPr>
          <w:rFonts w:ascii="Times New Roman" w:hAnsi="Times New Roman"/>
          <w:sz w:val="24"/>
          <w:szCs w:val="24"/>
        </w:rPr>
        <w:t>(4), 307-317.</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10.1080/02791072.2012.720169</w:t>
      </w:r>
    </w:p>
    <w:p w14:paraId="597404E5"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American Psychiatric Association.</w:t>
      </w:r>
      <w:proofErr w:type="gramEnd"/>
      <w:r w:rsidRPr="00EB38FF">
        <w:rPr>
          <w:rFonts w:ascii="Times New Roman" w:hAnsi="Times New Roman"/>
          <w:sz w:val="24"/>
          <w:szCs w:val="24"/>
        </w:rPr>
        <w:t xml:space="preserve"> (2000)</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Diagnostic and statistical manual of mental disorders </w:t>
      </w:r>
      <w:r w:rsidRPr="00EB38FF">
        <w:rPr>
          <w:rFonts w:ascii="Times New Roman" w:hAnsi="Times New Roman"/>
          <w:sz w:val="24"/>
          <w:szCs w:val="24"/>
        </w:rPr>
        <w:t>(4th ed. text rev).</w:t>
      </w:r>
      <w:proofErr w:type="gramEnd"/>
      <w:r w:rsidRPr="00EB38FF">
        <w:rPr>
          <w:rFonts w:ascii="Times New Roman" w:hAnsi="Times New Roman"/>
          <w:sz w:val="24"/>
          <w:szCs w:val="24"/>
        </w:rPr>
        <w:t xml:space="preserve"> Washington, DC: American Psychiatric Association. </w:t>
      </w:r>
    </w:p>
    <w:bookmarkEnd w:id="8"/>
    <w:p w14:paraId="52EC9CEE" w14:textId="20192227"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American Psychiatric Association.</w:t>
      </w:r>
      <w:proofErr w:type="gramEnd"/>
      <w:r w:rsidRPr="00EB38FF">
        <w:rPr>
          <w:rFonts w:ascii="Times New Roman" w:hAnsi="Times New Roman"/>
          <w:sz w:val="24"/>
          <w:szCs w:val="24"/>
        </w:rPr>
        <w:t xml:space="preserve"> (2013). </w:t>
      </w:r>
      <w:r w:rsidRPr="00EB38FF">
        <w:rPr>
          <w:rFonts w:ascii="Times New Roman" w:hAnsi="Times New Roman"/>
          <w:i/>
          <w:sz w:val="24"/>
          <w:szCs w:val="24"/>
        </w:rPr>
        <w:t>Diagnostic and statistical manual of mental disorders: DSM-5</w:t>
      </w:r>
      <w:r w:rsidR="00E67180" w:rsidRPr="00EB38FF">
        <w:rPr>
          <w:rFonts w:ascii="Times New Roman" w:hAnsi="Times New Roman"/>
          <w:sz w:val="24"/>
          <w:szCs w:val="24"/>
        </w:rPr>
        <w:t xml:space="preserve"> </w:t>
      </w:r>
      <w:r w:rsidRPr="00EB38FF">
        <w:rPr>
          <w:rFonts w:ascii="Times New Roman" w:hAnsi="Times New Roman"/>
          <w:sz w:val="24"/>
          <w:szCs w:val="24"/>
        </w:rPr>
        <w:t xml:space="preserve">(5th ed.). Washington, D.C.: American Psychiatric Association.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10.1176/appi.books.9780890423349</w:t>
      </w:r>
    </w:p>
    <w:p w14:paraId="5A4D4B33" w14:textId="77AD2960" w:rsidR="003B19BD" w:rsidRPr="00EB38FF" w:rsidRDefault="003B19BD" w:rsidP="003B19BD">
      <w:pPr>
        <w:spacing w:after="0" w:line="480" w:lineRule="auto"/>
        <w:ind w:left="720" w:hanging="720"/>
        <w:contextualSpacing/>
        <w:rPr>
          <w:rFonts w:ascii="Times New Roman" w:hAnsi="Times New Roman"/>
          <w:sz w:val="24"/>
          <w:szCs w:val="24"/>
        </w:rPr>
      </w:pPr>
      <w:proofErr w:type="spellStart"/>
      <w:proofErr w:type="gramStart"/>
      <w:r w:rsidRPr="00EB38FF">
        <w:rPr>
          <w:rFonts w:ascii="Times New Roman" w:hAnsi="Times New Roman"/>
          <w:sz w:val="24"/>
          <w:szCs w:val="24"/>
        </w:rPr>
        <w:t>Babor</w:t>
      </w:r>
      <w:proofErr w:type="spellEnd"/>
      <w:r w:rsidRPr="00EB38FF">
        <w:rPr>
          <w:rFonts w:ascii="Times New Roman" w:hAnsi="Times New Roman"/>
          <w:sz w:val="24"/>
          <w:szCs w:val="24"/>
        </w:rPr>
        <w:t xml:space="preserve">, T., Higgins-Biddle, J., Saunders, J., &amp; </w:t>
      </w:r>
      <w:proofErr w:type="spellStart"/>
      <w:r w:rsidRPr="00EB38FF">
        <w:rPr>
          <w:rFonts w:ascii="Times New Roman" w:hAnsi="Times New Roman"/>
          <w:sz w:val="24"/>
          <w:szCs w:val="24"/>
        </w:rPr>
        <w:t>Monteiro</w:t>
      </w:r>
      <w:proofErr w:type="spellEnd"/>
      <w:r w:rsidRPr="00EB38FF">
        <w:rPr>
          <w:rFonts w:ascii="Times New Roman" w:hAnsi="Times New Roman"/>
          <w:sz w:val="24"/>
          <w:szCs w:val="24"/>
        </w:rPr>
        <w:t>, M. (2001).</w:t>
      </w:r>
      <w:proofErr w:type="gramEnd"/>
      <w:r w:rsidRPr="00EB38FF">
        <w:rPr>
          <w:rFonts w:ascii="Times New Roman" w:hAnsi="Times New Roman"/>
          <w:sz w:val="24"/>
          <w:szCs w:val="24"/>
        </w:rPr>
        <w:t xml:space="preserve"> </w:t>
      </w:r>
      <w:r w:rsidRPr="00EB38FF">
        <w:rPr>
          <w:rFonts w:ascii="Times New Roman" w:hAnsi="Times New Roman"/>
          <w:i/>
          <w:sz w:val="24"/>
          <w:szCs w:val="24"/>
        </w:rPr>
        <w:t xml:space="preserve">The </w:t>
      </w:r>
      <w:r w:rsidR="00793024" w:rsidRPr="00EB38FF">
        <w:rPr>
          <w:rFonts w:ascii="Times New Roman" w:hAnsi="Times New Roman"/>
          <w:i/>
          <w:sz w:val="24"/>
          <w:szCs w:val="24"/>
        </w:rPr>
        <w:t>a</w:t>
      </w:r>
      <w:r w:rsidRPr="00EB38FF">
        <w:rPr>
          <w:rFonts w:ascii="Times New Roman" w:hAnsi="Times New Roman"/>
          <w:i/>
          <w:sz w:val="24"/>
          <w:szCs w:val="24"/>
        </w:rPr>
        <w:t xml:space="preserve">lcohol </w:t>
      </w:r>
      <w:r w:rsidR="00793024" w:rsidRPr="00EB38FF">
        <w:rPr>
          <w:rFonts w:ascii="Times New Roman" w:hAnsi="Times New Roman"/>
          <w:i/>
          <w:sz w:val="24"/>
          <w:szCs w:val="24"/>
        </w:rPr>
        <w:t>u</w:t>
      </w:r>
      <w:r w:rsidRPr="00EB38FF">
        <w:rPr>
          <w:rFonts w:ascii="Times New Roman" w:hAnsi="Times New Roman"/>
          <w:i/>
          <w:sz w:val="24"/>
          <w:szCs w:val="24"/>
        </w:rPr>
        <w:t xml:space="preserve">se </w:t>
      </w:r>
      <w:r w:rsidR="00793024" w:rsidRPr="00EB38FF">
        <w:rPr>
          <w:rFonts w:ascii="Times New Roman" w:hAnsi="Times New Roman"/>
          <w:i/>
          <w:sz w:val="24"/>
          <w:szCs w:val="24"/>
        </w:rPr>
        <w:t>d</w:t>
      </w:r>
      <w:r w:rsidRPr="00EB38FF">
        <w:rPr>
          <w:rFonts w:ascii="Times New Roman" w:hAnsi="Times New Roman"/>
          <w:i/>
          <w:sz w:val="24"/>
          <w:szCs w:val="24"/>
        </w:rPr>
        <w:t xml:space="preserve">isorders </w:t>
      </w:r>
      <w:r w:rsidR="00793024" w:rsidRPr="00EB38FF">
        <w:rPr>
          <w:rFonts w:ascii="Times New Roman" w:hAnsi="Times New Roman"/>
          <w:i/>
          <w:sz w:val="24"/>
          <w:szCs w:val="24"/>
        </w:rPr>
        <w:t>i</w:t>
      </w:r>
      <w:r w:rsidRPr="00EB38FF">
        <w:rPr>
          <w:rFonts w:ascii="Times New Roman" w:hAnsi="Times New Roman"/>
          <w:i/>
          <w:sz w:val="24"/>
          <w:szCs w:val="24"/>
        </w:rPr>
        <w:t xml:space="preserve">dentification </w:t>
      </w:r>
      <w:r w:rsidR="00793024" w:rsidRPr="00EB38FF">
        <w:rPr>
          <w:rFonts w:ascii="Times New Roman" w:hAnsi="Times New Roman"/>
          <w:i/>
          <w:sz w:val="24"/>
          <w:szCs w:val="24"/>
        </w:rPr>
        <w:t>t</w:t>
      </w:r>
      <w:r w:rsidRPr="00EB38FF">
        <w:rPr>
          <w:rFonts w:ascii="Times New Roman" w:hAnsi="Times New Roman"/>
          <w:i/>
          <w:sz w:val="24"/>
          <w:szCs w:val="24"/>
        </w:rPr>
        <w:t xml:space="preserve">est: Guidelines for </w:t>
      </w:r>
      <w:r w:rsidR="00793024" w:rsidRPr="00EB38FF">
        <w:rPr>
          <w:rFonts w:ascii="Times New Roman" w:hAnsi="Times New Roman"/>
          <w:i/>
          <w:sz w:val="24"/>
          <w:szCs w:val="24"/>
        </w:rPr>
        <w:t>u</w:t>
      </w:r>
      <w:r w:rsidRPr="00EB38FF">
        <w:rPr>
          <w:rFonts w:ascii="Times New Roman" w:hAnsi="Times New Roman"/>
          <w:i/>
          <w:sz w:val="24"/>
          <w:szCs w:val="24"/>
        </w:rPr>
        <w:t xml:space="preserve">se in </w:t>
      </w:r>
      <w:r w:rsidR="00793024" w:rsidRPr="00EB38FF">
        <w:rPr>
          <w:rFonts w:ascii="Times New Roman" w:hAnsi="Times New Roman"/>
          <w:i/>
          <w:sz w:val="24"/>
          <w:szCs w:val="24"/>
        </w:rPr>
        <w:t>p</w:t>
      </w:r>
      <w:r w:rsidRPr="00EB38FF">
        <w:rPr>
          <w:rFonts w:ascii="Times New Roman" w:hAnsi="Times New Roman"/>
          <w:i/>
          <w:sz w:val="24"/>
          <w:szCs w:val="24"/>
        </w:rPr>
        <w:t xml:space="preserve">rimary </w:t>
      </w:r>
      <w:r w:rsidR="00793024" w:rsidRPr="00EB38FF">
        <w:rPr>
          <w:rFonts w:ascii="Times New Roman" w:hAnsi="Times New Roman"/>
          <w:i/>
          <w:sz w:val="24"/>
          <w:szCs w:val="24"/>
        </w:rPr>
        <w:t>c</w:t>
      </w:r>
      <w:r w:rsidRPr="00EB38FF">
        <w:rPr>
          <w:rFonts w:ascii="Times New Roman" w:hAnsi="Times New Roman"/>
          <w:i/>
          <w:sz w:val="24"/>
          <w:szCs w:val="24"/>
        </w:rPr>
        <w:t xml:space="preserve">are </w:t>
      </w:r>
      <w:r w:rsidRPr="00EB38FF">
        <w:rPr>
          <w:rFonts w:ascii="Times New Roman" w:hAnsi="Times New Roman"/>
          <w:sz w:val="24"/>
          <w:szCs w:val="24"/>
        </w:rPr>
        <w:t xml:space="preserve">(2nd ed.).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23" w:history="1">
        <w:r w:rsidRPr="00EB38FF">
          <w:rPr>
            <w:rStyle w:val="Hyperlink"/>
            <w:rFonts w:ascii="Times New Roman" w:hAnsi="Times New Roman"/>
            <w:color w:val="auto"/>
            <w:sz w:val="24"/>
            <w:szCs w:val="24"/>
            <w:u w:val="none"/>
          </w:rPr>
          <w:t>http://www.talkingalcohol.com/files/pdfs/WHO_audit.pdf</w:t>
        </w:r>
      </w:hyperlink>
      <w:r w:rsidRPr="00EB38FF">
        <w:rPr>
          <w:rFonts w:ascii="Times New Roman" w:hAnsi="Times New Roman"/>
          <w:sz w:val="24"/>
          <w:szCs w:val="24"/>
        </w:rPr>
        <w:t xml:space="preserve"> </w:t>
      </w:r>
    </w:p>
    <w:p w14:paraId="624ABD37" w14:textId="136BA47C" w:rsidR="003B19BD" w:rsidRPr="00EB38FF" w:rsidRDefault="003B19BD" w:rsidP="003B19BD">
      <w:pPr>
        <w:spacing w:after="0" w:line="480" w:lineRule="auto"/>
        <w:ind w:left="720" w:hanging="720"/>
        <w:contextualSpacing/>
        <w:rPr>
          <w:rFonts w:ascii="Times New Roman" w:hAnsi="Times New Roman"/>
          <w:sz w:val="24"/>
          <w:szCs w:val="24"/>
        </w:rPr>
      </w:pPr>
      <w:proofErr w:type="spellStart"/>
      <w:proofErr w:type="gramStart"/>
      <w:r w:rsidRPr="00EB38FF">
        <w:rPr>
          <w:rFonts w:ascii="Times New Roman" w:hAnsi="Times New Roman"/>
          <w:sz w:val="24"/>
          <w:szCs w:val="24"/>
        </w:rPr>
        <w:t>Bagnardi</w:t>
      </w:r>
      <w:proofErr w:type="spellEnd"/>
      <w:r w:rsidRPr="00EB38FF">
        <w:rPr>
          <w:rFonts w:ascii="Times New Roman" w:hAnsi="Times New Roman"/>
          <w:sz w:val="24"/>
          <w:szCs w:val="24"/>
        </w:rPr>
        <w:t xml:space="preserve">, V., Rota, M., </w:t>
      </w:r>
      <w:proofErr w:type="spellStart"/>
      <w:r w:rsidRPr="00EB38FF">
        <w:rPr>
          <w:rFonts w:ascii="Times New Roman" w:hAnsi="Times New Roman"/>
          <w:sz w:val="24"/>
          <w:szCs w:val="24"/>
        </w:rPr>
        <w:t>Botteri</w:t>
      </w:r>
      <w:proofErr w:type="spellEnd"/>
      <w:r w:rsidRPr="00EB38FF">
        <w:rPr>
          <w:rFonts w:ascii="Times New Roman" w:hAnsi="Times New Roman"/>
          <w:sz w:val="24"/>
          <w:szCs w:val="24"/>
        </w:rPr>
        <w:t xml:space="preserve">, E., </w:t>
      </w:r>
      <w:proofErr w:type="spellStart"/>
      <w:r w:rsidRPr="00EB38FF">
        <w:rPr>
          <w:rFonts w:ascii="Times New Roman" w:hAnsi="Times New Roman"/>
          <w:sz w:val="24"/>
          <w:szCs w:val="24"/>
        </w:rPr>
        <w:t>Tramacere</w:t>
      </w:r>
      <w:proofErr w:type="spellEnd"/>
      <w:r w:rsidRPr="00EB38FF">
        <w:rPr>
          <w:rFonts w:ascii="Times New Roman" w:hAnsi="Times New Roman"/>
          <w:sz w:val="24"/>
          <w:szCs w:val="24"/>
        </w:rPr>
        <w:t xml:space="preserve">, I., </w:t>
      </w:r>
      <w:proofErr w:type="spellStart"/>
      <w:r w:rsidRPr="00EB38FF">
        <w:rPr>
          <w:rFonts w:ascii="Times New Roman" w:hAnsi="Times New Roman"/>
          <w:sz w:val="24"/>
          <w:szCs w:val="24"/>
        </w:rPr>
        <w:t>Islami</w:t>
      </w:r>
      <w:proofErr w:type="spellEnd"/>
      <w:r w:rsidRPr="00EB38FF">
        <w:rPr>
          <w:rFonts w:ascii="Times New Roman" w:hAnsi="Times New Roman"/>
          <w:sz w:val="24"/>
          <w:szCs w:val="24"/>
        </w:rPr>
        <w:t xml:space="preserve"> F., </w:t>
      </w:r>
      <w:proofErr w:type="spellStart"/>
      <w:r w:rsidRPr="00EB38FF">
        <w:rPr>
          <w:rFonts w:ascii="Times New Roman" w:hAnsi="Times New Roman"/>
          <w:sz w:val="24"/>
          <w:szCs w:val="24"/>
        </w:rPr>
        <w:t>Fedirko</w:t>
      </w:r>
      <w:proofErr w:type="spellEnd"/>
      <w:r w:rsidRPr="00EB38FF">
        <w:rPr>
          <w:rFonts w:ascii="Times New Roman" w:hAnsi="Times New Roman"/>
          <w:sz w:val="24"/>
          <w:szCs w:val="24"/>
        </w:rPr>
        <w:t xml:space="preserve">, V., </w:t>
      </w:r>
      <w:proofErr w:type="spellStart"/>
      <w:r w:rsidRPr="00EB38FF">
        <w:rPr>
          <w:rFonts w:ascii="Times New Roman" w:hAnsi="Times New Roman"/>
          <w:sz w:val="24"/>
          <w:szCs w:val="24"/>
        </w:rPr>
        <w:t>Scotti</w:t>
      </w:r>
      <w:proofErr w:type="spellEnd"/>
      <w:r w:rsidRPr="00EB38FF">
        <w:rPr>
          <w:rFonts w:ascii="Times New Roman" w:hAnsi="Times New Roman"/>
          <w:sz w:val="24"/>
          <w:szCs w:val="24"/>
        </w:rPr>
        <w:t xml:space="preserve">, L., . . . La </w:t>
      </w:r>
      <w:proofErr w:type="spellStart"/>
      <w:r w:rsidRPr="00EB38FF">
        <w:rPr>
          <w:rFonts w:ascii="Times New Roman" w:hAnsi="Times New Roman"/>
          <w:sz w:val="24"/>
          <w:szCs w:val="24"/>
        </w:rPr>
        <w:t>Vecchia</w:t>
      </w:r>
      <w:proofErr w:type="spellEnd"/>
      <w:r w:rsidRPr="00EB38FF">
        <w:rPr>
          <w:rFonts w:ascii="Times New Roman" w:hAnsi="Times New Roman"/>
          <w:sz w:val="24"/>
          <w:szCs w:val="24"/>
        </w:rPr>
        <w:t>, C. (2015).</w:t>
      </w:r>
      <w:proofErr w:type="gramEnd"/>
      <w:r w:rsidRPr="00EB38FF">
        <w:rPr>
          <w:rFonts w:ascii="Times New Roman" w:hAnsi="Times New Roman"/>
          <w:sz w:val="24"/>
          <w:szCs w:val="24"/>
        </w:rPr>
        <w:t xml:space="preserve"> Alcohol consumption and site-specific cancer risk: </w:t>
      </w:r>
      <w:r w:rsidR="002251FC" w:rsidRPr="00EB38FF">
        <w:rPr>
          <w:rFonts w:ascii="Times New Roman" w:hAnsi="Times New Roman"/>
          <w:sz w:val="24"/>
          <w:szCs w:val="24"/>
        </w:rPr>
        <w:t>A</w:t>
      </w:r>
      <w:r w:rsidRPr="00EB38FF">
        <w:rPr>
          <w:rFonts w:ascii="Times New Roman" w:hAnsi="Times New Roman"/>
          <w:sz w:val="24"/>
          <w:szCs w:val="24"/>
        </w:rPr>
        <w:t xml:space="preserve"> comprehensive dose-response meta-analysis. </w:t>
      </w:r>
      <w:proofErr w:type="gramStart"/>
      <w:r w:rsidRPr="00EB38FF">
        <w:rPr>
          <w:rFonts w:ascii="Times New Roman" w:hAnsi="Times New Roman"/>
          <w:i/>
          <w:sz w:val="24"/>
          <w:szCs w:val="24"/>
        </w:rPr>
        <w:t>British Journal of Cancer, 112</w:t>
      </w:r>
      <w:r w:rsidRPr="00EB38FF">
        <w:rPr>
          <w:rFonts w:ascii="Times New Roman" w:hAnsi="Times New Roman"/>
          <w:sz w:val="24"/>
          <w:szCs w:val="24"/>
        </w:rPr>
        <w:t>(3) 580-593.</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10.1038/bjc.2014.579</w:t>
      </w:r>
    </w:p>
    <w:p w14:paraId="6D32D69D" w14:textId="49DD9339" w:rsidR="003E516D" w:rsidRPr="00EB38FF" w:rsidRDefault="00716F14" w:rsidP="00716F14">
      <w:pPr>
        <w:pStyle w:val="APA"/>
        <w:ind w:left="720" w:hanging="720"/>
        <w:rPr>
          <w:szCs w:val="24"/>
        </w:rPr>
      </w:pPr>
      <w:r w:rsidRPr="00EB38FF">
        <w:rPr>
          <w:szCs w:val="24"/>
        </w:rPr>
        <w:t xml:space="preserve">Bradley, K. A., Williams, E. C., </w:t>
      </w:r>
      <w:proofErr w:type="spellStart"/>
      <w:r w:rsidRPr="00EB38FF">
        <w:rPr>
          <w:szCs w:val="24"/>
        </w:rPr>
        <w:t>Achtmeyer</w:t>
      </w:r>
      <w:proofErr w:type="spellEnd"/>
      <w:r w:rsidRPr="00EB38FF">
        <w:rPr>
          <w:szCs w:val="24"/>
        </w:rPr>
        <w:t xml:space="preserve">, C. E., </w:t>
      </w:r>
      <w:proofErr w:type="spellStart"/>
      <w:r w:rsidRPr="00EB38FF">
        <w:rPr>
          <w:szCs w:val="24"/>
        </w:rPr>
        <w:t>Volpp</w:t>
      </w:r>
      <w:proofErr w:type="spellEnd"/>
      <w:r w:rsidRPr="00EB38FF">
        <w:rPr>
          <w:szCs w:val="24"/>
        </w:rPr>
        <w:t xml:space="preserve">, B., Collins, B. J., &amp; </w:t>
      </w:r>
      <w:proofErr w:type="spellStart"/>
      <w:r w:rsidRPr="00EB38FF">
        <w:rPr>
          <w:szCs w:val="24"/>
        </w:rPr>
        <w:t>Kivlahan</w:t>
      </w:r>
      <w:proofErr w:type="spellEnd"/>
      <w:r w:rsidRPr="00EB38FF">
        <w:rPr>
          <w:szCs w:val="24"/>
        </w:rPr>
        <w:t>, D. R. (2006).</w:t>
      </w:r>
      <w:r w:rsidR="00757F55" w:rsidRPr="00EB38FF">
        <w:rPr>
          <w:szCs w:val="24"/>
        </w:rPr>
        <w:t xml:space="preserve"> </w:t>
      </w:r>
      <w:proofErr w:type="gramStart"/>
      <w:r w:rsidRPr="00EB38FF">
        <w:rPr>
          <w:szCs w:val="24"/>
        </w:rPr>
        <w:t>Implementation of evidence-based alcohol screening in the veterans health administration.</w:t>
      </w:r>
      <w:proofErr w:type="gramEnd"/>
      <w:r w:rsidR="00757F55" w:rsidRPr="00EB38FF">
        <w:rPr>
          <w:szCs w:val="24"/>
        </w:rPr>
        <w:t xml:space="preserve"> </w:t>
      </w:r>
      <w:r w:rsidRPr="00EB38FF">
        <w:rPr>
          <w:i/>
          <w:szCs w:val="24"/>
        </w:rPr>
        <w:t>The American Journal of Managed Care, 12</w:t>
      </w:r>
      <w:r w:rsidRPr="00EB38FF">
        <w:rPr>
          <w:szCs w:val="24"/>
        </w:rPr>
        <w:t xml:space="preserve">(10), 597- 606. Retrieved from </w:t>
      </w:r>
      <w:hyperlink r:id="rId24" w:history="1">
        <w:r w:rsidR="003E516D" w:rsidRPr="00EB38FF">
          <w:rPr>
            <w:rStyle w:val="Hyperlink"/>
            <w:color w:val="auto"/>
            <w:szCs w:val="24"/>
            <w:u w:val="none"/>
          </w:rPr>
          <w:t>https://www.ajmc.com/journals/issue/2006/2006-10-vol12-n10/oct06-2375p597-606</w:t>
        </w:r>
      </w:hyperlink>
    </w:p>
    <w:p w14:paraId="72E6CDE5" w14:textId="1A8DFB91"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lastRenderedPageBreak/>
        <w:t>Centers for Disease Control and Prevention.</w:t>
      </w:r>
      <w:proofErr w:type="gramEnd"/>
      <w:r w:rsidRPr="00EB38FF">
        <w:rPr>
          <w:rFonts w:ascii="Times New Roman" w:hAnsi="Times New Roman"/>
          <w:sz w:val="24"/>
          <w:szCs w:val="24"/>
        </w:rPr>
        <w:t xml:space="preserve"> (2012). </w:t>
      </w:r>
      <w:r w:rsidRPr="00EB38FF">
        <w:rPr>
          <w:rFonts w:ascii="Times New Roman" w:hAnsi="Times New Roman"/>
          <w:i/>
          <w:sz w:val="24"/>
          <w:szCs w:val="24"/>
        </w:rPr>
        <w:t xml:space="preserve">Vital signs: Binge drinking prevalence, frequency, and intensity among adults-United States, 2010. </w:t>
      </w:r>
      <w:proofErr w:type="gramStart"/>
      <w:r w:rsidRPr="00EB38FF">
        <w:rPr>
          <w:rFonts w:ascii="Times New Roman" w:hAnsi="Times New Roman"/>
          <w:i/>
          <w:sz w:val="24"/>
          <w:szCs w:val="24"/>
        </w:rPr>
        <w:t>Morbidity and Mortality Weekly Report, 61</w:t>
      </w:r>
      <w:r w:rsidRPr="00EB38FF">
        <w:rPr>
          <w:rFonts w:ascii="Times New Roman" w:hAnsi="Times New Roman"/>
          <w:sz w:val="24"/>
          <w:szCs w:val="24"/>
        </w:rPr>
        <w:t>(1), 14-19.</w:t>
      </w:r>
      <w:proofErr w:type="gramEnd"/>
      <w:r w:rsidRPr="00EB38FF">
        <w:rPr>
          <w:rFonts w:ascii="Times New Roman" w:hAnsi="Times New Roman"/>
          <w:sz w:val="24"/>
          <w:szCs w:val="24"/>
        </w:rPr>
        <w:t xml:space="preserve"> </w:t>
      </w:r>
    </w:p>
    <w:p w14:paraId="1B75BE08" w14:textId="6E7D1EAF" w:rsidR="003B19BD" w:rsidRPr="00EB38FF" w:rsidRDefault="003B19BD" w:rsidP="003B19BD">
      <w:pPr>
        <w:spacing w:after="0" w:line="480" w:lineRule="auto"/>
        <w:ind w:left="720" w:hanging="720"/>
        <w:contextualSpacing/>
        <w:rPr>
          <w:rStyle w:val="Hyperlink"/>
          <w:rFonts w:ascii="Times New Roman" w:hAnsi="Times New Roman"/>
          <w:sz w:val="24"/>
          <w:szCs w:val="24"/>
        </w:rPr>
      </w:pPr>
      <w:proofErr w:type="gramStart"/>
      <w:r w:rsidRPr="00EB38FF">
        <w:rPr>
          <w:rFonts w:ascii="Times New Roman" w:hAnsi="Times New Roman"/>
          <w:sz w:val="24"/>
          <w:szCs w:val="24"/>
        </w:rPr>
        <w:t>Centers for Disease Control and Prevention.</w:t>
      </w:r>
      <w:proofErr w:type="gramEnd"/>
      <w:r w:rsidRPr="00EB38FF">
        <w:rPr>
          <w:rFonts w:ascii="Times New Roman" w:hAnsi="Times New Roman"/>
          <w:sz w:val="24"/>
          <w:szCs w:val="24"/>
        </w:rPr>
        <w:t xml:space="preserve"> (2013). </w:t>
      </w:r>
      <w:r w:rsidRPr="00EB38FF">
        <w:rPr>
          <w:rFonts w:ascii="Times New Roman" w:hAnsi="Times New Roman"/>
          <w:i/>
          <w:sz w:val="24"/>
          <w:szCs w:val="24"/>
        </w:rPr>
        <w:t xml:space="preserve">Alcohol and </w:t>
      </w:r>
      <w:r w:rsidR="000872F0" w:rsidRPr="00EB38FF">
        <w:rPr>
          <w:rFonts w:ascii="Times New Roman" w:hAnsi="Times New Roman"/>
          <w:i/>
          <w:sz w:val="24"/>
          <w:szCs w:val="24"/>
        </w:rPr>
        <w:t>p</w:t>
      </w:r>
      <w:r w:rsidRPr="00EB38FF">
        <w:rPr>
          <w:rFonts w:ascii="Times New Roman" w:hAnsi="Times New Roman"/>
          <w:i/>
          <w:sz w:val="24"/>
          <w:szCs w:val="24"/>
        </w:rPr>
        <w:t>ublic</w:t>
      </w:r>
      <w:r w:rsidR="000872F0" w:rsidRPr="00EB38FF">
        <w:rPr>
          <w:rFonts w:ascii="Times New Roman" w:hAnsi="Times New Roman"/>
          <w:i/>
          <w:sz w:val="24"/>
          <w:szCs w:val="24"/>
        </w:rPr>
        <w:t xml:space="preserve"> h</w:t>
      </w:r>
      <w:r w:rsidRPr="00EB38FF">
        <w:rPr>
          <w:rFonts w:ascii="Times New Roman" w:hAnsi="Times New Roman"/>
          <w:i/>
          <w:sz w:val="24"/>
          <w:szCs w:val="24"/>
        </w:rPr>
        <w:t xml:space="preserve">ealth: Alcohol-related </w:t>
      </w:r>
      <w:r w:rsidR="000872F0" w:rsidRPr="00EB38FF">
        <w:rPr>
          <w:rFonts w:ascii="Times New Roman" w:hAnsi="Times New Roman"/>
          <w:i/>
          <w:sz w:val="24"/>
          <w:szCs w:val="24"/>
        </w:rPr>
        <w:t>d</w:t>
      </w:r>
      <w:r w:rsidRPr="00EB38FF">
        <w:rPr>
          <w:rFonts w:ascii="Times New Roman" w:hAnsi="Times New Roman"/>
          <w:i/>
          <w:sz w:val="24"/>
          <w:szCs w:val="24"/>
        </w:rPr>
        <w:t>isease</w:t>
      </w:r>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25" w:history="1">
        <w:r w:rsidRPr="00EB38FF">
          <w:rPr>
            <w:rStyle w:val="Hyperlink"/>
            <w:rFonts w:ascii="Times New Roman" w:hAnsi="Times New Roman"/>
            <w:color w:val="auto"/>
            <w:sz w:val="24"/>
            <w:szCs w:val="24"/>
            <w:u w:val="none"/>
          </w:rPr>
          <w:t>https://www.cdc.gov/ARDI</w:t>
        </w:r>
      </w:hyperlink>
    </w:p>
    <w:p w14:paraId="0F080BDB" w14:textId="7C17523A"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Centers for Disease Control and Prevention.</w:t>
      </w:r>
      <w:proofErr w:type="gramEnd"/>
      <w:r w:rsidRPr="00EB38FF">
        <w:rPr>
          <w:rFonts w:ascii="Times New Roman" w:hAnsi="Times New Roman"/>
          <w:sz w:val="24"/>
          <w:szCs w:val="24"/>
        </w:rPr>
        <w:t xml:space="preserve"> (2014). Potentially preventable deaths from the five leading causes of death-United States, 2008-2010. </w:t>
      </w:r>
      <w:proofErr w:type="gramStart"/>
      <w:r w:rsidRPr="00EB38FF">
        <w:rPr>
          <w:rFonts w:ascii="Times New Roman" w:hAnsi="Times New Roman"/>
          <w:i/>
          <w:sz w:val="24"/>
          <w:szCs w:val="24"/>
        </w:rPr>
        <w:t>Morbidity and Mortality Weekly Report, 63</w:t>
      </w:r>
      <w:r w:rsidRPr="00EB38FF">
        <w:rPr>
          <w:rFonts w:ascii="Times New Roman" w:hAnsi="Times New Roman"/>
          <w:sz w:val="24"/>
          <w:szCs w:val="24"/>
        </w:rPr>
        <w:t>(17), 369-374.</w:t>
      </w:r>
      <w:proofErr w:type="gramEnd"/>
      <w:r w:rsidRPr="00EB38FF">
        <w:rPr>
          <w:rFonts w:ascii="Times New Roman" w:hAnsi="Times New Roman"/>
          <w:sz w:val="24"/>
          <w:szCs w:val="24"/>
        </w:rPr>
        <w:t xml:space="preserve"> </w:t>
      </w:r>
    </w:p>
    <w:p w14:paraId="42BB86F5" w14:textId="737E1F14"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Centers for Disease Control and Prevention.</w:t>
      </w:r>
      <w:proofErr w:type="gramEnd"/>
      <w:r w:rsidRPr="00EB38FF">
        <w:rPr>
          <w:rFonts w:ascii="Times New Roman" w:hAnsi="Times New Roman"/>
          <w:sz w:val="24"/>
          <w:szCs w:val="24"/>
        </w:rPr>
        <w:t xml:space="preserve"> (201</w:t>
      </w:r>
      <w:r w:rsidR="00911A21" w:rsidRPr="00EB38FF">
        <w:rPr>
          <w:rFonts w:ascii="Times New Roman" w:hAnsi="Times New Roman"/>
          <w:sz w:val="24"/>
          <w:szCs w:val="24"/>
        </w:rPr>
        <w:t>8a</w:t>
      </w:r>
      <w:r w:rsidRPr="00EB38FF">
        <w:rPr>
          <w:rFonts w:ascii="Times New Roman" w:hAnsi="Times New Roman"/>
          <w:sz w:val="24"/>
          <w:szCs w:val="24"/>
        </w:rPr>
        <w:t xml:space="preserve">). </w:t>
      </w:r>
      <w:r w:rsidRPr="00EB38FF">
        <w:rPr>
          <w:rFonts w:ascii="Times New Roman" w:hAnsi="Times New Roman"/>
          <w:i/>
          <w:sz w:val="24"/>
          <w:szCs w:val="24"/>
        </w:rPr>
        <w:t xml:space="preserve">Excessive </w:t>
      </w:r>
      <w:r w:rsidR="009E6C2B" w:rsidRPr="00EB38FF">
        <w:rPr>
          <w:rFonts w:ascii="Times New Roman" w:hAnsi="Times New Roman"/>
          <w:i/>
          <w:sz w:val="24"/>
          <w:szCs w:val="24"/>
        </w:rPr>
        <w:t>d</w:t>
      </w:r>
      <w:r w:rsidRPr="00EB38FF">
        <w:rPr>
          <w:rFonts w:ascii="Times New Roman" w:hAnsi="Times New Roman"/>
          <w:i/>
          <w:sz w:val="24"/>
          <w:szCs w:val="24"/>
        </w:rPr>
        <w:t xml:space="preserve">rinking is </w:t>
      </w:r>
      <w:r w:rsidR="009E6C2B" w:rsidRPr="00EB38FF">
        <w:rPr>
          <w:rFonts w:ascii="Times New Roman" w:hAnsi="Times New Roman"/>
          <w:i/>
          <w:sz w:val="24"/>
          <w:szCs w:val="24"/>
        </w:rPr>
        <w:t>d</w:t>
      </w:r>
      <w:r w:rsidRPr="00EB38FF">
        <w:rPr>
          <w:rFonts w:ascii="Times New Roman" w:hAnsi="Times New Roman"/>
          <w:i/>
          <w:sz w:val="24"/>
          <w:szCs w:val="24"/>
        </w:rPr>
        <w:t xml:space="preserve">raining the U.S. </w:t>
      </w:r>
      <w:r w:rsidR="009E6C2B" w:rsidRPr="00EB38FF">
        <w:rPr>
          <w:rFonts w:ascii="Times New Roman" w:hAnsi="Times New Roman"/>
          <w:i/>
          <w:sz w:val="24"/>
          <w:szCs w:val="24"/>
        </w:rPr>
        <w:t>e</w:t>
      </w:r>
      <w:r w:rsidRPr="00EB38FF">
        <w:rPr>
          <w:rFonts w:ascii="Times New Roman" w:hAnsi="Times New Roman"/>
          <w:i/>
          <w:sz w:val="24"/>
          <w:szCs w:val="24"/>
        </w:rPr>
        <w:t>conomy</w:t>
      </w:r>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26" w:history="1">
        <w:r w:rsidR="003C0AEE" w:rsidRPr="00EB38FF">
          <w:rPr>
            <w:rStyle w:val="Hyperlink"/>
            <w:rFonts w:ascii="Times New Roman" w:hAnsi="Times New Roman"/>
            <w:color w:val="auto"/>
            <w:sz w:val="24"/>
            <w:szCs w:val="24"/>
            <w:u w:val="none"/>
          </w:rPr>
          <w:t>https://www.cdc.gov/features/costsofdrinking/index.html</w:t>
        </w:r>
      </w:hyperlink>
    </w:p>
    <w:p w14:paraId="2F3539E6" w14:textId="2859299C"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Centers for Disease Control and Prevention.</w:t>
      </w:r>
      <w:proofErr w:type="gramEnd"/>
      <w:r w:rsidRPr="00EB38FF">
        <w:rPr>
          <w:rFonts w:ascii="Times New Roman" w:hAnsi="Times New Roman"/>
          <w:sz w:val="24"/>
          <w:szCs w:val="24"/>
        </w:rPr>
        <w:t xml:space="preserve"> (201</w:t>
      </w:r>
      <w:r w:rsidR="005D4CF7" w:rsidRPr="00EB38FF">
        <w:rPr>
          <w:rFonts w:ascii="Times New Roman" w:hAnsi="Times New Roman"/>
          <w:sz w:val="24"/>
          <w:szCs w:val="24"/>
        </w:rPr>
        <w:t>8</w:t>
      </w:r>
      <w:r w:rsidR="00911A21" w:rsidRPr="00EB38FF">
        <w:rPr>
          <w:rFonts w:ascii="Times New Roman" w:hAnsi="Times New Roman"/>
          <w:sz w:val="24"/>
          <w:szCs w:val="24"/>
        </w:rPr>
        <w:t>b</w:t>
      </w:r>
      <w:r w:rsidRPr="00EB38FF">
        <w:rPr>
          <w:rFonts w:ascii="Times New Roman" w:hAnsi="Times New Roman"/>
          <w:sz w:val="24"/>
          <w:szCs w:val="24"/>
        </w:rPr>
        <w:t xml:space="preserve">). </w:t>
      </w:r>
      <w:r w:rsidR="00911A21" w:rsidRPr="00EB38FF">
        <w:rPr>
          <w:rFonts w:ascii="Times New Roman" w:hAnsi="Times New Roman"/>
          <w:i/>
          <w:sz w:val="24"/>
          <w:szCs w:val="24"/>
        </w:rPr>
        <w:t xml:space="preserve">Fetal </w:t>
      </w:r>
      <w:r w:rsidR="009E6C2B" w:rsidRPr="00EB38FF">
        <w:rPr>
          <w:rFonts w:ascii="Times New Roman" w:hAnsi="Times New Roman"/>
          <w:i/>
          <w:sz w:val="24"/>
          <w:szCs w:val="24"/>
        </w:rPr>
        <w:t>a</w:t>
      </w:r>
      <w:r w:rsidR="00911A21" w:rsidRPr="00EB38FF">
        <w:rPr>
          <w:rFonts w:ascii="Times New Roman" w:hAnsi="Times New Roman"/>
          <w:i/>
          <w:sz w:val="24"/>
          <w:szCs w:val="24"/>
        </w:rPr>
        <w:t xml:space="preserve">lcohol </w:t>
      </w:r>
      <w:r w:rsidR="009E6C2B" w:rsidRPr="00EB38FF">
        <w:rPr>
          <w:rFonts w:ascii="Times New Roman" w:hAnsi="Times New Roman"/>
          <w:i/>
          <w:sz w:val="24"/>
          <w:szCs w:val="24"/>
        </w:rPr>
        <w:t>s</w:t>
      </w:r>
      <w:r w:rsidR="00911A21" w:rsidRPr="00EB38FF">
        <w:rPr>
          <w:rFonts w:ascii="Times New Roman" w:hAnsi="Times New Roman"/>
          <w:i/>
          <w:sz w:val="24"/>
          <w:szCs w:val="24"/>
        </w:rPr>
        <w:t xml:space="preserve">pectrum </w:t>
      </w:r>
      <w:r w:rsidR="009E6C2B" w:rsidRPr="00EB38FF">
        <w:rPr>
          <w:rFonts w:ascii="Times New Roman" w:hAnsi="Times New Roman"/>
          <w:i/>
          <w:sz w:val="24"/>
          <w:szCs w:val="24"/>
        </w:rPr>
        <w:t>d</w:t>
      </w:r>
      <w:r w:rsidR="00911A21" w:rsidRPr="00EB38FF">
        <w:rPr>
          <w:rFonts w:ascii="Times New Roman" w:hAnsi="Times New Roman"/>
          <w:i/>
          <w:sz w:val="24"/>
          <w:szCs w:val="24"/>
        </w:rPr>
        <w:t xml:space="preserve">isorders: </w:t>
      </w:r>
      <w:r w:rsidRPr="00EB38FF">
        <w:rPr>
          <w:rFonts w:ascii="Times New Roman" w:hAnsi="Times New Roman"/>
          <w:i/>
          <w:sz w:val="24"/>
          <w:szCs w:val="24"/>
        </w:rPr>
        <w:t xml:space="preserve">CDC’s </w:t>
      </w:r>
      <w:r w:rsidR="009E6C2B" w:rsidRPr="00EB38FF">
        <w:rPr>
          <w:rFonts w:ascii="Times New Roman" w:hAnsi="Times New Roman"/>
          <w:i/>
          <w:sz w:val="24"/>
          <w:szCs w:val="24"/>
        </w:rPr>
        <w:t>a</w:t>
      </w:r>
      <w:r w:rsidRPr="00EB38FF">
        <w:rPr>
          <w:rFonts w:ascii="Times New Roman" w:hAnsi="Times New Roman"/>
          <w:i/>
          <w:sz w:val="24"/>
          <w:szCs w:val="24"/>
        </w:rPr>
        <w:t xml:space="preserve">lcohol </w:t>
      </w:r>
      <w:r w:rsidR="009E6C2B" w:rsidRPr="00EB38FF">
        <w:rPr>
          <w:rFonts w:ascii="Times New Roman" w:hAnsi="Times New Roman"/>
          <w:i/>
          <w:sz w:val="24"/>
          <w:szCs w:val="24"/>
        </w:rPr>
        <w:t>s</w:t>
      </w:r>
      <w:r w:rsidRPr="00EB38FF">
        <w:rPr>
          <w:rFonts w:ascii="Times New Roman" w:hAnsi="Times New Roman"/>
          <w:i/>
          <w:sz w:val="24"/>
          <w:szCs w:val="24"/>
        </w:rPr>
        <w:t xml:space="preserve">creening and </w:t>
      </w:r>
      <w:r w:rsidR="009E6C2B" w:rsidRPr="00EB38FF">
        <w:rPr>
          <w:rFonts w:ascii="Times New Roman" w:hAnsi="Times New Roman"/>
          <w:i/>
          <w:sz w:val="24"/>
          <w:szCs w:val="24"/>
        </w:rPr>
        <w:t>b</w:t>
      </w:r>
      <w:r w:rsidRPr="00EB38FF">
        <w:rPr>
          <w:rFonts w:ascii="Times New Roman" w:hAnsi="Times New Roman"/>
          <w:i/>
          <w:sz w:val="24"/>
          <w:szCs w:val="24"/>
        </w:rPr>
        <w:t xml:space="preserve">rief </w:t>
      </w:r>
      <w:r w:rsidR="009E6C2B" w:rsidRPr="00EB38FF">
        <w:rPr>
          <w:rFonts w:ascii="Times New Roman" w:hAnsi="Times New Roman"/>
          <w:i/>
          <w:sz w:val="24"/>
          <w:szCs w:val="24"/>
        </w:rPr>
        <w:t>i</w:t>
      </w:r>
      <w:r w:rsidRPr="00EB38FF">
        <w:rPr>
          <w:rFonts w:ascii="Times New Roman" w:hAnsi="Times New Roman"/>
          <w:i/>
          <w:sz w:val="24"/>
          <w:szCs w:val="24"/>
        </w:rPr>
        <w:t xml:space="preserve">nterventions </w:t>
      </w:r>
      <w:r w:rsidR="009E6C2B" w:rsidRPr="00EB38FF">
        <w:rPr>
          <w:rFonts w:ascii="Times New Roman" w:hAnsi="Times New Roman"/>
          <w:i/>
          <w:sz w:val="24"/>
          <w:szCs w:val="24"/>
        </w:rPr>
        <w:t>e</w:t>
      </w:r>
      <w:r w:rsidRPr="00EB38FF">
        <w:rPr>
          <w:rFonts w:ascii="Times New Roman" w:hAnsi="Times New Roman"/>
          <w:i/>
          <w:sz w:val="24"/>
          <w:szCs w:val="24"/>
        </w:rPr>
        <w:t>fforts</w:t>
      </w:r>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27" w:history="1">
        <w:r w:rsidRPr="00EB38FF">
          <w:rPr>
            <w:rStyle w:val="Hyperlink"/>
            <w:rFonts w:ascii="Times New Roman" w:hAnsi="Times New Roman"/>
            <w:color w:val="auto"/>
            <w:sz w:val="24"/>
            <w:szCs w:val="24"/>
            <w:u w:val="none"/>
          </w:rPr>
          <w:t>https://www.cdc.gov/ncbddd/fasd/alcohol-screening.html</w:t>
        </w:r>
      </w:hyperlink>
    </w:p>
    <w:p w14:paraId="27FAFEAE" w14:textId="4A96C244"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Centers for Medicare &amp; Medicaid Services.</w:t>
      </w:r>
      <w:proofErr w:type="gramEnd"/>
      <w:r w:rsidRPr="00EB38FF">
        <w:rPr>
          <w:rFonts w:ascii="Times New Roman" w:hAnsi="Times New Roman"/>
          <w:sz w:val="24"/>
          <w:szCs w:val="24"/>
        </w:rPr>
        <w:t xml:space="preserve"> (2011)</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Decision </w:t>
      </w:r>
      <w:r w:rsidR="00BD5C1B" w:rsidRPr="00EB38FF">
        <w:rPr>
          <w:rFonts w:ascii="Times New Roman" w:hAnsi="Times New Roman"/>
          <w:i/>
          <w:sz w:val="24"/>
          <w:szCs w:val="24"/>
        </w:rPr>
        <w:t>m</w:t>
      </w:r>
      <w:r w:rsidRPr="00EB38FF">
        <w:rPr>
          <w:rFonts w:ascii="Times New Roman" w:hAnsi="Times New Roman"/>
          <w:i/>
          <w:sz w:val="24"/>
          <w:szCs w:val="24"/>
        </w:rPr>
        <w:t>emo for</w:t>
      </w:r>
      <w:r w:rsidR="007B4EE0" w:rsidRPr="00EB38FF">
        <w:rPr>
          <w:rFonts w:ascii="Times New Roman" w:hAnsi="Times New Roman"/>
          <w:i/>
          <w:sz w:val="24"/>
          <w:szCs w:val="24"/>
        </w:rPr>
        <w:t xml:space="preserve"> s</w:t>
      </w:r>
      <w:r w:rsidRPr="00EB38FF">
        <w:rPr>
          <w:rFonts w:ascii="Times New Roman" w:hAnsi="Times New Roman"/>
          <w:i/>
          <w:sz w:val="24"/>
          <w:szCs w:val="24"/>
        </w:rPr>
        <w:t xml:space="preserve">creening and </w:t>
      </w:r>
      <w:r w:rsidR="00BD5C1B" w:rsidRPr="00EB38FF">
        <w:rPr>
          <w:rFonts w:ascii="Times New Roman" w:hAnsi="Times New Roman"/>
          <w:i/>
          <w:sz w:val="24"/>
          <w:szCs w:val="24"/>
        </w:rPr>
        <w:t>b</w:t>
      </w:r>
      <w:r w:rsidRPr="00EB38FF">
        <w:rPr>
          <w:rFonts w:ascii="Times New Roman" w:hAnsi="Times New Roman"/>
          <w:i/>
          <w:sz w:val="24"/>
          <w:szCs w:val="24"/>
        </w:rPr>
        <w:t xml:space="preserve">ehavioral </w:t>
      </w:r>
      <w:r w:rsidR="00BD5C1B" w:rsidRPr="00EB38FF">
        <w:rPr>
          <w:rFonts w:ascii="Times New Roman" w:hAnsi="Times New Roman"/>
          <w:i/>
          <w:sz w:val="24"/>
          <w:szCs w:val="24"/>
        </w:rPr>
        <w:t>c</w:t>
      </w:r>
      <w:r w:rsidRPr="00EB38FF">
        <w:rPr>
          <w:rFonts w:ascii="Times New Roman" w:hAnsi="Times New Roman"/>
          <w:i/>
          <w:sz w:val="24"/>
          <w:szCs w:val="24"/>
        </w:rPr>
        <w:t xml:space="preserve">ounseling </w:t>
      </w:r>
      <w:r w:rsidR="00BD5C1B" w:rsidRPr="00EB38FF">
        <w:rPr>
          <w:rFonts w:ascii="Times New Roman" w:hAnsi="Times New Roman"/>
          <w:i/>
          <w:sz w:val="24"/>
          <w:szCs w:val="24"/>
        </w:rPr>
        <w:t>i</w:t>
      </w:r>
      <w:r w:rsidRPr="00EB38FF">
        <w:rPr>
          <w:rFonts w:ascii="Times New Roman" w:hAnsi="Times New Roman"/>
          <w:i/>
          <w:sz w:val="24"/>
          <w:szCs w:val="24"/>
        </w:rPr>
        <w:t xml:space="preserve">nterventions in </w:t>
      </w:r>
      <w:r w:rsidR="00BD5C1B" w:rsidRPr="00EB38FF">
        <w:rPr>
          <w:rFonts w:ascii="Times New Roman" w:hAnsi="Times New Roman"/>
          <w:i/>
          <w:sz w:val="24"/>
          <w:szCs w:val="24"/>
        </w:rPr>
        <w:t>p</w:t>
      </w:r>
      <w:r w:rsidRPr="00EB38FF">
        <w:rPr>
          <w:rFonts w:ascii="Times New Roman" w:hAnsi="Times New Roman"/>
          <w:i/>
          <w:sz w:val="24"/>
          <w:szCs w:val="24"/>
        </w:rPr>
        <w:t xml:space="preserve">rimary </w:t>
      </w:r>
      <w:r w:rsidR="00BD5C1B" w:rsidRPr="00EB38FF">
        <w:rPr>
          <w:rFonts w:ascii="Times New Roman" w:hAnsi="Times New Roman"/>
          <w:i/>
          <w:sz w:val="24"/>
          <w:szCs w:val="24"/>
        </w:rPr>
        <w:t>c</w:t>
      </w:r>
      <w:r w:rsidRPr="00EB38FF">
        <w:rPr>
          <w:rFonts w:ascii="Times New Roman" w:hAnsi="Times New Roman"/>
          <w:i/>
          <w:sz w:val="24"/>
          <w:szCs w:val="24"/>
        </w:rPr>
        <w:t xml:space="preserve">are to </w:t>
      </w:r>
      <w:r w:rsidR="00BD5C1B" w:rsidRPr="00EB38FF">
        <w:rPr>
          <w:rFonts w:ascii="Times New Roman" w:hAnsi="Times New Roman"/>
          <w:i/>
          <w:sz w:val="24"/>
          <w:szCs w:val="24"/>
        </w:rPr>
        <w:t>r</w:t>
      </w:r>
      <w:r w:rsidRPr="00EB38FF">
        <w:rPr>
          <w:rFonts w:ascii="Times New Roman" w:hAnsi="Times New Roman"/>
          <w:i/>
          <w:sz w:val="24"/>
          <w:szCs w:val="24"/>
        </w:rPr>
        <w:t xml:space="preserve">educe </w:t>
      </w:r>
      <w:r w:rsidR="00BD5C1B" w:rsidRPr="00EB38FF">
        <w:rPr>
          <w:rFonts w:ascii="Times New Roman" w:hAnsi="Times New Roman"/>
          <w:i/>
          <w:sz w:val="24"/>
          <w:szCs w:val="24"/>
        </w:rPr>
        <w:t>a</w:t>
      </w:r>
      <w:r w:rsidRPr="00EB38FF">
        <w:rPr>
          <w:rFonts w:ascii="Times New Roman" w:hAnsi="Times New Roman"/>
          <w:i/>
          <w:sz w:val="24"/>
          <w:szCs w:val="24"/>
        </w:rPr>
        <w:t xml:space="preserve">lcohol </w:t>
      </w:r>
      <w:r w:rsidR="00BD5C1B" w:rsidRPr="00EB38FF">
        <w:rPr>
          <w:rFonts w:ascii="Times New Roman" w:hAnsi="Times New Roman"/>
          <w:i/>
          <w:sz w:val="24"/>
          <w:szCs w:val="24"/>
        </w:rPr>
        <w:t>m</w:t>
      </w:r>
      <w:r w:rsidRPr="00EB38FF">
        <w:rPr>
          <w:rFonts w:ascii="Times New Roman" w:hAnsi="Times New Roman"/>
          <w:i/>
          <w:sz w:val="24"/>
          <w:szCs w:val="24"/>
        </w:rPr>
        <w:t>isuse.</w:t>
      </w:r>
      <w:proofErr w:type="gramEnd"/>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28" w:history="1">
        <w:r w:rsidR="008B74E0" w:rsidRPr="00EB38FF">
          <w:rPr>
            <w:rStyle w:val="Hyperlink"/>
            <w:rFonts w:ascii="Times New Roman" w:hAnsi="Times New Roman"/>
            <w:color w:val="auto"/>
            <w:sz w:val="24"/>
            <w:szCs w:val="24"/>
            <w:u w:val="none"/>
          </w:rPr>
          <w:t>https://www.cms.gov/medicare-coverage-database/details/nca-decision-memo.aspx?NCAId=249</w:t>
        </w:r>
      </w:hyperlink>
    </w:p>
    <w:p w14:paraId="4614422C" w14:textId="25BA7BE0" w:rsidR="008B74E0" w:rsidRPr="00EB38FF" w:rsidRDefault="008B74E0"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Centers for Medicare &amp; Medicaid Services.</w:t>
      </w:r>
      <w:proofErr w:type="gramEnd"/>
      <w:r w:rsidRPr="00EB38FF">
        <w:rPr>
          <w:rFonts w:ascii="Times New Roman" w:hAnsi="Times New Roman"/>
          <w:sz w:val="24"/>
          <w:szCs w:val="24"/>
        </w:rPr>
        <w:t xml:space="preserve"> (2012). </w:t>
      </w:r>
      <w:r w:rsidRPr="00EB38FF">
        <w:rPr>
          <w:rFonts w:ascii="Times New Roman" w:hAnsi="Times New Roman"/>
          <w:i/>
          <w:sz w:val="24"/>
          <w:szCs w:val="24"/>
        </w:rPr>
        <w:t xml:space="preserve">Details for </w:t>
      </w:r>
      <w:r w:rsidR="001826E4" w:rsidRPr="00EB38FF">
        <w:rPr>
          <w:rFonts w:ascii="Times New Roman" w:hAnsi="Times New Roman"/>
          <w:i/>
          <w:sz w:val="24"/>
          <w:szCs w:val="24"/>
        </w:rPr>
        <w:t>t</w:t>
      </w:r>
      <w:r w:rsidRPr="00EB38FF">
        <w:rPr>
          <w:rFonts w:ascii="Times New Roman" w:hAnsi="Times New Roman"/>
          <w:i/>
          <w:sz w:val="24"/>
          <w:szCs w:val="24"/>
        </w:rPr>
        <w:t xml:space="preserve">itle: CMS 1500. </w:t>
      </w:r>
      <w:r w:rsidRPr="00EB38FF">
        <w:rPr>
          <w:rFonts w:ascii="Times New Roman" w:hAnsi="Times New Roman"/>
          <w:sz w:val="24"/>
          <w:szCs w:val="24"/>
        </w:rPr>
        <w:t xml:space="preserve">Retrieved from </w:t>
      </w:r>
      <w:hyperlink r:id="rId29" w:history="1">
        <w:r w:rsidR="003E516D" w:rsidRPr="00EB38FF">
          <w:rPr>
            <w:rStyle w:val="Hyperlink"/>
            <w:rFonts w:ascii="Times New Roman" w:hAnsi="Times New Roman"/>
            <w:color w:val="auto"/>
            <w:sz w:val="24"/>
            <w:szCs w:val="24"/>
            <w:u w:val="none"/>
          </w:rPr>
          <w:t>https://www.cms.gov/Medicare/CMS-Forms/CMS-Forms/CMS-Forms-Items/CMS1188854.html</w:t>
        </w:r>
      </w:hyperlink>
    </w:p>
    <w:p w14:paraId="63090FAF" w14:textId="6BB233D4"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Centers for Medicare and Medicaid Services.</w:t>
      </w:r>
      <w:proofErr w:type="gramEnd"/>
      <w:r w:rsidRPr="00EB38FF">
        <w:rPr>
          <w:rFonts w:ascii="Times New Roman" w:hAnsi="Times New Roman"/>
          <w:sz w:val="24"/>
          <w:szCs w:val="24"/>
        </w:rPr>
        <w:t xml:space="preserve"> (2015)</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Accountable </w:t>
      </w:r>
      <w:r w:rsidR="001826E4" w:rsidRPr="00EB38FF">
        <w:rPr>
          <w:rFonts w:ascii="Times New Roman" w:hAnsi="Times New Roman"/>
          <w:i/>
          <w:sz w:val="24"/>
          <w:szCs w:val="24"/>
        </w:rPr>
        <w:t>c</w:t>
      </w:r>
      <w:r w:rsidRPr="00EB38FF">
        <w:rPr>
          <w:rFonts w:ascii="Times New Roman" w:hAnsi="Times New Roman"/>
          <w:i/>
          <w:sz w:val="24"/>
          <w:szCs w:val="24"/>
        </w:rPr>
        <w:t xml:space="preserve">are </w:t>
      </w:r>
      <w:r w:rsidR="001826E4" w:rsidRPr="00EB38FF">
        <w:rPr>
          <w:rFonts w:ascii="Times New Roman" w:hAnsi="Times New Roman"/>
          <w:i/>
          <w:sz w:val="24"/>
          <w:szCs w:val="24"/>
        </w:rPr>
        <w:t>o</w:t>
      </w:r>
      <w:r w:rsidRPr="00EB38FF">
        <w:rPr>
          <w:rFonts w:ascii="Times New Roman" w:hAnsi="Times New Roman"/>
          <w:i/>
          <w:sz w:val="24"/>
          <w:szCs w:val="24"/>
        </w:rPr>
        <w:t>rganizations.</w:t>
      </w:r>
      <w:proofErr w:type="gramEnd"/>
      <w:r w:rsidRPr="00EB38FF">
        <w:rPr>
          <w:rFonts w:ascii="Times New Roman" w:hAnsi="Times New Roman"/>
          <w:i/>
          <w:sz w:val="24"/>
          <w:szCs w:val="24"/>
        </w:rPr>
        <w:t xml:space="preserve"> </w:t>
      </w:r>
      <w:r w:rsidRPr="00EB38FF">
        <w:rPr>
          <w:rFonts w:ascii="Times New Roman" w:hAnsi="Times New Roman"/>
          <w:sz w:val="24"/>
          <w:szCs w:val="24"/>
        </w:rPr>
        <w:t xml:space="preserve">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30" w:history="1">
        <w:r w:rsidRPr="00EB38FF">
          <w:rPr>
            <w:rStyle w:val="Hyperlink"/>
            <w:rFonts w:ascii="Times New Roman" w:hAnsi="Times New Roman"/>
            <w:color w:val="auto"/>
            <w:sz w:val="24"/>
            <w:szCs w:val="24"/>
            <w:u w:val="none"/>
          </w:rPr>
          <w:t>https://www.cms.gov/Medicare/Medicare-Fee-for-Service-Payment/ACO/index.html?redirect=/aco</w:t>
        </w:r>
      </w:hyperlink>
    </w:p>
    <w:p w14:paraId="6DAB886F"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spellStart"/>
      <w:r w:rsidRPr="00EB38FF">
        <w:rPr>
          <w:rFonts w:ascii="Times New Roman" w:hAnsi="Times New Roman"/>
          <w:sz w:val="24"/>
          <w:szCs w:val="24"/>
        </w:rPr>
        <w:lastRenderedPageBreak/>
        <w:t>Friedmann</w:t>
      </w:r>
      <w:proofErr w:type="spellEnd"/>
      <w:r w:rsidRPr="00EB38FF">
        <w:rPr>
          <w:rFonts w:ascii="Times New Roman" w:hAnsi="Times New Roman"/>
          <w:sz w:val="24"/>
          <w:szCs w:val="24"/>
        </w:rPr>
        <w:t xml:space="preserve">, P. D., McCullough, D., Chin, M. H., &amp; </w:t>
      </w:r>
      <w:proofErr w:type="spellStart"/>
      <w:r w:rsidRPr="00EB38FF">
        <w:rPr>
          <w:rFonts w:ascii="Times New Roman" w:hAnsi="Times New Roman"/>
          <w:sz w:val="24"/>
          <w:szCs w:val="24"/>
        </w:rPr>
        <w:t>Saitz</w:t>
      </w:r>
      <w:proofErr w:type="spellEnd"/>
      <w:r w:rsidRPr="00EB38FF">
        <w:rPr>
          <w:rFonts w:ascii="Times New Roman" w:hAnsi="Times New Roman"/>
          <w:sz w:val="24"/>
          <w:szCs w:val="24"/>
        </w:rPr>
        <w:t xml:space="preserve">, R. (2000). Screening and intervention for alcohol problems: A national survey of primary care physicians and psychiatrists. </w:t>
      </w:r>
      <w:proofErr w:type="gramStart"/>
      <w:r w:rsidRPr="00EB38FF">
        <w:rPr>
          <w:rFonts w:ascii="Times New Roman" w:hAnsi="Times New Roman"/>
          <w:i/>
          <w:sz w:val="24"/>
          <w:szCs w:val="24"/>
        </w:rPr>
        <w:t>Journal of General Internal Medicine, 15</w:t>
      </w:r>
      <w:r w:rsidRPr="00EB38FF">
        <w:rPr>
          <w:rFonts w:ascii="Times New Roman" w:hAnsi="Times New Roman"/>
          <w:sz w:val="24"/>
          <w:szCs w:val="24"/>
        </w:rPr>
        <w:t>(2), 84-91.</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10.1046/j.1525-1497.2000.03379.x</w:t>
      </w:r>
    </w:p>
    <w:p w14:paraId="689DFEB0"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spellStart"/>
      <w:r w:rsidRPr="00EB38FF">
        <w:rPr>
          <w:rFonts w:ascii="Times New Roman" w:hAnsi="Times New Roman"/>
          <w:sz w:val="24"/>
          <w:szCs w:val="24"/>
        </w:rPr>
        <w:t>Gryczynski</w:t>
      </w:r>
      <w:proofErr w:type="spellEnd"/>
      <w:r w:rsidRPr="00EB38FF">
        <w:rPr>
          <w:rFonts w:ascii="Times New Roman" w:hAnsi="Times New Roman"/>
          <w:sz w:val="24"/>
          <w:szCs w:val="24"/>
        </w:rPr>
        <w:t xml:space="preserve">, J., Mitchell, S., Peterson, T., &amp; Gonzales, A. (2011). The relationship between services delivered and substance use outcomes in New Mexico’s screening, brief intervention, referral and treatment (SBIRT) initiative. </w:t>
      </w:r>
      <w:proofErr w:type="gramStart"/>
      <w:r w:rsidRPr="00EB38FF">
        <w:rPr>
          <w:rFonts w:ascii="Times New Roman" w:hAnsi="Times New Roman"/>
          <w:i/>
          <w:sz w:val="24"/>
          <w:szCs w:val="24"/>
        </w:rPr>
        <w:t>Drug and Alcohol Dependence, 118</w:t>
      </w:r>
      <w:r w:rsidRPr="00EB38FF">
        <w:rPr>
          <w:rFonts w:ascii="Times New Roman" w:hAnsi="Times New Roman"/>
          <w:sz w:val="24"/>
          <w:szCs w:val="24"/>
        </w:rPr>
        <w:t>(2-3), 152-157.</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10.1016/j.drugalcdep.2011.03.012</w:t>
      </w:r>
    </w:p>
    <w:p w14:paraId="3BF92076" w14:textId="70A58FE3" w:rsidR="003E516D" w:rsidRPr="00EB38FF" w:rsidRDefault="003B19BD" w:rsidP="003B19BD">
      <w:pPr>
        <w:spacing w:after="0" w:line="480" w:lineRule="auto"/>
        <w:ind w:left="720" w:hanging="720"/>
        <w:contextualSpacing/>
        <w:rPr>
          <w:rStyle w:val="tgc"/>
          <w:rFonts w:ascii="Times New Roman" w:hAnsi="Times New Roman"/>
          <w:color w:val="222222"/>
          <w:sz w:val="24"/>
          <w:szCs w:val="24"/>
          <w:lang w:val="en"/>
        </w:rPr>
      </w:pPr>
      <w:r w:rsidRPr="00EB38FF">
        <w:rPr>
          <w:rStyle w:val="tgc"/>
          <w:rFonts w:ascii="Times New Roman" w:hAnsi="Times New Roman"/>
          <w:bCs/>
          <w:color w:val="222222"/>
          <w:sz w:val="24"/>
          <w:szCs w:val="24"/>
          <w:lang w:val="en"/>
        </w:rPr>
        <w:t>Healthy People 2020</w:t>
      </w:r>
      <w:r w:rsidRPr="00EB38FF">
        <w:rPr>
          <w:rStyle w:val="tgc"/>
          <w:rFonts w:ascii="Times New Roman" w:hAnsi="Times New Roman"/>
          <w:color w:val="222222"/>
          <w:sz w:val="24"/>
          <w:szCs w:val="24"/>
          <w:lang w:val="en"/>
        </w:rPr>
        <w:t xml:space="preserve"> (2017a). </w:t>
      </w:r>
      <w:r w:rsidRPr="00EB38FF">
        <w:rPr>
          <w:rStyle w:val="tgc"/>
          <w:rFonts w:ascii="Times New Roman" w:hAnsi="Times New Roman"/>
          <w:i/>
          <w:color w:val="222222"/>
          <w:sz w:val="24"/>
          <w:szCs w:val="24"/>
          <w:lang w:val="en"/>
        </w:rPr>
        <w:t xml:space="preserve">SA-14.3 </w:t>
      </w:r>
      <w:r w:rsidR="002251FC" w:rsidRPr="00EB38FF">
        <w:rPr>
          <w:rStyle w:val="tgc"/>
          <w:rFonts w:ascii="Times New Roman" w:hAnsi="Times New Roman"/>
          <w:i/>
          <w:color w:val="222222"/>
          <w:sz w:val="24"/>
          <w:szCs w:val="24"/>
          <w:lang w:val="en"/>
        </w:rPr>
        <w:t>r</w:t>
      </w:r>
      <w:r w:rsidRPr="00EB38FF">
        <w:rPr>
          <w:rStyle w:val="tgc"/>
          <w:rFonts w:ascii="Times New Roman" w:hAnsi="Times New Roman"/>
          <w:i/>
          <w:color w:val="222222"/>
          <w:sz w:val="24"/>
          <w:szCs w:val="24"/>
          <w:lang w:val="en"/>
        </w:rPr>
        <w:t xml:space="preserve">educe the proportion of persons engaging in binge drinking during the past 30 days-adults aged 18 years and older. </w:t>
      </w:r>
      <w:r w:rsidRPr="00EB38FF">
        <w:rPr>
          <w:rStyle w:val="tgc"/>
          <w:rFonts w:ascii="Times New Roman" w:hAnsi="Times New Roman"/>
          <w:color w:val="222222"/>
          <w:sz w:val="24"/>
          <w:szCs w:val="24"/>
          <w:lang w:val="en"/>
        </w:rPr>
        <w:t xml:space="preserve">Retrieved </w:t>
      </w:r>
      <w:r w:rsidR="006E3F67" w:rsidRPr="00EB38FF">
        <w:rPr>
          <w:rStyle w:val="tgc"/>
          <w:rFonts w:ascii="Times New Roman" w:hAnsi="Times New Roman"/>
          <w:color w:val="222222"/>
          <w:sz w:val="24"/>
          <w:szCs w:val="24"/>
          <w:lang w:val="en"/>
        </w:rPr>
        <w:t>from</w:t>
      </w:r>
      <w:r w:rsidRPr="00EB38FF">
        <w:rPr>
          <w:rStyle w:val="tgc"/>
          <w:rFonts w:ascii="Times New Roman" w:hAnsi="Times New Roman"/>
          <w:color w:val="222222"/>
          <w:sz w:val="24"/>
          <w:szCs w:val="24"/>
          <w:lang w:val="en"/>
        </w:rPr>
        <w:t xml:space="preserve"> </w:t>
      </w:r>
      <w:hyperlink r:id="rId31" w:anchor="objid=5205" w:history="1">
        <w:r w:rsidR="003E516D" w:rsidRPr="00EB38FF">
          <w:rPr>
            <w:rStyle w:val="Hyperlink"/>
            <w:rFonts w:ascii="Times New Roman" w:hAnsi="Times New Roman"/>
            <w:color w:val="auto"/>
            <w:sz w:val="24"/>
            <w:szCs w:val="24"/>
            <w:u w:val="none"/>
            <w:lang w:val="en"/>
          </w:rPr>
          <w:t>https://www.healthypeople.gov/2020/data-search/Search-the-Data#objid=5205</w:t>
        </w:r>
      </w:hyperlink>
    </w:p>
    <w:p w14:paraId="15F70105" w14:textId="72F308CD"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Healthy People 2020 (2017b).</w:t>
      </w:r>
      <w:proofErr w:type="gramEnd"/>
      <w:r w:rsidRPr="00EB38FF">
        <w:rPr>
          <w:rFonts w:ascii="Times New Roman" w:hAnsi="Times New Roman"/>
          <w:sz w:val="24"/>
          <w:szCs w:val="24"/>
        </w:rPr>
        <w:t xml:space="preserve"> </w:t>
      </w:r>
      <w:r w:rsidRPr="00EB38FF">
        <w:rPr>
          <w:rFonts w:ascii="Times New Roman" w:hAnsi="Times New Roman"/>
          <w:i/>
          <w:iCs/>
          <w:sz w:val="24"/>
          <w:szCs w:val="24"/>
        </w:rPr>
        <w:t xml:space="preserve">SA-15 </w:t>
      </w:r>
      <w:proofErr w:type="gramStart"/>
      <w:r w:rsidR="007B4EE0" w:rsidRPr="00EB38FF">
        <w:rPr>
          <w:rFonts w:ascii="Times New Roman" w:hAnsi="Times New Roman"/>
          <w:i/>
          <w:iCs/>
          <w:sz w:val="24"/>
          <w:szCs w:val="24"/>
        </w:rPr>
        <w:t>r</w:t>
      </w:r>
      <w:r w:rsidRPr="00EB38FF">
        <w:rPr>
          <w:rFonts w:ascii="Times New Roman" w:hAnsi="Times New Roman"/>
          <w:i/>
          <w:iCs/>
          <w:sz w:val="24"/>
          <w:szCs w:val="24"/>
        </w:rPr>
        <w:t>educe</w:t>
      </w:r>
      <w:proofErr w:type="gramEnd"/>
      <w:r w:rsidRPr="00EB38FF">
        <w:rPr>
          <w:rFonts w:ascii="Times New Roman" w:hAnsi="Times New Roman"/>
          <w:i/>
          <w:iCs/>
          <w:sz w:val="24"/>
          <w:szCs w:val="24"/>
        </w:rPr>
        <w:t xml:space="preserve"> the proportion of adults who drank excessively in the previous 30 days. </w:t>
      </w:r>
      <w:r w:rsidRPr="00EB38FF">
        <w:rPr>
          <w:rFonts w:ascii="Times New Roman" w:hAnsi="Times New Roman"/>
          <w:sz w:val="24"/>
          <w:szCs w:val="24"/>
        </w:rPr>
        <w:t xml:space="preserve">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32" w:anchor="objid=5207" w:history="1">
        <w:r w:rsidR="003E516D" w:rsidRPr="00EB38FF">
          <w:rPr>
            <w:rStyle w:val="Hyperlink"/>
            <w:rFonts w:ascii="Times New Roman" w:hAnsi="Times New Roman"/>
            <w:color w:val="auto"/>
            <w:sz w:val="24"/>
            <w:szCs w:val="24"/>
            <w:u w:val="none"/>
          </w:rPr>
          <w:t>https://www.healthypeople.gov/2020/data-search/Search-the-Data#objid=5207</w:t>
        </w:r>
      </w:hyperlink>
    </w:p>
    <w:p w14:paraId="3FEED217" w14:textId="10903E5A"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Kerr, W.</w:t>
      </w:r>
      <w:r w:rsidR="003E516D" w:rsidRPr="00EB38FF">
        <w:rPr>
          <w:rFonts w:ascii="Times New Roman" w:hAnsi="Times New Roman"/>
          <w:sz w:val="24"/>
          <w:szCs w:val="24"/>
        </w:rPr>
        <w:t xml:space="preserve"> </w:t>
      </w:r>
      <w:r w:rsidRPr="00EB38FF">
        <w:rPr>
          <w:rFonts w:ascii="Times New Roman" w:hAnsi="Times New Roman"/>
          <w:sz w:val="24"/>
          <w:szCs w:val="24"/>
        </w:rPr>
        <w:t xml:space="preserve">C., </w:t>
      </w:r>
      <w:proofErr w:type="spellStart"/>
      <w:r w:rsidRPr="00EB38FF">
        <w:rPr>
          <w:rFonts w:ascii="Times New Roman" w:hAnsi="Times New Roman"/>
          <w:sz w:val="24"/>
          <w:szCs w:val="24"/>
        </w:rPr>
        <w:t>Mulia</w:t>
      </w:r>
      <w:proofErr w:type="spellEnd"/>
      <w:r w:rsidRPr="00EB38FF">
        <w:rPr>
          <w:rFonts w:ascii="Times New Roman" w:hAnsi="Times New Roman"/>
          <w:sz w:val="24"/>
          <w:szCs w:val="24"/>
        </w:rPr>
        <w:t xml:space="preserve">, N., &amp; </w:t>
      </w:r>
      <w:proofErr w:type="spellStart"/>
      <w:r w:rsidRPr="00EB38FF">
        <w:rPr>
          <w:rFonts w:ascii="Times New Roman" w:hAnsi="Times New Roman"/>
          <w:sz w:val="24"/>
          <w:szCs w:val="24"/>
        </w:rPr>
        <w:t>Zemore</w:t>
      </w:r>
      <w:proofErr w:type="spellEnd"/>
      <w:r w:rsidRPr="00EB38FF">
        <w:rPr>
          <w:rFonts w:ascii="Times New Roman" w:hAnsi="Times New Roman"/>
          <w:sz w:val="24"/>
          <w:szCs w:val="24"/>
        </w:rPr>
        <w:t>, S.</w:t>
      </w:r>
      <w:r w:rsidR="003E516D" w:rsidRPr="00EB38FF">
        <w:rPr>
          <w:rFonts w:ascii="Times New Roman" w:hAnsi="Times New Roman"/>
          <w:sz w:val="24"/>
          <w:szCs w:val="24"/>
        </w:rPr>
        <w:t xml:space="preserve"> </w:t>
      </w:r>
      <w:r w:rsidRPr="00EB38FF">
        <w:rPr>
          <w:rFonts w:ascii="Times New Roman" w:hAnsi="Times New Roman"/>
          <w:sz w:val="24"/>
          <w:szCs w:val="24"/>
        </w:rPr>
        <w:t>E. (2014).</w:t>
      </w:r>
      <w:proofErr w:type="gramEnd"/>
      <w:r w:rsidRPr="00EB38FF">
        <w:rPr>
          <w:rFonts w:ascii="Times New Roman" w:hAnsi="Times New Roman"/>
          <w:sz w:val="24"/>
          <w:szCs w:val="24"/>
        </w:rPr>
        <w:t xml:space="preserve"> </w:t>
      </w:r>
      <w:proofErr w:type="gramStart"/>
      <w:r w:rsidRPr="00EB38FF">
        <w:rPr>
          <w:rFonts w:ascii="Times New Roman" w:hAnsi="Times New Roman"/>
          <w:sz w:val="24"/>
          <w:szCs w:val="24"/>
        </w:rPr>
        <w:t>U.S. trends in light, moderate, and heavy drinking episodes from 2000 to 2010.</w:t>
      </w:r>
      <w:proofErr w:type="gramEnd"/>
      <w:r w:rsidRPr="00EB38FF">
        <w:rPr>
          <w:rFonts w:ascii="Times New Roman" w:hAnsi="Times New Roman"/>
          <w:sz w:val="24"/>
          <w:szCs w:val="24"/>
        </w:rPr>
        <w:t xml:space="preserve"> </w:t>
      </w:r>
      <w:r w:rsidRPr="00EB38FF">
        <w:rPr>
          <w:rFonts w:ascii="Times New Roman" w:hAnsi="Times New Roman"/>
          <w:i/>
          <w:sz w:val="24"/>
          <w:szCs w:val="24"/>
        </w:rPr>
        <w:t>Alcoholism: Clinical and Experimental Research, 38</w:t>
      </w:r>
      <w:r w:rsidRPr="00EB38FF">
        <w:rPr>
          <w:rFonts w:ascii="Times New Roman" w:hAnsi="Times New Roman"/>
          <w:sz w:val="24"/>
          <w:szCs w:val="24"/>
        </w:rPr>
        <w:t xml:space="preserve">(9), </w:t>
      </w:r>
      <w:proofErr w:type="gramStart"/>
      <w:r w:rsidRPr="00EB38FF">
        <w:rPr>
          <w:rFonts w:ascii="Times New Roman" w:hAnsi="Times New Roman"/>
          <w:sz w:val="24"/>
          <w:szCs w:val="24"/>
        </w:rPr>
        <w:t>2496</w:t>
      </w:r>
      <w:proofErr w:type="gramEnd"/>
      <w:r w:rsidRPr="00EB38FF">
        <w:rPr>
          <w:rFonts w:ascii="Times New Roman" w:hAnsi="Times New Roman"/>
          <w:sz w:val="24"/>
          <w:szCs w:val="24"/>
        </w:rPr>
        <w:t xml:space="preserve">-2501.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10.1111/acer.12521</w:t>
      </w:r>
    </w:p>
    <w:p w14:paraId="47FE9BD0"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spellStart"/>
      <w:r w:rsidRPr="00EB38FF">
        <w:rPr>
          <w:rFonts w:ascii="Times New Roman" w:hAnsi="Times New Roman"/>
          <w:sz w:val="24"/>
          <w:szCs w:val="24"/>
        </w:rPr>
        <w:t>Louvet</w:t>
      </w:r>
      <w:proofErr w:type="spellEnd"/>
      <w:r w:rsidRPr="00EB38FF">
        <w:rPr>
          <w:rFonts w:ascii="Times New Roman" w:hAnsi="Times New Roman"/>
          <w:sz w:val="24"/>
          <w:szCs w:val="24"/>
        </w:rPr>
        <w:t xml:space="preserve">, A., &amp; </w:t>
      </w:r>
      <w:proofErr w:type="spellStart"/>
      <w:r w:rsidRPr="00EB38FF">
        <w:rPr>
          <w:rFonts w:ascii="Times New Roman" w:hAnsi="Times New Roman"/>
          <w:sz w:val="24"/>
          <w:szCs w:val="24"/>
        </w:rPr>
        <w:t>Mathurin</w:t>
      </w:r>
      <w:proofErr w:type="spellEnd"/>
      <w:r w:rsidRPr="00EB38FF">
        <w:rPr>
          <w:rFonts w:ascii="Times New Roman" w:hAnsi="Times New Roman"/>
          <w:sz w:val="24"/>
          <w:szCs w:val="24"/>
        </w:rPr>
        <w:t xml:space="preserve">, P. (2015). Alcoholic liver disease: Mechanism of injury and targeted treatment. </w:t>
      </w:r>
      <w:r w:rsidRPr="00EB38FF">
        <w:rPr>
          <w:rFonts w:ascii="Times New Roman" w:hAnsi="Times New Roman"/>
          <w:i/>
          <w:sz w:val="24"/>
          <w:szCs w:val="24"/>
        </w:rPr>
        <w:t xml:space="preserve">Nature Reviews: Gastroenterology and </w:t>
      </w:r>
      <w:proofErr w:type="spellStart"/>
      <w:r w:rsidRPr="00EB38FF">
        <w:rPr>
          <w:rFonts w:ascii="Times New Roman" w:hAnsi="Times New Roman"/>
          <w:i/>
          <w:sz w:val="24"/>
          <w:szCs w:val="24"/>
        </w:rPr>
        <w:t>Hepatology</w:t>
      </w:r>
      <w:proofErr w:type="spellEnd"/>
      <w:r w:rsidRPr="00EB38FF">
        <w:rPr>
          <w:rFonts w:ascii="Times New Roman" w:hAnsi="Times New Roman"/>
          <w:i/>
          <w:sz w:val="24"/>
          <w:szCs w:val="24"/>
        </w:rPr>
        <w:t>, 12</w:t>
      </w:r>
      <w:r w:rsidRPr="00EB38FF">
        <w:rPr>
          <w:rFonts w:ascii="Times New Roman" w:hAnsi="Times New Roman"/>
          <w:sz w:val="24"/>
          <w:szCs w:val="24"/>
        </w:rPr>
        <w:t xml:space="preserve">(4) 231-242.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10.1038/nrgastro.2015.35</w:t>
      </w:r>
    </w:p>
    <w:p w14:paraId="0DAC6424" w14:textId="491939B1"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Madras, B.</w:t>
      </w:r>
      <w:r w:rsidR="003E516D" w:rsidRPr="00EB38FF">
        <w:rPr>
          <w:rFonts w:ascii="Times New Roman" w:hAnsi="Times New Roman"/>
          <w:sz w:val="24"/>
          <w:szCs w:val="24"/>
        </w:rPr>
        <w:t xml:space="preserve"> </w:t>
      </w:r>
      <w:r w:rsidRPr="00EB38FF">
        <w:rPr>
          <w:rFonts w:ascii="Times New Roman" w:hAnsi="Times New Roman"/>
          <w:sz w:val="24"/>
          <w:szCs w:val="24"/>
        </w:rPr>
        <w:t>K., Compton, W.</w:t>
      </w:r>
      <w:r w:rsidR="003E516D" w:rsidRPr="00EB38FF">
        <w:rPr>
          <w:rFonts w:ascii="Times New Roman" w:hAnsi="Times New Roman"/>
          <w:sz w:val="24"/>
          <w:szCs w:val="24"/>
        </w:rPr>
        <w:t xml:space="preserve"> </w:t>
      </w:r>
      <w:r w:rsidRPr="00EB38FF">
        <w:rPr>
          <w:rFonts w:ascii="Times New Roman" w:hAnsi="Times New Roman"/>
          <w:sz w:val="24"/>
          <w:szCs w:val="24"/>
        </w:rPr>
        <w:t xml:space="preserve">M., </w:t>
      </w:r>
      <w:proofErr w:type="spellStart"/>
      <w:r w:rsidRPr="00EB38FF">
        <w:rPr>
          <w:rFonts w:ascii="Times New Roman" w:hAnsi="Times New Roman"/>
          <w:sz w:val="24"/>
          <w:szCs w:val="24"/>
        </w:rPr>
        <w:t>Avula</w:t>
      </w:r>
      <w:proofErr w:type="spellEnd"/>
      <w:r w:rsidRPr="00EB38FF">
        <w:rPr>
          <w:rFonts w:ascii="Times New Roman" w:hAnsi="Times New Roman"/>
          <w:sz w:val="24"/>
          <w:szCs w:val="24"/>
        </w:rPr>
        <w:t xml:space="preserve">, D., </w:t>
      </w:r>
      <w:proofErr w:type="spellStart"/>
      <w:r w:rsidRPr="00EB38FF">
        <w:rPr>
          <w:rFonts w:ascii="Times New Roman" w:hAnsi="Times New Roman"/>
          <w:sz w:val="24"/>
          <w:szCs w:val="24"/>
        </w:rPr>
        <w:t>Stegbauer</w:t>
      </w:r>
      <w:proofErr w:type="spellEnd"/>
      <w:r w:rsidRPr="00EB38FF">
        <w:rPr>
          <w:rFonts w:ascii="Times New Roman" w:hAnsi="Times New Roman"/>
          <w:sz w:val="24"/>
          <w:szCs w:val="24"/>
        </w:rPr>
        <w:t>, T., Stein, J.</w:t>
      </w:r>
      <w:r w:rsidR="003E516D" w:rsidRPr="00EB38FF">
        <w:rPr>
          <w:rFonts w:ascii="Times New Roman" w:hAnsi="Times New Roman"/>
          <w:sz w:val="24"/>
          <w:szCs w:val="24"/>
        </w:rPr>
        <w:t xml:space="preserve"> </w:t>
      </w:r>
      <w:r w:rsidRPr="00EB38FF">
        <w:rPr>
          <w:rFonts w:ascii="Times New Roman" w:hAnsi="Times New Roman"/>
          <w:sz w:val="24"/>
          <w:szCs w:val="24"/>
        </w:rPr>
        <w:t>B., &amp; Clark, H.</w:t>
      </w:r>
      <w:r w:rsidR="003E516D" w:rsidRPr="00EB38FF">
        <w:rPr>
          <w:rFonts w:ascii="Times New Roman" w:hAnsi="Times New Roman"/>
          <w:sz w:val="24"/>
          <w:szCs w:val="24"/>
        </w:rPr>
        <w:t xml:space="preserve"> </w:t>
      </w:r>
      <w:r w:rsidRPr="00EB38FF">
        <w:rPr>
          <w:rFonts w:ascii="Times New Roman" w:hAnsi="Times New Roman"/>
          <w:sz w:val="24"/>
          <w:szCs w:val="24"/>
        </w:rPr>
        <w:t>W. (2009).</w:t>
      </w:r>
      <w:proofErr w:type="gramEnd"/>
      <w:r w:rsidRPr="00EB38FF">
        <w:rPr>
          <w:rFonts w:ascii="Times New Roman" w:hAnsi="Times New Roman"/>
          <w:sz w:val="24"/>
          <w:szCs w:val="24"/>
        </w:rPr>
        <w:t xml:space="preserve"> Screening, brief interventions, referral to treatment (SBIRT) for illicit drug and alcohol </w:t>
      </w:r>
      <w:r w:rsidRPr="00EB38FF">
        <w:rPr>
          <w:rFonts w:ascii="Times New Roman" w:hAnsi="Times New Roman"/>
          <w:sz w:val="24"/>
          <w:szCs w:val="24"/>
        </w:rPr>
        <w:lastRenderedPageBreak/>
        <w:t xml:space="preserve">use at multiple healthcare sites: Comparison at intake and 6 months later. </w:t>
      </w:r>
      <w:proofErr w:type="gramStart"/>
      <w:r w:rsidRPr="00EB38FF">
        <w:rPr>
          <w:rFonts w:ascii="Times New Roman" w:hAnsi="Times New Roman"/>
          <w:i/>
          <w:sz w:val="24"/>
          <w:szCs w:val="24"/>
        </w:rPr>
        <w:t>Drug and Alcohol Dependence, 99</w:t>
      </w:r>
      <w:r w:rsidRPr="00EB38FF">
        <w:rPr>
          <w:rFonts w:ascii="Times New Roman" w:hAnsi="Times New Roman"/>
          <w:sz w:val="24"/>
          <w:szCs w:val="24"/>
        </w:rPr>
        <w:t>(1-3), 280</w:t>
      </w:r>
      <w:r w:rsidR="002251FC" w:rsidRPr="00EB38FF">
        <w:rPr>
          <w:rFonts w:ascii="Times New Roman" w:hAnsi="Times New Roman"/>
          <w:sz w:val="24"/>
          <w:szCs w:val="24"/>
        </w:rPr>
        <w:t>-</w:t>
      </w:r>
      <w:r w:rsidRPr="00EB38FF">
        <w:rPr>
          <w:rFonts w:ascii="Times New Roman" w:hAnsi="Times New Roman"/>
          <w:sz w:val="24"/>
          <w:szCs w:val="24"/>
        </w:rPr>
        <w:t>295.</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10.1016/j.drugalcdep.2008.08.003</w:t>
      </w:r>
    </w:p>
    <w:p w14:paraId="298A69EF" w14:textId="375861E3" w:rsidR="003B19BD" w:rsidRPr="00EB38FF" w:rsidRDefault="003B19BD" w:rsidP="003B19BD">
      <w:pPr>
        <w:spacing w:after="0" w:line="480" w:lineRule="auto"/>
        <w:ind w:left="720" w:hanging="720"/>
        <w:contextualSpacing/>
        <w:rPr>
          <w:rFonts w:ascii="Times New Roman" w:hAnsi="Times New Roman"/>
          <w:sz w:val="24"/>
          <w:szCs w:val="24"/>
        </w:rPr>
      </w:pPr>
      <w:r w:rsidRPr="00EB38FF">
        <w:rPr>
          <w:rFonts w:ascii="Times New Roman" w:hAnsi="Times New Roman"/>
          <w:sz w:val="24"/>
          <w:szCs w:val="24"/>
        </w:rPr>
        <w:t>McKnight-</w:t>
      </w:r>
      <w:proofErr w:type="spellStart"/>
      <w:r w:rsidRPr="00EB38FF">
        <w:rPr>
          <w:rFonts w:ascii="Times New Roman" w:hAnsi="Times New Roman"/>
          <w:sz w:val="24"/>
          <w:szCs w:val="24"/>
        </w:rPr>
        <w:t>Eily</w:t>
      </w:r>
      <w:proofErr w:type="spellEnd"/>
      <w:r w:rsidRPr="00EB38FF">
        <w:rPr>
          <w:rFonts w:ascii="Times New Roman" w:hAnsi="Times New Roman"/>
          <w:sz w:val="24"/>
          <w:szCs w:val="24"/>
        </w:rPr>
        <w:t xml:space="preserve">, L. R., Liu, Y., Brewer, R. D., </w:t>
      </w:r>
      <w:proofErr w:type="spellStart"/>
      <w:r w:rsidRPr="00EB38FF">
        <w:rPr>
          <w:rFonts w:ascii="Times New Roman" w:hAnsi="Times New Roman"/>
          <w:sz w:val="24"/>
          <w:szCs w:val="24"/>
        </w:rPr>
        <w:t>Kanny</w:t>
      </w:r>
      <w:proofErr w:type="spellEnd"/>
      <w:r w:rsidRPr="00EB38FF">
        <w:rPr>
          <w:rFonts w:ascii="Times New Roman" w:hAnsi="Times New Roman"/>
          <w:sz w:val="24"/>
          <w:szCs w:val="24"/>
        </w:rPr>
        <w:t>, D., Lu, H., Denny, C.</w:t>
      </w:r>
      <w:r w:rsidR="003E516D" w:rsidRPr="00EB38FF">
        <w:rPr>
          <w:rFonts w:ascii="Times New Roman" w:hAnsi="Times New Roman"/>
          <w:sz w:val="24"/>
          <w:szCs w:val="24"/>
        </w:rPr>
        <w:t xml:space="preserve"> </w:t>
      </w:r>
      <w:r w:rsidRPr="00EB38FF">
        <w:rPr>
          <w:rFonts w:ascii="Times New Roman" w:hAnsi="Times New Roman"/>
          <w:sz w:val="24"/>
          <w:szCs w:val="24"/>
        </w:rPr>
        <w:t xml:space="preserve">H., </w:t>
      </w:r>
      <w:r w:rsidR="003A327F" w:rsidRPr="00EB38FF">
        <w:rPr>
          <w:rFonts w:ascii="Times New Roman" w:hAnsi="Times New Roman"/>
          <w:sz w:val="24"/>
          <w:szCs w:val="24"/>
        </w:rPr>
        <w:t>. . .</w:t>
      </w:r>
      <w:r w:rsidRPr="00EB38FF">
        <w:rPr>
          <w:rFonts w:ascii="Times New Roman" w:hAnsi="Times New Roman"/>
          <w:sz w:val="24"/>
          <w:szCs w:val="24"/>
        </w:rPr>
        <w:t xml:space="preserve">Collins, J. (2014). Vital signs: Communication between health professionals and their patients about alcohol use- 44 states and the District of Columbia. </w:t>
      </w:r>
      <w:proofErr w:type="gramStart"/>
      <w:r w:rsidRPr="00EB38FF">
        <w:rPr>
          <w:rFonts w:ascii="Times New Roman" w:hAnsi="Times New Roman"/>
          <w:i/>
          <w:sz w:val="24"/>
          <w:szCs w:val="24"/>
        </w:rPr>
        <w:t>Morbidity and Mortality Weekly Report, 63</w:t>
      </w:r>
      <w:r w:rsidRPr="00EB38FF">
        <w:rPr>
          <w:rFonts w:ascii="Times New Roman" w:hAnsi="Times New Roman"/>
          <w:sz w:val="24"/>
          <w:szCs w:val="24"/>
        </w:rPr>
        <w:t>(1), 16-22.</w:t>
      </w:r>
      <w:proofErr w:type="gramEnd"/>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33" w:history="1">
        <w:r w:rsidR="003E516D" w:rsidRPr="00EB38FF">
          <w:rPr>
            <w:rStyle w:val="Hyperlink"/>
            <w:rFonts w:ascii="Times New Roman" w:hAnsi="Times New Roman"/>
            <w:color w:val="auto"/>
            <w:sz w:val="24"/>
            <w:szCs w:val="24"/>
            <w:u w:val="none"/>
          </w:rPr>
          <w:t>https://europepmc.org/articles/pmc5779334</w:t>
        </w:r>
      </w:hyperlink>
    </w:p>
    <w:p w14:paraId="3E0EB9C9" w14:textId="5199359B" w:rsidR="003B19BD" w:rsidRPr="00EB38FF" w:rsidRDefault="003B19BD" w:rsidP="003B19BD">
      <w:pPr>
        <w:spacing w:after="0" w:line="480" w:lineRule="auto"/>
        <w:ind w:left="720" w:hanging="720"/>
        <w:contextualSpacing/>
        <w:rPr>
          <w:rFonts w:ascii="Times New Roman" w:hAnsi="Times New Roman"/>
          <w:sz w:val="24"/>
          <w:szCs w:val="24"/>
        </w:rPr>
      </w:pPr>
      <w:proofErr w:type="spellStart"/>
      <w:r w:rsidRPr="00EB38FF">
        <w:rPr>
          <w:rFonts w:ascii="Times New Roman" w:hAnsi="Times New Roman"/>
          <w:sz w:val="24"/>
          <w:szCs w:val="24"/>
        </w:rPr>
        <w:t>Mertens</w:t>
      </w:r>
      <w:proofErr w:type="spellEnd"/>
      <w:r w:rsidRPr="00EB38FF">
        <w:rPr>
          <w:rFonts w:ascii="Times New Roman" w:hAnsi="Times New Roman"/>
          <w:sz w:val="24"/>
          <w:szCs w:val="24"/>
        </w:rPr>
        <w:t>, J.</w:t>
      </w:r>
      <w:r w:rsidR="003E516D" w:rsidRPr="00EB38FF">
        <w:rPr>
          <w:rFonts w:ascii="Times New Roman" w:hAnsi="Times New Roman"/>
          <w:sz w:val="24"/>
          <w:szCs w:val="24"/>
        </w:rPr>
        <w:t xml:space="preserve"> </w:t>
      </w:r>
      <w:r w:rsidRPr="00EB38FF">
        <w:rPr>
          <w:rFonts w:ascii="Times New Roman" w:hAnsi="Times New Roman"/>
          <w:sz w:val="24"/>
          <w:szCs w:val="24"/>
        </w:rPr>
        <w:t>R., Chi, F.</w:t>
      </w:r>
      <w:r w:rsidR="003E516D" w:rsidRPr="00EB38FF">
        <w:rPr>
          <w:rFonts w:ascii="Times New Roman" w:hAnsi="Times New Roman"/>
          <w:sz w:val="24"/>
          <w:szCs w:val="24"/>
        </w:rPr>
        <w:t xml:space="preserve"> </w:t>
      </w:r>
      <w:r w:rsidRPr="00EB38FF">
        <w:rPr>
          <w:rFonts w:ascii="Times New Roman" w:hAnsi="Times New Roman"/>
          <w:sz w:val="24"/>
          <w:szCs w:val="24"/>
        </w:rPr>
        <w:t xml:space="preserve">W., </w:t>
      </w:r>
      <w:proofErr w:type="spellStart"/>
      <w:r w:rsidRPr="00EB38FF">
        <w:rPr>
          <w:rFonts w:ascii="Times New Roman" w:hAnsi="Times New Roman"/>
          <w:sz w:val="24"/>
          <w:szCs w:val="24"/>
        </w:rPr>
        <w:t>Weisner</w:t>
      </w:r>
      <w:proofErr w:type="spellEnd"/>
      <w:r w:rsidRPr="00EB38FF">
        <w:rPr>
          <w:rFonts w:ascii="Times New Roman" w:hAnsi="Times New Roman"/>
          <w:sz w:val="24"/>
          <w:szCs w:val="24"/>
        </w:rPr>
        <w:t>, C.</w:t>
      </w:r>
      <w:r w:rsidR="003E516D" w:rsidRPr="00EB38FF">
        <w:rPr>
          <w:rFonts w:ascii="Times New Roman" w:hAnsi="Times New Roman"/>
          <w:sz w:val="24"/>
          <w:szCs w:val="24"/>
        </w:rPr>
        <w:t xml:space="preserve"> </w:t>
      </w:r>
      <w:r w:rsidRPr="00EB38FF">
        <w:rPr>
          <w:rFonts w:ascii="Times New Roman" w:hAnsi="Times New Roman"/>
          <w:sz w:val="24"/>
          <w:szCs w:val="24"/>
        </w:rPr>
        <w:t xml:space="preserve">M., </w:t>
      </w:r>
      <w:proofErr w:type="spellStart"/>
      <w:r w:rsidRPr="00EB38FF">
        <w:rPr>
          <w:rFonts w:ascii="Times New Roman" w:hAnsi="Times New Roman"/>
          <w:sz w:val="24"/>
          <w:szCs w:val="24"/>
        </w:rPr>
        <w:t>Satre</w:t>
      </w:r>
      <w:proofErr w:type="spellEnd"/>
      <w:r w:rsidRPr="00EB38FF">
        <w:rPr>
          <w:rFonts w:ascii="Times New Roman" w:hAnsi="Times New Roman"/>
          <w:sz w:val="24"/>
          <w:szCs w:val="24"/>
        </w:rPr>
        <w:t>, D.</w:t>
      </w:r>
      <w:r w:rsidR="003E516D" w:rsidRPr="00EB38FF">
        <w:rPr>
          <w:rFonts w:ascii="Times New Roman" w:hAnsi="Times New Roman"/>
          <w:sz w:val="24"/>
          <w:szCs w:val="24"/>
        </w:rPr>
        <w:t xml:space="preserve"> </w:t>
      </w:r>
      <w:r w:rsidRPr="00EB38FF">
        <w:rPr>
          <w:rFonts w:ascii="Times New Roman" w:hAnsi="Times New Roman"/>
          <w:sz w:val="24"/>
          <w:szCs w:val="24"/>
        </w:rPr>
        <w:t>D.</w:t>
      </w:r>
      <w:r w:rsidR="003E516D" w:rsidRPr="00EB38FF">
        <w:rPr>
          <w:rFonts w:ascii="Times New Roman" w:hAnsi="Times New Roman"/>
          <w:sz w:val="24"/>
          <w:szCs w:val="24"/>
        </w:rPr>
        <w:t>, Ross, T.</w:t>
      </w:r>
      <w:r w:rsidRPr="00EB38FF">
        <w:rPr>
          <w:rFonts w:ascii="Times New Roman" w:hAnsi="Times New Roman"/>
          <w:sz w:val="24"/>
          <w:szCs w:val="24"/>
        </w:rPr>
        <w:t>B.</w:t>
      </w:r>
      <w:r w:rsidR="003E516D" w:rsidRPr="00EB38FF">
        <w:rPr>
          <w:rFonts w:ascii="Times New Roman" w:hAnsi="Times New Roman"/>
          <w:sz w:val="24"/>
          <w:szCs w:val="24"/>
        </w:rPr>
        <w:t>,</w:t>
      </w:r>
      <w:r w:rsidRPr="00EB38FF">
        <w:rPr>
          <w:rFonts w:ascii="Times New Roman" w:hAnsi="Times New Roman"/>
          <w:sz w:val="24"/>
          <w:szCs w:val="24"/>
        </w:rPr>
        <w:t xml:space="preserve"> Allen, S., </w:t>
      </w:r>
      <w:proofErr w:type="spellStart"/>
      <w:r w:rsidRPr="00EB38FF">
        <w:rPr>
          <w:rFonts w:ascii="Times New Roman" w:hAnsi="Times New Roman"/>
          <w:sz w:val="24"/>
          <w:szCs w:val="24"/>
        </w:rPr>
        <w:t>Pating</w:t>
      </w:r>
      <w:proofErr w:type="spellEnd"/>
      <w:r w:rsidRPr="00EB38FF">
        <w:rPr>
          <w:rFonts w:ascii="Times New Roman" w:hAnsi="Times New Roman"/>
          <w:sz w:val="24"/>
          <w:szCs w:val="24"/>
        </w:rPr>
        <w:t>, D., . . . Sterling, S.</w:t>
      </w:r>
      <w:r w:rsidR="003E516D" w:rsidRPr="00EB38FF">
        <w:rPr>
          <w:rFonts w:ascii="Times New Roman" w:hAnsi="Times New Roman"/>
          <w:sz w:val="24"/>
          <w:szCs w:val="24"/>
        </w:rPr>
        <w:t xml:space="preserve"> </w:t>
      </w:r>
      <w:r w:rsidRPr="00EB38FF">
        <w:rPr>
          <w:rFonts w:ascii="Times New Roman" w:hAnsi="Times New Roman"/>
          <w:sz w:val="24"/>
          <w:szCs w:val="24"/>
        </w:rPr>
        <w:t xml:space="preserve">A. (2015). Physician versus non-physician delivery of alcohol screening, brief intervention and referral to treatment in adult primary care: The ADVISE cluster randomized controlled implementation trial. </w:t>
      </w:r>
      <w:r w:rsidRPr="00EB38FF">
        <w:rPr>
          <w:rFonts w:ascii="Times New Roman" w:hAnsi="Times New Roman"/>
          <w:i/>
          <w:sz w:val="24"/>
          <w:szCs w:val="24"/>
        </w:rPr>
        <w:t>Addiction Science and Clinical Practice, 10</w:t>
      </w:r>
      <w:r w:rsidRPr="00EB38FF">
        <w:rPr>
          <w:rFonts w:ascii="Times New Roman" w:hAnsi="Times New Roman"/>
          <w:sz w:val="24"/>
          <w:szCs w:val="24"/>
        </w:rPr>
        <w:t xml:space="preserve">(26), 1-17.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10.1186/s13722-015-0047-0</w:t>
      </w:r>
    </w:p>
    <w:p w14:paraId="55FA2431" w14:textId="226A0824" w:rsidR="003B19BD" w:rsidRPr="00EB38FF" w:rsidRDefault="003B19BD" w:rsidP="003B19BD">
      <w:pPr>
        <w:spacing w:after="0" w:line="480" w:lineRule="auto"/>
        <w:ind w:left="720" w:hanging="720"/>
        <w:contextualSpacing/>
        <w:rPr>
          <w:rStyle w:val="Hyperlink"/>
          <w:rFonts w:ascii="Times New Roman" w:hAnsi="Times New Roman"/>
          <w:color w:val="333333"/>
          <w:sz w:val="24"/>
          <w:szCs w:val="24"/>
          <w:shd w:val="clear" w:color="auto" w:fill="FFFFFF"/>
        </w:rPr>
      </w:pPr>
      <w:proofErr w:type="gramStart"/>
      <w:r w:rsidRPr="00EB38FF">
        <w:rPr>
          <w:rFonts w:ascii="Times New Roman" w:hAnsi="Times New Roman"/>
          <w:sz w:val="24"/>
          <w:szCs w:val="24"/>
        </w:rPr>
        <w:t xml:space="preserve">Moyer, V. &amp; U.S. </w:t>
      </w:r>
      <w:r w:rsidR="00107EB3" w:rsidRPr="00EB38FF">
        <w:rPr>
          <w:rFonts w:ascii="Times New Roman" w:hAnsi="Times New Roman"/>
          <w:sz w:val="24"/>
          <w:szCs w:val="24"/>
        </w:rPr>
        <w:t>Preventive</w:t>
      </w:r>
      <w:r w:rsidR="00EB38FF" w:rsidRPr="00EB38FF">
        <w:rPr>
          <w:rFonts w:ascii="Times New Roman" w:hAnsi="Times New Roman"/>
          <w:sz w:val="24"/>
          <w:szCs w:val="24"/>
        </w:rPr>
        <w:t xml:space="preserve"> Services Task Force</w:t>
      </w:r>
      <w:r w:rsidRPr="00EB38FF">
        <w:rPr>
          <w:rFonts w:ascii="Times New Roman" w:hAnsi="Times New Roman"/>
          <w:sz w:val="24"/>
          <w:szCs w:val="24"/>
        </w:rPr>
        <w:t>.</w:t>
      </w:r>
      <w:proofErr w:type="gramEnd"/>
      <w:r w:rsidRPr="00EB38FF">
        <w:rPr>
          <w:rFonts w:ascii="Times New Roman" w:hAnsi="Times New Roman"/>
          <w:sz w:val="24"/>
          <w:szCs w:val="24"/>
        </w:rPr>
        <w:t xml:space="preserve"> (2013). Screening and behavioral counseling interventions in primary care to reduce alcohol misuse: U.S. </w:t>
      </w:r>
      <w:r w:rsidR="009B7796" w:rsidRPr="00EB38FF">
        <w:rPr>
          <w:rFonts w:ascii="Times New Roman" w:hAnsi="Times New Roman"/>
          <w:sz w:val="24"/>
          <w:szCs w:val="24"/>
        </w:rPr>
        <w:t>p</w:t>
      </w:r>
      <w:r w:rsidR="00107EB3" w:rsidRPr="00EB38FF">
        <w:rPr>
          <w:rFonts w:ascii="Times New Roman" w:hAnsi="Times New Roman"/>
          <w:sz w:val="24"/>
          <w:szCs w:val="24"/>
        </w:rPr>
        <w:t>reventive</w:t>
      </w:r>
      <w:r w:rsidRPr="00EB38FF">
        <w:rPr>
          <w:rFonts w:ascii="Times New Roman" w:hAnsi="Times New Roman"/>
          <w:sz w:val="24"/>
          <w:szCs w:val="24"/>
        </w:rPr>
        <w:t xml:space="preserve"> </w:t>
      </w:r>
      <w:r w:rsidR="009B7796" w:rsidRPr="00EB38FF">
        <w:rPr>
          <w:rFonts w:ascii="Times New Roman" w:hAnsi="Times New Roman"/>
          <w:sz w:val="24"/>
          <w:szCs w:val="24"/>
        </w:rPr>
        <w:t>s</w:t>
      </w:r>
      <w:r w:rsidRPr="00EB38FF">
        <w:rPr>
          <w:rFonts w:ascii="Times New Roman" w:hAnsi="Times New Roman"/>
          <w:sz w:val="24"/>
          <w:szCs w:val="24"/>
        </w:rPr>
        <w:t xml:space="preserve">ervices </w:t>
      </w:r>
      <w:r w:rsidR="009B7796" w:rsidRPr="00EB38FF">
        <w:rPr>
          <w:rFonts w:ascii="Times New Roman" w:hAnsi="Times New Roman"/>
          <w:sz w:val="24"/>
          <w:szCs w:val="24"/>
        </w:rPr>
        <w:t>t</w:t>
      </w:r>
      <w:r w:rsidRPr="00EB38FF">
        <w:rPr>
          <w:rFonts w:ascii="Times New Roman" w:hAnsi="Times New Roman"/>
          <w:sz w:val="24"/>
          <w:szCs w:val="24"/>
        </w:rPr>
        <w:t xml:space="preserve">ask </w:t>
      </w:r>
      <w:r w:rsidR="009B7796" w:rsidRPr="00EB38FF">
        <w:rPr>
          <w:rFonts w:ascii="Times New Roman" w:hAnsi="Times New Roman"/>
          <w:sz w:val="24"/>
          <w:szCs w:val="24"/>
        </w:rPr>
        <w:t>f</w:t>
      </w:r>
      <w:r w:rsidRPr="00EB38FF">
        <w:rPr>
          <w:rFonts w:ascii="Times New Roman" w:hAnsi="Times New Roman"/>
          <w:sz w:val="24"/>
          <w:szCs w:val="24"/>
        </w:rPr>
        <w:t xml:space="preserve">orce recommendation statement. </w:t>
      </w:r>
      <w:r w:rsidRPr="00EB38FF">
        <w:rPr>
          <w:rFonts w:ascii="Times New Roman" w:hAnsi="Times New Roman"/>
          <w:i/>
          <w:sz w:val="24"/>
          <w:szCs w:val="24"/>
        </w:rPr>
        <w:t>Clinical Guideline: Annals of Internal Medicine, 159</w:t>
      </w:r>
      <w:r w:rsidRPr="00EB38FF">
        <w:rPr>
          <w:rFonts w:ascii="Times New Roman" w:hAnsi="Times New Roman"/>
          <w:sz w:val="24"/>
          <w:szCs w:val="24"/>
        </w:rPr>
        <w:t xml:space="preserve">, 210-218.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xml:space="preserve">: </w:t>
      </w:r>
      <w:r w:rsidRPr="00EB38FF">
        <w:rPr>
          <w:rFonts w:ascii="Times New Roman" w:hAnsi="Times New Roman"/>
          <w:sz w:val="24"/>
          <w:szCs w:val="24"/>
          <w:shd w:val="clear" w:color="auto" w:fill="FFFFFF"/>
        </w:rPr>
        <w:t>10.7326/0003-4819-159-3-201308060-00652</w:t>
      </w:r>
    </w:p>
    <w:p w14:paraId="546F3BDB" w14:textId="663908DA" w:rsidR="00C269DE" w:rsidRPr="00EB38FF" w:rsidRDefault="003B19BD" w:rsidP="00C269DE">
      <w:pPr>
        <w:spacing w:after="0" w:line="480" w:lineRule="auto"/>
        <w:ind w:left="720" w:hanging="720"/>
        <w:rPr>
          <w:rFonts w:ascii="Times New Roman" w:hAnsi="Times New Roman"/>
          <w:sz w:val="24"/>
          <w:szCs w:val="24"/>
        </w:rPr>
      </w:pPr>
      <w:proofErr w:type="gramStart"/>
      <w:r w:rsidRPr="00EB38FF">
        <w:rPr>
          <w:rFonts w:ascii="Times New Roman" w:hAnsi="Times New Roman"/>
          <w:sz w:val="24"/>
          <w:szCs w:val="24"/>
        </w:rPr>
        <w:t>National Commi</w:t>
      </w:r>
      <w:r w:rsidR="007870DB" w:rsidRPr="00EB38FF">
        <w:rPr>
          <w:rFonts w:ascii="Times New Roman" w:hAnsi="Times New Roman"/>
          <w:sz w:val="24"/>
          <w:szCs w:val="24"/>
        </w:rPr>
        <w:t>ttee for</w:t>
      </w:r>
      <w:r w:rsidR="006E3F67" w:rsidRPr="00EB38FF">
        <w:rPr>
          <w:rFonts w:ascii="Times New Roman" w:hAnsi="Times New Roman"/>
          <w:sz w:val="24"/>
          <w:szCs w:val="24"/>
        </w:rPr>
        <w:t xml:space="preserve"> Quality Assurance.</w:t>
      </w:r>
      <w:proofErr w:type="gramEnd"/>
      <w:r w:rsidR="006E3F67" w:rsidRPr="00EB38FF">
        <w:rPr>
          <w:rFonts w:ascii="Times New Roman" w:hAnsi="Times New Roman"/>
          <w:sz w:val="24"/>
          <w:szCs w:val="24"/>
        </w:rPr>
        <w:t xml:space="preserve"> (2018</w:t>
      </w:r>
      <w:r w:rsidRPr="00EB38FF">
        <w:rPr>
          <w:rFonts w:ascii="Times New Roman" w:hAnsi="Times New Roman"/>
          <w:sz w:val="24"/>
          <w:szCs w:val="24"/>
        </w:rPr>
        <w:t xml:space="preserve">) </w:t>
      </w:r>
      <w:r w:rsidR="006E3F67" w:rsidRPr="00EB38FF">
        <w:rPr>
          <w:rFonts w:ascii="Times New Roman" w:hAnsi="Times New Roman"/>
          <w:i/>
          <w:sz w:val="24"/>
          <w:szCs w:val="24"/>
        </w:rPr>
        <w:t xml:space="preserve">NCQA PCMH </w:t>
      </w:r>
      <w:r w:rsidR="009B7796" w:rsidRPr="00EB38FF">
        <w:rPr>
          <w:rFonts w:ascii="Times New Roman" w:hAnsi="Times New Roman"/>
          <w:i/>
          <w:sz w:val="24"/>
          <w:szCs w:val="24"/>
        </w:rPr>
        <w:t>r</w:t>
      </w:r>
      <w:r w:rsidR="006E3F67" w:rsidRPr="00EB38FF">
        <w:rPr>
          <w:rFonts w:ascii="Times New Roman" w:hAnsi="Times New Roman"/>
          <w:i/>
          <w:sz w:val="24"/>
          <w:szCs w:val="24"/>
        </w:rPr>
        <w:t>ecognition: Concepts</w:t>
      </w:r>
      <w:r w:rsidRPr="00EB38FF">
        <w:rPr>
          <w:rFonts w:ascii="Times New Roman" w:hAnsi="Times New Roman"/>
          <w:i/>
          <w:sz w:val="24"/>
          <w:szCs w:val="24"/>
        </w:rPr>
        <w:t xml:space="preserve">. </w:t>
      </w:r>
      <w:r w:rsidR="006E3F67" w:rsidRPr="00EB38FF">
        <w:rPr>
          <w:rFonts w:ascii="Times New Roman" w:hAnsi="Times New Roman"/>
          <w:sz w:val="24"/>
          <w:szCs w:val="24"/>
        </w:rPr>
        <w:t>Retrieved from</w:t>
      </w:r>
      <w:r w:rsidRPr="00EB38FF">
        <w:rPr>
          <w:rFonts w:ascii="Times New Roman" w:hAnsi="Times New Roman"/>
          <w:sz w:val="24"/>
          <w:szCs w:val="24"/>
        </w:rPr>
        <w:t xml:space="preserve"> </w:t>
      </w:r>
      <w:hyperlink r:id="rId34" w:history="1">
        <w:r w:rsidR="00697EED" w:rsidRPr="00EB38FF">
          <w:rPr>
            <w:rStyle w:val="Hyperlink"/>
            <w:rFonts w:ascii="Times New Roman" w:hAnsi="Times New Roman"/>
            <w:color w:val="auto"/>
            <w:sz w:val="24"/>
            <w:szCs w:val="24"/>
            <w:u w:val="none"/>
          </w:rPr>
          <w:t>https://www.ncqa.org/programs/health-care-providers-practices/patient-centered-medical-home-pcmh/pcmh-concepts/</w:t>
        </w:r>
      </w:hyperlink>
    </w:p>
    <w:p w14:paraId="7CC69EB6" w14:textId="35157786" w:rsidR="003B19BD" w:rsidRPr="00EB38FF" w:rsidRDefault="003B19BD" w:rsidP="00C269DE">
      <w:pPr>
        <w:spacing w:line="480" w:lineRule="auto"/>
        <w:ind w:left="720" w:hanging="720"/>
        <w:rPr>
          <w:rFonts w:ascii="Times New Roman" w:hAnsi="Times New Roman"/>
          <w:color w:val="000000" w:themeColor="text1"/>
          <w:sz w:val="24"/>
          <w:szCs w:val="24"/>
        </w:rPr>
      </w:pPr>
      <w:proofErr w:type="gramStart"/>
      <w:r w:rsidRPr="00EB38FF">
        <w:rPr>
          <w:rFonts w:ascii="Times New Roman" w:hAnsi="Times New Roman"/>
          <w:sz w:val="24"/>
          <w:szCs w:val="24"/>
        </w:rPr>
        <w:t>Pacific Southwest - HHS Region 9.</w:t>
      </w:r>
      <w:proofErr w:type="gramEnd"/>
      <w:r w:rsidRPr="00EB38FF">
        <w:rPr>
          <w:rFonts w:ascii="Times New Roman" w:hAnsi="Times New Roman"/>
          <w:sz w:val="24"/>
          <w:szCs w:val="24"/>
        </w:rPr>
        <w:t xml:space="preserve"> </w:t>
      </w:r>
      <w:r w:rsidR="00F94AEB" w:rsidRPr="00EB38FF">
        <w:rPr>
          <w:rFonts w:ascii="Times New Roman" w:hAnsi="Times New Roman"/>
          <w:sz w:val="24"/>
          <w:szCs w:val="24"/>
        </w:rPr>
        <w:t>(2015</w:t>
      </w:r>
      <w:r w:rsidRPr="00EB38FF">
        <w:rPr>
          <w:rFonts w:ascii="Times New Roman" w:hAnsi="Times New Roman"/>
          <w:sz w:val="24"/>
          <w:szCs w:val="24"/>
        </w:rPr>
        <w:t>)</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4 Hour SBIRT </w:t>
      </w:r>
      <w:r w:rsidR="009B7796" w:rsidRPr="00EB38FF">
        <w:rPr>
          <w:rFonts w:ascii="Times New Roman" w:hAnsi="Times New Roman"/>
          <w:i/>
          <w:sz w:val="24"/>
          <w:szCs w:val="24"/>
        </w:rPr>
        <w:t>t</w:t>
      </w:r>
      <w:r w:rsidRPr="00EB38FF">
        <w:rPr>
          <w:rFonts w:ascii="Times New Roman" w:hAnsi="Times New Roman"/>
          <w:i/>
          <w:sz w:val="24"/>
          <w:szCs w:val="24"/>
        </w:rPr>
        <w:t>raining-ATTC eLearning.</w:t>
      </w:r>
      <w:proofErr w:type="gramEnd"/>
      <w:r w:rsidRPr="00EB38FF">
        <w:rPr>
          <w:rFonts w:ascii="Times New Roman" w:hAnsi="Times New Roman"/>
          <w:sz w:val="24"/>
          <w:szCs w:val="24"/>
        </w:rPr>
        <w:t xml:space="preserve"> Retrieved </w:t>
      </w:r>
      <w:r w:rsidR="006E3F67" w:rsidRPr="00EB38FF">
        <w:rPr>
          <w:rFonts w:ascii="Times New Roman" w:hAnsi="Times New Roman"/>
          <w:color w:val="000000" w:themeColor="text1"/>
          <w:sz w:val="24"/>
          <w:szCs w:val="24"/>
        </w:rPr>
        <w:t>from</w:t>
      </w:r>
      <w:r w:rsidRPr="00EB38FF">
        <w:rPr>
          <w:rFonts w:ascii="Times New Roman" w:hAnsi="Times New Roman"/>
          <w:color w:val="000000" w:themeColor="text1"/>
          <w:sz w:val="24"/>
          <w:szCs w:val="24"/>
        </w:rPr>
        <w:t xml:space="preserve"> </w:t>
      </w:r>
      <w:hyperlink r:id="rId35" w:history="1">
        <w:r w:rsidR="00697EED" w:rsidRPr="00EB38FF">
          <w:rPr>
            <w:rStyle w:val="Hyperlink"/>
            <w:rFonts w:ascii="Times New Roman" w:hAnsi="Times New Roman"/>
            <w:color w:val="000000" w:themeColor="text1"/>
            <w:sz w:val="24"/>
            <w:szCs w:val="24"/>
            <w:u w:val="none"/>
          </w:rPr>
          <w:t>http://psattcelearn.org/courses/4hr_sbirt/</w:t>
        </w:r>
      </w:hyperlink>
    </w:p>
    <w:p w14:paraId="6AC396BD"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spellStart"/>
      <w:r w:rsidRPr="00EB38FF">
        <w:rPr>
          <w:rFonts w:ascii="Times New Roman" w:hAnsi="Times New Roman"/>
          <w:sz w:val="24"/>
          <w:szCs w:val="24"/>
        </w:rPr>
        <w:t>Rehm</w:t>
      </w:r>
      <w:proofErr w:type="spellEnd"/>
      <w:r w:rsidRPr="00EB38FF">
        <w:rPr>
          <w:rFonts w:ascii="Times New Roman" w:hAnsi="Times New Roman"/>
          <w:sz w:val="24"/>
          <w:szCs w:val="24"/>
        </w:rPr>
        <w:t xml:space="preserve">, J. (2011). The risks associated with alcohol use and alcoholism. </w:t>
      </w:r>
      <w:proofErr w:type="gramStart"/>
      <w:r w:rsidRPr="00EB38FF">
        <w:rPr>
          <w:rFonts w:ascii="Times New Roman" w:hAnsi="Times New Roman"/>
          <w:i/>
          <w:sz w:val="24"/>
          <w:szCs w:val="24"/>
        </w:rPr>
        <w:t>Alcohol Research Health, 34</w:t>
      </w:r>
      <w:r w:rsidRPr="00EB38FF">
        <w:rPr>
          <w:rFonts w:ascii="Times New Roman" w:hAnsi="Times New Roman"/>
          <w:sz w:val="24"/>
          <w:szCs w:val="24"/>
        </w:rPr>
        <w:t>(2), 135-143.</w:t>
      </w:r>
      <w:proofErr w:type="gramEnd"/>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36" w:history="1">
        <w:r w:rsidRPr="00EB38FF">
          <w:rPr>
            <w:rStyle w:val="Hyperlink"/>
            <w:rFonts w:ascii="Times New Roman" w:hAnsi="Times New Roman"/>
            <w:color w:val="auto"/>
            <w:sz w:val="24"/>
            <w:szCs w:val="24"/>
            <w:u w:val="none"/>
          </w:rPr>
          <w:t>https://www.ncbi.nlm.nih.gov/pmc/articles/PMC3307043/pdf/arh-34-2-135.pdf</w:t>
        </w:r>
      </w:hyperlink>
    </w:p>
    <w:p w14:paraId="6C7ABCC7" w14:textId="77777777" w:rsidR="003B19BD" w:rsidRPr="00EB38FF" w:rsidRDefault="003B19BD" w:rsidP="003B19BD">
      <w:pPr>
        <w:spacing w:after="0" w:line="480" w:lineRule="auto"/>
        <w:ind w:left="720" w:hanging="720"/>
        <w:rPr>
          <w:rFonts w:ascii="Times New Roman" w:eastAsia="Times New Roman" w:hAnsi="Times New Roman"/>
          <w:sz w:val="24"/>
          <w:szCs w:val="24"/>
        </w:rPr>
      </w:pPr>
      <w:proofErr w:type="gramStart"/>
      <w:r w:rsidRPr="00EB38FF">
        <w:rPr>
          <w:rFonts w:ascii="Times New Roman" w:eastAsia="Times New Roman" w:hAnsi="Times New Roman"/>
          <w:color w:val="222222"/>
          <w:sz w:val="24"/>
          <w:szCs w:val="24"/>
          <w:shd w:val="clear" w:color="auto" w:fill="FFFFFF"/>
        </w:rPr>
        <w:lastRenderedPageBreak/>
        <w:t>Rose</w:t>
      </w:r>
      <w:proofErr w:type="gramEnd"/>
      <w:r w:rsidRPr="00EB38FF">
        <w:rPr>
          <w:rFonts w:ascii="Times New Roman" w:eastAsia="Times New Roman" w:hAnsi="Times New Roman"/>
          <w:color w:val="222222"/>
          <w:sz w:val="24"/>
          <w:szCs w:val="24"/>
          <w:shd w:val="clear" w:color="auto" w:fill="FFFFFF"/>
        </w:rPr>
        <w:t xml:space="preserve">, H.L., Miller, P.M., Nemeth, L.S., Jenkins, R.G., </w:t>
      </w:r>
      <w:proofErr w:type="spellStart"/>
      <w:r w:rsidRPr="00EB38FF">
        <w:rPr>
          <w:rFonts w:ascii="Times New Roman" w:eastAsia="Times New Roman" w:hAnsi="Times New Roman"/>
          <w:color w:val="222222"/>
          <w:sz w:val="24"/>
          <w:szCs w:val="24"/>
          <w:shd w:val="clear" w:color="auto" w:fill="FFFFFF"/>
        </w:rPr>
        <w:t>Nietart</w:t>
      </w:r>
      <w:proofErr w:type="spellEnd"/>
      <w:r w:rsidRPr="00EB38FF">
        <w:rPr>
          <w:rFonts w:ascii="Times New Roman" w:eastAsia="Times New Roman" w:hAnsi="Times New Roman"/>
          <w:color w:val="222222"/>
          <w:sz w:val="24"/>
          <w:szCs w:val="24"/>
          <w:shd w:val="clear" w:color="auto" w:fill="FFFFFF"/>
        </w:rPr>
        <w:t xml:space="preserve">, P.J., </w:t>
      </w:r>
      <w:proofErr w:type="spellStart"/>
      <w:r w:rsidRPr="00EB38FF">
        <w:rPr>
          <w:rFonts w:ascii="Times New Roman" w:eastAsia="Times New Roman" w:hAnsi="Times New Roman"/>
          <w:color w:val="222222"/>
          <w:sz w:val="24"/>
          <w:szCs w:val="24"/>
          <w:shd w:val="clear" w:color="auto" w:fill="FFFFFF"/>
        </w:rPr>
        <w:t>Wessell</w:t>
      </w:r>
      <w:proofErr w:type="spellEnd"/>
      <w:r w:rsidRPr="00EB38FF">
        <w:rPr>
          <w:rFonts w:ascii="Times New Roman" w:eastAsia="Times New Roman" w:hAnsi="Times New Roman"/>
          <w:color w:val="222222"/>
          <w:sz w:val="24"/>
          <w:szCs w:val="24"/>
          <w:shd w:val="clear" w:color="auto" w:fill="FFFFFF"/>
        </w:rPr>
        <w:t xml:space="preserve">, A.M., &amp; Ornstein, S. (2008). Alcohol screening and brief counseling in a primary care hypertensive population: A quality improvement intervention. </w:t>
      </w:r>
      <w:r w:rsidRPr="00EB38FF">
        <w:rPr>
          <w:rFonts w:ascii="Times New Roman" w:eastAsia="Times New Roman" w:hAnsi="Times New Roman"/>
          <w:i/>
          <w:iCs/>
          <w:color w:val="222222"/>
          <w:sz w:val="24"/>
          <w:szCs w:val="24"/>
          <w:shd w:val="clear" w:color="auto" w:fill="FFFFFF"/>
        </w:rPr>
        <w:t>Addiction, 103</w:t>
      </w:r>
      <w:r w:rsidRPr="00EB38FF">
        <w:rPr>
          <w:rFonts w:ascii="Times New Roman" w:eastAsia="Times New Roman" w:hAnsi="Times New Roman"/>
          <w:color w:val="222222"/>
          <w:sz w:val="24"/>
          <w:szCs w:val="24"/>
          <w:shd w:val="clear" w:color="auto" w:fill="FFFFFF"/>
        </w:rPr>
        <w:t xml:space="preserve">(8), 1271-1280. </w:t>
      </w:r>
      <w:proofErr w:type="spellStart"/>
      <w:r w:rsidRPr="00EB38FF">
        <w:rPr>
          <w:rFonts w:ascii="Times New Roman" w:eastAsia="Times New Roman" w:hAnsi="Times New Roman"/>
          <w:color w:val="222222"/>
          <w:sz w:val="24"/>
          <w:szCs w:val="24"/>
          <w:shd w:val="clear" w:color="auto" w:fill="FFFFFF"/>
        </w:rPr>
        <w:t>doi</w:t>
      </w:r>
      <w:proofErr w:type="spellEnd"/>
      <w:r w:rsidRPr="00EB38FF">
        <w:rPr>
          <w:rFonts w:ascii="Times New Roman" w:eastAsia="Times New Roman" w:hAnsi="Times New Roman"/>
          <w:color w:val="222222"/>
          <w:sz w:val="24"/>
          <w:szCs w:val="24"/>
          <w:shd w:val="clear" w:color="auto" w:fill="FFFFFF"/>
        </w:rPr>
        <w:t>: 10.1111/j.1360-0443.2008.02199.x</w:t>
      </w:r>
    </w:p>
    <w:p w14:paraId="3BA9229E"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spellStart"/>
      <w:r w:rsidRPr="00EB38FF">
        <w:rPr>
          <w:rFonts w:ascii="Times New Roman" w:hAnsi="Times New Roman"/>
          <w:sz w:val="24"/>
          <w:szCs w:val="24"/>
        </w:rPr>
        <w:t>Samokhvalov</w:t>
      </w:r>
      <w:proofErr w:type="spellEnd"/>
      <w:r w:rsidRPr="00EB38FF">
        <w:rPr>
          <w:rFonts w:ascii="Times New Roman" w:hAnsi="Times New Roman"/>
          <w:sz w:val="24"/>
          <w:szCs w:val="24"/>
        </w:rPr>
        <w:t xml:space="preserve">, A.V., </w:t>
      </w:r>
      <w:proofErr w:type="spellStart"/>
      <w:r w:rsidRPr="00EB38FF">
        <w:rPr>
          <w:rFonts w:ascii="Times New Roman" w:hAnsi="Times New Roman"/>
          <w:sz w:val="24"/>
          <w:szCs w:val="24"/>
        </w:rPr>
        <w:t>Rehm</w:t>
      </w:r>
      <w:proofErr w:type="spellEnd"/>
      <w:r w:rsidRPr="00EB38FF">
        <w:rPr>
          <w:rFonts w:ascii="Times New Roman" w:hAnsi="Times New Roman"/>
          <w:sz w:val="24"/>
          <w:szCs w:val="24"/>
        </w:rPr>
        <w:t xml:space="preserve">, J., &amp; </w:t>
      </w:r>
      <w:proofErr w:type="spellStart"/>
      <w:r w:rsidRPr="00EB38FF">
        <w:rPr>
          <w:rFonts w:ascii="Times New Roman" w:hAnsi="Times New Roman"/>
          <w:sz w:val="24"/>
          <w:szCs w:val="24"/>
        </w:rPr>
        <w:t>Roerecke</w:t>
      </w:r>
      <w:proofErr w:type="spellEnd"/>
      <w:r w:rsidRPr="00EB38FF">
        <w:rPr>
          <w:rFonts w:ascii="Times New Roman" w:hAnsi="Times New Roman"/>
          <w:sz w:val="24"/>
          <w:szCs w:val="24"/>
        </w:rPr>
        <w:t xml:space="preserve">, M. (2015). Alcohol consumption as a risk factor for acute and chronic pancreatitis: A systematic review and a series of meta-analyses. </w:t>
      </w:r>
      <w:proofErr w:type="spellStart"/>
      <w:proofErr w:type="gramStart"/>
      <w:r w:rsidRPr="00EB38FF">
        <w:rPr>
          <w:rFonts w:ascii="Times New Roman" w:hAnsi="Times New Roman"/>
          <w:i/>
          <w:sz w:val="24"/>
          <w:szCs w:val="24"/>
        </w:rPr>
        <w:t>Ebiomedicine</w:t>
      </w:r>
      <w:proofErr w:type="spellEnd"/>
      <w:r w:rsidRPr="00EB38FF">
        <w:rPr>
          <w:rFonts w:ascii="Times New Roman" w:hAnsi="Times New Roman"/>
          <w:i/>
          <w:sz w:val="24"/>
          <w:szCs w:val="24"/>
        </w:rPr>
        <w:t>, 2</w:t>
      </w:r>
      <w:r w:rsidRPr="00EB38FF">
        <w:rPr>
          <w:rFonts w:ascii="Times New Roman" w:hAnsi="Times New Roman"/>
          <w:sz w:val="24"/>
          <w:szCs w:val="24"/>
        </w:rPr>
        <w:t>(12), 1996-2002.</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10.1016/j.ebiom.2015.11.023</w:t>
      </w:r>
    </w:p>
    <w:p w14:paraId="62A1D8D8" w14:textId="6BCD8084" w:rsidR="003B19BD" w:rsidRPr="00EB38FF" w:rsidRDefault="003B19BD" w:rsidP="003B19BD">
      <w:pPr>
        <w:spacing w:after="0" w:line="480" w:lineRule="auto"/>
        <w:ind w:left="720" w:hanging="720"/>
        <w:contextualSpacing/>
        <w:rPr>
          <w:rFonts w:ascii="Times New Roman" w:hAnsi="Times New Roman"/>
          <w:sz w:val="24"/>
          <w:szCs w:val="24"/>
        </w:rPr>
      </w:pPr>
      <w:r w:rsidRPr="00EB38FF">
        <w:rPr>
          <w:rFonts w:ascii="Times New Roman" w:hAnsi="Times New Roman"/>
          <w:sz w:val="24"/>
          <w:szCs w:val="24"/>
        </w:rPr>
        <w:t>Substance Abuse and Mental Health Services Administration. (2017)</w:t>
      </w:r>
      <w:proofErr w:type="gramStart"/>
      <w:r w:rsidRPr="00EB38FF">
        <w:rPr>
          <w:rFonts w:ascii="Times New Roman" w:hAnsi="Times New Roman"/>
          <w:sz w:val="24"/>
          <w:szCs w:val="24"/>
        </w:rPr>
        <w:t xml:space="preserve">. </w:t>
      </w:r>
      <w:r w:rsidRPr="00EB38FF">
        <w:rPr>
          <w:rFonts w:ascii="Times New Roman" w:hAnsi="Times New Roman"/>
          <w:i/>
          <w:sz w:val="24"/>
          <w:szCs w:val="24"/>
        </w:rPr>
        <w:t>About screening, brief intervention, and referral to treatment (SBIRT).</w:t>
      </w:r>
      <w:proofErr w:type="gramEnd"/>
      <w:r w:rsidRPr="00EB38FF">
        <w:rPr>
          <w:rFonts w:ascii="Times New Roman" w:hAnsi="Times New Roman"/>
          <w:i/>
          <w:sz w:val="24"/>
          <w:szCs w:val="24"/>
        </w:rPr>
        <w:t xml:space="preserve"> </w:t>
      </w:r>
      <w:r w:rsidRPr="00EB38FF">
        <w:rPr>
          <w:rFonts w:ascii="Times New Roman" w:hAnsi="Times New Roman"/>
          <w:sz w:val="24"/>
          <w:szCs w:val="24"/>
        </w:rPr>
        <w:t xml:space="preserve">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37" w:history="1">
        <w:r w:rsidR="00697EED" w:rsidRPr="00EB38FF">
          <w:rPr>
            <w:rStyle w:val="Hyperlink"/>
            <w:rFonts w:ascii="Times New Roman" w:hAnsi="Times New Roman"/>
            <w:color w:val="auto"/>
            <w:sz w:val="24"/>
            <w:szCs w:val="24"/>
            <w:u w:val="none"/>
          </w:rPr>
          <w:t>https://www.samhsa.gov/sbirt/about</w:t>
        </w:r>
      </w:hyperlink>
    </w:p>
    <w:p w14:paraId="7608C150" w14:textId="77777777" w:rsidR="003B19BD" w:rsidRPr="00EB38FF" w:rsidRDefault="003B19BD" w:rsidP="003B19BD">
      <w:pPr>
        <w:spacing w:after="0" w:line="480" w:lineRule="auto"/>
        <w:ind w:left="720" w:hanging="720"/>
        <w:contextualSpacing/>
        <w:rPr>
          <w:rFonts w:ascii="Times New Roman" w:hAnsi="Times New Roman"/>
          <w:sz w:val="24"/>
          <w:szCs w:val="24"/>
        </w:rPr>
      </w:pPr>
      <w:r w:rsidRPr="00EB38FF">
        <w:rPr>
          <w:rFonts w:ascii="Times New Roman" w:hAnsi="Times New Roman"/>
          <w:sz w:val="24"/>
          <w:szCs w:val="24"/>
        </w:rPr>
        <w:t>Tan, C.H., Hungerford, D.W., Denny, C.H., &amp; McKnight-</w:t>
      </w:r>
      <w:proofErr w:type="spellStart"/>
      <w:r w:rsidRPr="00EB38FF">
        <w:rPr>
          <w:rFonts w:ascii="Times New Roman" w:hAnsi="Times New Roman"/>
          <w:sz w:val="24"/>
          <w:szCs w:val="24"/>
        </w:rPr>
        <w:t>Eily</w:t>
      </w:r>
      <w:proofErr w:type="spellEnd"/>
      <w:r w:rsidRPr="00EB38FF">
        <w:rPr>
          <w:rFonts w:ascii="Times New Roman" w:hAnsi="Times New Roman"/>
          <w:sz w:val="24"/>
          <w:szCs w:val="24"/>
        </w:rPr>
        <w:t xml:space="preserve">, L.R. (2018). Screening for alcohol misuse: Practices among U.S. primary care providers. </w:t>
      </w:r>
      <w:proofErr w:type="gramStart"/>
      <w:r w:rsidRPr="00EB38FF">
        <w:rPr>
          <w:rFonts w:ascii="Times New Roman" w:hAnsi="Times New Roman"/>
          <w:i/>
          <w:sz w:val="24"/>
          <w:szCs w:val="24"/>
        </w:rPr>
        <w:t xml:space="preserve">American Journal of </w:t>
      </w:r>
      <w:r w:rsidR="00107EB3" w:rsidRPr="00EB38FF">
        <w:rPr>
          <w:rFonts w:ascii="Times New Roman" w:hAnsi="Times New Roman"/>
          <w:i/>
          <w:sz w:val="24"/>
          <w:szCs w:val="24"/>
        </w:rPr>
        <w:t>Preventive</w:t>
      </w:r>
      <w:r w:rsidRPr="00EB38FF">
        <w:rPr>
          <w:rFonts w:ascii="Times New Roman" w:hAnsi="Times New Roman"/>
          <w:i/>
          <w:sz w:val="24"/>
          <w:szCs w:val="24"/>
        </w:rPr>
        <w:t xml:space="preserve"> Medicine</w:t>
      </w:r>
      <w:r w:rsidRPr="00EB38FF">
        <w:rPr>
          <w:rFonts w:ascii="Times New Roman" w:hAnsi="Times New Roman"/>
          <w:sz w:val="24"/>
          <w:szCs w:val="24"/>
        </w:rPr>
        <w:t xml:space="preserve">, </w:t>
      </w:r>
      <w:r w:rsidRPr="00EB38FF">
        <w:rPr>
          <w:rFonts w:ascii="Times New Roman" w:hAnsi="Times New Roman"/>
          <w:i/>
          <w:sz w:val="24"/>
          <w:szCs w:val="24"/>
        </w:rPr>
        <w:t>54</w:t>
      </w:r>
      <w:r w:rsidRPr="00EB38FF">
        <w:rPr>
          <w:rFonts w:ascii="Times New Roman" w:hAnsi="Times New Roman"/>
          <w:sz w:val="24"/>
          <w:szCs w:val="24"/>
        </w:rPr>
        <w:t>(2), 173-180.</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10.1016/j.amepre.2017.11.008</w:t>
      </w:r>
    </w:p>
    <w:p w14:paraId="48ED1B04" w14:textId="7B7FEFDC"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TMF Quality Innovation Network.</w:t>
      </w:r>
      <w:proofErr w:type="gramEnd"/>
      <w:r w:rsidRPr="00EB38FF">
        <w:rPr>
          <w:rFonts w:ascii="Times New Roman" w:hAnsi="Times New Roman"/>
          <w:sz w:val="24"/>
          <w:szCs w:val="24"/>
        </w:rPr>
        <w:t xml:space="preserve"> (2016). Alcohol screening tool interventions: Action steps for alcohol use based on AUDIT score. Retrieved from </w:t>
      </w:r>
      <w:hyperlink r:id="rId38" w:history="1">
        <w:r w:rsidR="00697EED" w:rsidRPr="00EB38FF">
          <w:rPr>
            <w:rStyle w:val="Hyperlink"/>
            <w:rFonts w:ascii="Times New Roman" w:hAnsi="Times New Roman"/>
            <w:color w:val="auto"/>
            <w:sz w:val="24"/>
            <w:szCs w:val="24"/>
            <w:u w:val="none"/>
          </w:rPr>
          <w:t>https://www.tmfqin.org/Resource-Center</w:t>
        </w:r>
      </w:hyperlink>
    </w:p>
    <w:p w14:paraId="4B323328" w14:textId="07DF4ECB" w:rsidR="003B19BD" w:rsidRPr="00EB38FF" w:rsidRDefault="003B19BD" w:rsidP="003B19BD">
      <w:pPr>
        <w:spacing w:after="0" w:line="480" w:lineRule="auto"/>
        <w:ind w:left="720" w:hanging="720"/>
        <w:contextualSpacing/>
        <w:rPr>
          <w:rFonts w:ascii="Times New Roman" w:hAnsi="Times New Roman"/>
          <w:sz w:val="24"/>
          <w:szCs w:val="24"/>
        </w:rPr>
      </w:pPr>
      <w:proofErr w:type="spellStart"/>
      <w:proofErr w:type="gramStart"/>
      <w:r w:rsidRPr="00EB38FF">
        <w:rPr>
          <w:rFonts w:ascii="Times New Roman" w:hAnsi="Times New Roman"/>
          <w:sz w:val="24"/>
          <w:szCs w:val="24"/>
        </w:rPr>
        <w:t>Topiwala</w:t>
      </w:r>
      <w:proofErr w:type="spellEnd"/>
      <w:r w:rsidRPr="00EB38FF">
        <w:rPr>
          <w:rFonts w:ascii="Times New Roman" w:hAnsi="Times New Roman"/>
          <w:sz w:val="24"/>
          <w:szCs w:val="24"/>
        </w:rPr>
        <w:t>, A., Allan, C.</w:t>
      </w:r>
      <w:r w:rsidR="00697EED" w:rsidRPr="00EB38FF">
        <w:rPr>
          <w:rFonts w:ascii="Times New Roman" w:hAnsi="Times New Roman"/>
          <w:sz w:val="24"/>
          <w:szCs w:val="24"/>
        </w:rPr>
        <w:t xml:space="preserve"> </w:t>
      </w:r>
      <w:r w:rsidRPr="00EB38FF">
        <w:rPr>
          <w:rFonts w:ascii="Times New Roman" w:hAnsi="Times New Roman"/>
          <w:sz w:val="24"/>
          <w:szCs w:val="24"/>
        </w:rPr>
        <w:t xml:space="preserve">L., </w:t>
      </w:r>
      <w:proofErr w:type="spellStart"/>
      <w:r w:rsidRPr="00EB38FF">
        <w:rPr>
          <w:rFonts w:ascii="Times New Roman" w:hAnsi="Times New Roman"/>
          <w:sz w:val="24"/>
          <w:szCs w:val="24"/>
        </w:rPr>
        <w:t>Valkanova</w:t>
      </w:r>
      <w:proofErr w:type="spellEnd"/>
      <w:r w:rsidRPr="00EB38FF">
        <w:rPr>
          <w:rFonts w:ascii="Times New Roman" w:hAnsi="Times New Roman"/>
          <w:sz w:val="24"/>
          <w:szCs w:val="24"/>
        </w:rPr>
        <w:t xml:space="preserve">, V., </w:t>
      </w:r>
      <w:proofErr w:type="spellStart"/>
      <w:r w:rsidRPr="00EB38FF">
        <w:rPr>
          <w:rFonts w:ascii="Times New Roman" w:hAnsi="Times New Roman"/>
          <w:sz w:val="24"/>
          <w:szCs w:val="24"/>
        </w:rPr>
        <w:t>Zsoldos</w:t>
      </w:r>
      <w:proofErr w:type="spellEnd"/>
      <w:r w:rsidRPr="00EB38FF">
        <w:rPr>
          <w:rFonts w:ascii="Times New Roman" w:hAnsi="Times New Roman"/>
          <w:sz w:val="24"/>
          <w:szCs w:val="24"/>
        </w:rPr>
        <w:t xml:space="preserve">, E., </w:t>
      </w:r>
      <w:proofErr w:type="spellStart"/>
      <w:r w:rsidRPr="00EB38FF">
        <w:rPr>
          <w:rFonts w:ascii="Times New Roman" w:hAnsi="Times New Roman"/>
          <w:sz w:val="24"/>
          <w:szCs w:val="24"/>
        </w:rPr>
        <w:t>Filippini</w:t>
      </w:r>
      <w:proofErr w:type="spellEnd"/>
      <w:r w:rsidRPr="00EB38FF">
        <w:rPr>
          <w:rFonts w:ascii="Times New Roman" w:hAnsi="Times New Roman"/>
          <w:sz w:val="24"/>
          <w:szCs w:val="24"/>
        </w:rPr>
        <w:t xml:space="preserve">, N., Sexton, C., </w:t>
      </w:r>
      <w:proofErr w:type="spellStart"/>
      <w:r w:rsidRPr="00EB38FF">
        <w:rPr>
          <w:rFonts w:ascii="Times New Roman" w:hAnsi="Times New Roman"/>
          <w:sz w:val="24"/>
          <w:szCs w:val="24"/>
        </w:rPr>
        <w:t>Mahmood</w:t>
      </w:r>
      <w:proofErr w:type="spellEnd"/>
      <w:r w:rsidRPr="00EB38FF">
        <w:rPr>
          <w:rFonts w:ascii="Times New Roman" w:hAnsi="Times New Roman"/>
          <w:sz w:val="24"/>
          <w:szCs w:val="24"/>
        </w:rPr>
        <w:t xml:space="preserve">, A., . . . </w:t>
      </w:r>
      <w:proofErr w:type="spellStart"/>
      <w:r w:rsidRPr="00EB38FF">
        <w:rPr>
          <w:rFonts w:ascii="Times New Roman" w:hAnsi="Times New Roman"/>
          <w:sz w:val="24"/>
          <w:szCs w:val="24"/>
        </w:rPr>
        <w:t>Ebmeier</w:t>
      </w:r>
      <w:proofErr w:type="spellEnd"/>
      <w:r w:rsidRPr="00EB38FF">
        <w:rPr>
          <w:rFonts w:ascii="Times New Roman" w:hAnsi="Times New Roman"/>
          <w:sz w:val="24"/>
          <w:szCs w:val="24"/>
        </w:rPr>
        <w:t>, K.</w:t>
      </w:r>
      <w:r w:rsidR="00697EED" w:rsidRPr="00EB38FF">
        <w:rPr>
          <w:rFonts w:ascii="Times New Roman" w:hAnsi="Times New Roman"/>
          <w:sz w:val="24"/>
          <w:szCs w:val="24"/>
        </w:rPr>
        <w:t xml:space="preserve"> </w:t>
      </w:r>
      <w:r w:rsidRPr="00EB38FF">
        <w:rPr>
          <w:rFonts w:ascii="Times New Roman" w:hAnsi="Times New Roman"/>
          <w:sz w:val="24"/>
          <w:szCs w:val="24"/>
        </w:rPr>
        <w:t>P. (2017).</w:t>
      </w:r>
      <w:proofErr w:type="gramEnd"/>
      <w:r w:rsidRPr="00EB38FF">
        <w:rPr>
          <w:rFonts w:ascii="Times New Roman" w:hAnsi="Times New Roman"/>
          <w:sz w:val="24"/>
          <w:szCs w:val="24"/>
        </w:rPr>
        <w:t xml:space="preserve"> Moderate alcohol consumption as risk factor for adverse brain outcomes and cognitive decline: Longitudinal cohort study. </w:t>
      </w:r>
      <w:proofErr w:type="gramStart"/>
      <w:r w:rsidRPr="00EB38FF">
        <w:rPr>
          <w:rFonts w:ascii="Times New Roman" w:hAnsi="Times New Roman"/>
          <w:i/>
          <w:sz w:val="24"/>
          <w:szCs w:val="24"/>
        </w:rPr>
        <w:t>BMJ, 357,</w:t>
      </w:r>
      <w:r w:rsidRPr="00EB38FF">
        <w:rPr>
          <w:rFonts w:ascii="Times New Roman" w:hAnsi="Times New Roman"/>
          <w:sz w:val="24"/>
          <w:szCs w:val="24"/>
        </w:rPr>
        <w:t xml:space="preserve"> 1-20.</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xml:space="preserve">: 10.1136/bmj.j2353 </w:t>
      </w:r>
    </w:p>
    <w:p w14:paraId="5FE1630A" w14:textId="36729AC8" w:rsidR="003B19BD" w:rsidRPr="00EB38FF" w:rsidRDefault="003B19BD" w:rsidP="003B19BD">
      <w:pPr>
        <w:spacing w:line="480" w:lineRule="auto"/>
        <w:ind w:left="720" w:hanging="720"/>
        <w:rPr>
          <w:rFonts w:ascii="Times New Roman" w:hAnsi="Times New Roman"/>
          <w:sz w:val="24"/>
          <w:szCs w:val="24"/>
        </w:rPr>
      </w:pPr>
      <w:proofErr w:type="gramStart"/>
      <w:r w:rsidRPr="00EB38FF">
        <w:rPr>
          <w:rFonts w:ascii="Times New Roman" w:hAnsi="Times New Roman"/>
          <w:sz w:val="24"/>
          <w:szCs w:val="24"/>
        </w:rPr>
        <w:t>United States Census Bureau.</w:t>
      </w:r>
      <w:proofErr w:type="gramEnd"/>
      <w:r w:rsidRPr="00EB38FF">
        <w:rPr>
          <w:rFonts w:ascii="Times New Roman" w:hAnsi="Times New Roman"/>
          <w:sz w:val="24"/>
          <w:szCs w:val="24"/>
        </w:rPr>
        <w:t xml:space="preserve"> (2016a)</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ACS </w:t>
      </w:r>
      <w:r w:rsidR="004C7034" w:rsidRPr="00EB38FF">
        <w:rPr>
          <w:rFonts w:ascii="Times New Roman" w:hAnsi="Times New Roman"/>
          <w:i/>
          <w:sz w:val="24"/>
          <w:szCs w:val="24"/>
        </w:rPr>
        <w:t>d</w:t>
      </w:r>
      <w:r w:rsidRPr="00EB38FF">
        <w:rPr>
          <w:rFonts w:ascii="Times New Roman" w:hAnsi="Times New Roman"/>
          <w:i/>
          <w:sz w:val="24"/>
          <w:szCs w:val="24"/>
        </w:rPr>
        <w:t xml:space="preserve">emographic and </w:t>
      </w:r>
      <w:r w:rsidR="004C7034" w:rsidRPr="00EB38FF">
        <w:rPr>
          <w:rFonts w:ascii="Times New Roman" w:hAnsi="Times New Roman"/>
          <w:i/>
          <w:sz w:val="24"/>
          <w:szCs w:val="24"/>
        </w:rPr>
        <w:t>h</w:t>
      </w:r>
      <w:r w:rsidRPr="00EB38FF">
        <w:rPr>
          <w:rFonts w:ascii="Times New Roman" w:hAnsi="Times New Roman"/>
          <w:i/>
          <w:sz w:val="24"/>
          <w:szCs w:val="24"/>
        </w:rPr>
        <w:t xml:space="preserve">ousing </w:t>
      </w:r>
      <w:r w:rsidR="004C7034" w:rsidRPr="00EB38FF">
        <w:rPr>
          <w:rFonts w:ascii="Times New Roman" w:hAnsi="Times New Roman"/>
          <w:i/>
          <w:sz w:val="24"/>
          <w:szCs w:val="24"/>
        </w:rPr>
        <w:t>e</w:t>
      </w:r>
      <w:r w:rsidRPr="00EB38FF">
        <w:rPr>
          <w:rFonts w:ascii="Times New Roman" w:hAnsi="Times New Roman"/>
          <w:i/>
          <w:sz w:val="24"/>
          <w:szCs w:val="24"/>
        </w:rPr>
        <w:t xml:space="preserve">stimates-2012-2016 American </w:t>
      </w:r>
      <w:r w:rsidR="004C7034" w:rsidRPr="00EB38FF">
        <w:rPr>
          <w:rFonts w:ascii="Times New Roman" w:hAnsi="Times New Roman"/>
          <w:i/>
          <w:sz w:val="24"/>
          <w:szCs w:val="24"/>
        </w:rPr>
        <w:t>c</w:t>
      </w:r>
      <w:r w:rsidRPr="00EB38FF">
        <w:rPr>
          <w:rFonts w:ascii="Times New Roman" w:hAnsi="Times New Roman"/>
          <w:i/>
          <w:sz w:val="24"/>
          <w:szCs w:val="24"/>
        </w:rPr>
        <w:t>ommunity</w:t>
      </w:r>
      <w:r w:rsidR="004C7034" w:rsidRPr="00EB38FF">
        <w:rPr>
          <w:rFonts w:ascii="Times New Roman" w:hAnsi="Times New Roman"/>
          <w:i/>
          <w:sz w:val="24"/>
          <w:szCs w:val="24"/>
        </w:rPr>
        <w:t xml:space="preserve"> s</w:t>
      </w:r>
      <w:r w:rsidRPr="00EB38FF">
        <w:rPr>
          <w:rFonts w:ascii="Times New Roman" w:hAnsi="Times New Roman"/>
          <w:i/>
          <w:sz w:val="24"/>
          <w:szCs w:val="24"/>
        </w:rPr>
        <w:t>urvey 5-</w:t>
      </w:r>
      <w:r w:rsidR="004C7034" w:rsidRPr="00EB38FF">
        <w:rPr>
          <w:rFonts w:ascii="Times New Roman" w:hAnsi="Times New Roman"/>
          <w:i/>
          <w:sz w:val="24"/>
          <w:szCs w:val="24"/>
        </w:rPr>
        <w:t>y</w:t>
      </w:r>
      <w:r w:rsidRPr="00EB38FF">
        <w:rPr>
          <w:rFonts w:ascii="Times New Roman" w:hAnsi="Times New Roman"/>
          <w:i/>
          <w:sz w:val="24"/>
          <w:szCs w:val="24"/>
        </w:rPr>
        <w:t xml:space="preserve">ear </w:t>
      </w:r>
      <w:r w:rsidR="004C7034" w:rsidRPr="00EB38FF">
        <w:rPr>
          <w:rFonts w:ascii="Times New Roman" w:hAnsi="Times New Roman"/>
          <w:i/>
          <w:sz w:val="24"/>
          <w:szCs w:val="24"/>
        </w:rPr>
        <w:t>e</w:t>
      </w:r>
      <w:r w:rsidRPr="00EB38FF">
        <w:rPr>
          <w:rFonts w:ascii="Times New Roman" w:hAnsi="Times New Roman"/>
          <w:i/>
          <w:sz w:val="24"/>
          <w:szCs w:val="24"/>
        </w:rPr>
        <w:t>stimates-78214.</w:t>
      </w:r>
      <w:proofErr w:type="gramEnd"/>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39" w:history="1">
        <w:r w:rsidRPr="00EB38FF">
          <w:rPr>
            <w:rStyle w:val="Hyperlink"/>
            <w:rFonts w:ascii="Times New Roman" w:hAnsi="Times New Roman"/>
            <w:color w:val="auto"/>
            <w:sz w:val="24"/>
            <w:szCs w:val="24"/>
            <w:u w:val="none"/>
          </w:rPr>
          <w:t>https://factfinder.census.gov/faces/nav/jsf/pages/community_facts.xhtml</w:t>
        </w:r>
      </w:hyperlink>
    </w:p>
    <w:p w14:paraId="64A16AD8" w14:textId="0647B168" w:rsidR="003B19BD" w:rsidRPr="00EB38FF" w:rsidRDefault="003B19BD" w:rsidP="003B19BD">
      <w:pPr>
        <w:spacing w:line="480" w:lineRule="auto"/>
        <w:ind w:left="720" w:hanging="720"/>
        <w:rPr>
          <w:rFonts w:ascii="Times New Roman" w:hAnsi="Times New Roman"/>
          <w:sz w:val="24"/>
          <w:szCs w:val="24"/>
        </w:rPr>
      </w:pPr>
      <w:proofErr w:type="gramStart"/>
      <w:r w:rsidRPr="00EB38FF">
        <w:rPr>
          <w:rFonts w:ascii="Times New Roman" w:hAnsi="Times New Roman"/>
          <w:sz w:val="24"/>
          <w:szCs w:val="24"/>
        </w:rPr>
        <w:lastRenderedPageBreak/>
        <w:t>United States Census Bureau.</w:t>
      </w:r>
      <w:proofErr w:type="gramEnd"/>
      <w:r w:rsidRPr="00EB38FF">
        <w:rPr>
          <w:rFonts w:ascii="Times New Roman" w:hAnsi="Times New Roman"/>
          <w:sz w:val="24"/>
          <w:szCs w:val="24"/>
        </w:rPr>
        <w:t xml:space="preserve"> (2016b)</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Selected </w:t>
      </w:r>
      <w:r w:rsidR="004C7034" w:rsidRPr="00EB38FF">
        <w:rPr>
          <w:rFonts w:ascii="Times New Roman" w:hAnsi="Times New Roman"/>
          <w:i/>
          <w:sz w:val="24"/>
          <w:szCs w:val="24"/>
        </w:rPr>
        <w:t>e</w:t>
      </w:r>
      <w:r w:rsidRPr="00EB38FF">
        <w:rPr>
          <w:rFonts w:ascii="Times New Roman" w:hAnsi="Times New Roman"/>
          <w:i/>
          <w:sz w:val="24"/>
          <w:szCs w:val="24"/>
        </w:rPr>
        <w:t xml:space="preserve">conomic </w:t>
      </w:r>
      <w:r w:rsidR="004C7034" w:rsidRPr="00EB38FF">
        <w:rPr>
          <w:rFonts w:ascii="Times New Roman" w:hAnsi="Times New Roman"/>
          <w:i/>
          <w:sz w:val="24"/>
          <w:szCs w:val="24"/>
        </w:rPr>
        <w:t>c</w:t>
      </w:r>
      <w:r w:rsidRPr="00EB38FF">
        <w:rPr>
          <w:rFonts w:ascii="Times New Roman" w:hAnsi="Times New Roman"/>
          <w:i/>
          <w:sz w:val="24"/>
          <w:szCs w:val="24"/>
        </w:rPr>
        <w:t xml:space="preserve">haracteristics-2012-2016 American </w:t>
      </w:r>
      <w:r w:rsidR="004C7034" w:rsidRPr="00EB38FF">
        <w:rPr>
          <w:rFonts w:ascii="Times New Roman" w:hAnsi="Times New Roman"/>
          <w:i/>
          <w:sz w:val="24"/>
          <w:szCs w:val="24"/>
        </w:rPr>
        <w:t>c</w:t>
      </w:r>
      <w:r w:rsidRPr="00EB38FF">
        <w:rPr>
          <w:rFonts w:ascii="Times New Roman" w:hAnsi="Times New Roman"/>
          <w:i/>
          <w:sz w:val="24"/>
          <w:szCs w:val="24"/>
        </w:rPr>
        <w:t xml:space="preserve">ommunity </w:t>
      </w:r>
      <w:r w:rsidR="004C7034" w:rsidRPr="00EB38FF">
        <w:rPr>
          <w:rFonts w:ascii="Times New Roman" w:hAnsi="Times New Roman"/>
          <w:i/>
          <w:sz w:val="24"/>
          <w:szCs w:val="24"/>
        </w:rPr>
        <w:t>s</w:t>
      </w:r>
      <w:r w:rsidRPr="00EB38FF">
        <w:rPr>
          <w:rFonts w:ascii="Times New Roman" w:hAnsi="Times New Roman"/>
          <w:i/>
          <w:sz w:val="24"/>
          <w:szCs w:val="24"/>
        </w:rPr>
        <w:t>urvey 5-</w:t>
      </w:r>
      <w:r w:rsidR="004C7034" w:rsidRPr="00EB38FF">
        <w:rPr>
          <w:rFonts w:ascii="Times New Roman" w:hAnsi="Times New Roman"/>
          <w:i/>
          <w:sz w:val="24"/>
          <w:szCs w:val="24"/>
        </w:rPr>
        <w:t>y</w:t>
      </w:r>
      <w:r w:rsidRPr="00EB38FF">
        <w:rPr>
          <w:rFonts w:ascii="Times New Roman" w:hAnsi="Times New Roman"/>
          <w:i/>
          <w:sz w:val="24"/>
          <w:szCs w:val="24"/>
        </w:rPr>
        <w:t>ear</w:t>
      </w:r>
      <w:r w:rsidR="004C7034" w:rsidRPr="00EB38FF">
        <w:rPr>
          <w:rFonts w:ascii="Times New Roman" w:hAnsi="Times New Roman"/>
          <w:i/>
          <w:sz w:val="24"/>
          <w:szCs w:val="24"/>
        </w:rPr>
        <w:t xml:space="preserve"> e</w:t>
      </w:r>
      <w:r w:rsidRPr="00EB38FF">
        <w:rPr>
          <w:rFonts w:ascii="Times New Roman" w:hAnsi="Times New Roman"/>
          <w:i/>
          <w:sz w:val="24"/>
          <w:szCs w:val="24"/>
        </w:rPr>
        <w:t>stimates-78214.</w:t>
      </w:r>
      <w:proofErr w:type="gramEnd"/>
      <w:r w:rsidRPr="00EB38FF">
        <w:rPr>
          <w:rFonts w:ascii="Times New Roman" w:hAnsi="Times New Roman"/>
          <w:sz w:val="24"/>
          <w:szCs w:val="24"/>
        </w:rPr>
        <w:t xml:space="preserve"> 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40" w:history="1">
        <w:r w:rsidRPr="00EB38FF">
          <w:rPr>
            <w:rStyle w:val="Hyperlink"/>
            <w:rFonts w:ascii="Times New Roman" w:hAnsi="Times New Roman"/>
            <w:color w:val="auto"/>
            <w:sz w:val="24"/>
            <w:szCs w:val="24"/>
            <w:u w:val="none"/>
          </w:rPr>
          <w:t>https://factfinder.census.gov/faces/nav/jsf/pages/community_facts.xhtml</w:t>
        </w:r>
      </w:hyperlink>
    </w:p>
    <w:p w14:paraId="1F8CD61C" w14:textId="7E5EC5CA"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United States Census Bureau.</w:t>
      </w:r>
      <w:proofErr w:type="gramEnd"/>
      <w:r w:rsidRPr="00EB38FF">
        <w:rPr>
          <w:rFonts w:ascii="Times New Roman" w:hAnsi="Times New Roman"/>
          <w:sz w:val="24"/>
          <w:szCs w:val="24"/>
        </w:rPr>
        <w:t xml:space="preserve"> (2016c)</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ACS </w:t>
      </w:r>
      <w:r w:rsidR="004C7034" w:rsidRPr="00EB38FF">
        <w:rPr>
          <w:rFonts w:ascii="Times New Roman" w:hAnsi="Times New Roman"/>
          <w:i/>
          <w:sz w:val="24"/>
          <w:szCs w:val="24"/>
        </w:rPr>
        <w:t>d</w:t>
      </w:r>
      <w:r w:rsidRPr="00EB38FF">
        <w:rPr>
          <w:rFonts w:ascii="Times New Roman" w:hAnsi="Times New Roman"/>
          <w:i/>
          <w:sz w:val="24"/>
          <w:szCs w:val="24"/>
        </w:rPr>
        <w:t xml:space="preserve">emographic and </w:t>
      </w:r>
      <w:r w:rsidR="004C7034" w:rsidRPr="00EB38FF">
        <w:rPr>
          <w:rFonts w:ascii="Times New Roman" w:hAnsi="Times New Roman"/>
          <w:i/>
          <w:sz w:val="24"/>
          <w:szCs w:val="24"/>
        </w:rPr>
        <w:t>h</w:t>
      </w:r>
      <w:r w:rsidRPr="00EB38FF">
        <w:rPr>
          <w:rFonts w:ascii="Times New Roman" w:hAnsi="Times New Roman"/>
          <w:i/>
          <w:sz w:val="24"/>
          <w:szCs w:val="24"/>
        </w:rPr>
        <w:t xml:space="preserve">ousing </w:t>
      </w:r>
      <w:r w:rsidR="004C7034" w:rsidRPr="00EB38FF">
        <w:rPr>
          <w:rFonts w:ascii="Times New Roman" w:hAnsi="Times New Roman"/>
          <w:i/>
          <w:sz w:val="24"/>
          <w:szCs w:val="24"/>
        </w:rPr>
        <w:t>e</w:t>
      </w:r>
      <w:r w:rsidRPr="00EB38FF">
        <w:rPr>
          <w:rFonts w:ascii="Times New Roman" w:hAnsi="Times New Roman"/>
          <w:i/>
          <w:sz w:val="24"/>
          <w:szCs w:val="24"/>
        </w:rPr>
        <w:t xml:space="preserve">stimates-2012-2016 American </w:t>
      </w:r>
      <w:r w:rsidR="004C7034" w:rsidRPr="00EB38FF">
        <w:rPr>
          <w:rFonts w:ascii="Times New Roman" w:hAnsi="Times New Roman"/>
          <w:i/>
          <w:sz w:val="24"/>
          <w:szCs w:val="24"/>
        </w:rPr>
        <w:t>c</w:t>
      </w:r>
      <w:r w:rsidRPr="00EB38FF">
        <w:rPr>
          <w:rFonts w:ascii="Times New Roman" w:hAnsi="Times New Roman"/>
          <w:i/>
          <w:sz w:val="24"/>
          <w:szCs w:val="24"/>
        </w:rPr>
        <w:t>ommunity</w:t>
      </w:r>
      <w:r w:rsidR="004C7034" w:rsidRPr="00EB38FF">
        <w:rPr>
          <w:rFonts w:ascii="Times New Roman" w:hAnsi="Times New Roman"/>
          <w:i/>
          <w:sz w:val="24"/>
          <w:szCs w:val="24"/>
        </w:rPr>
        <w:t xml:space="preserve"> s</w:t>
      </w:r>
      <w:r w:rsidRPr="00EB38FF">
        <w:rPr>
          <w:rFonts w:ascii="Times New Roman" w:hAnsi="Times New Roman"/>
          <w:i/>
          <w:sz w:val="24"/>
          <w:szCs w:val="24"/>
        </w:rPr>
        <w:t>urvey 5-</w:t>
      </w:r>
      <w:r w:rsidR="004C7034" w:rsidRPr="00EB38FF">
        <w:rPr>
          <w:rFonts w:ascii="Times New Roman" w:hAnsi="Times New Roman"/>
          <w:i/>
          <w:sz w:val="24"/>
          <w:szCs w:val="24"/>
        </w:rPr>
        <w:t>y</w:t>
      </w:r>
      <w:r w:rsidRPr="00EB38FF">
        <w:rPr>
          <w:rFonts w:ascii="Times New Roman" w:hAnsi="Times New Roman"/>
          <w:i/>
          <w:sz w:val="24"/>
          <w:szCs w:val="24"/>
        </w:rPr>
        <w:t xml:space="preserve">ear </w:t>
      </w:r>
      <w:r w:rsidR="004C7034" w:rsidRPr="00EB38FF">
        <w:rPr>
          <w:rFonts w:ascii="Times New Roman" w:hAnsi="Times New Roman"/>
          <w:i/>
          <w:sz w:val="24"/>
          <w:szCs w:val="24"/>
        </w:rPr>
        <w:t>e</w:t>
      </w:r>
      <w:r w:rsidRPr="00EB38FF">
        <w:rPr>
          <w:rFonts w:ascii="Times New Roman" w:hAnsi="Times New Roman"/>
          <w:i/>
          <w:sz w:val="24"/>
          <w:szCs w:val="24"/>
        </w:rPr>
        <w:t>stimates-Atascosa County, Texas.</w:t>
      </w:r>
      <w:proofErr w:type="gramEnd"/>
      <w:r w:rsidRPr="00EB38FF">
        <w:rPr>
          <w:rFonts w:ascii="Times New Roman" w:hAnsi="Times New Roman"/>
          <w:sz w:val="24"/>
          <w:szCs w:val="24"/>
        </w:rPr>
        <w:t xml:space="preserve"> Retrieved from </w:t>
      </w:r>
      <w:hyperlink r:id="rId41" w:history="1">
        <w:r w:rsidR="00697EED" w:rsidRPr="00EB38FF">
          <w:rPr>
            <w:rStyle w:val="Hyperlink"/>
            <w:rFonts w:ascii="Times New Roman" w:hAnsi="Times New Roman"/>
            <w:color w:val="auto"/>
            <w:sz w:val="24"/>
            <w:szCs w:val="24"/>
            <w:u w:val="none"/>
          </w:rPr>
          <w:t>https://factfinder.census.gov/faces/nav/jsf/pages/community_facts.xhtml</w:t>
        </w:r>
      </w:hyperlink>
    </w:p>
    <w:p w14:paraId="78FEAA63" w14:textId="147128FC"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t>United States Census Bureau.</w:t>
      </w:r>
      <w:proofErr w:type="gramEnd"/>
      <w:r w:rsidRPr="00EB38FF">
        <w:rPr>
          <w:rFonts w:ascii="Times New Roman" w:hAnsi="Times New Roman"/>
          <w:sz w:val="24"/>
          <w:szCs w:val="24"/>
        </w:rPr>
        <w:t xml:space="preserve"> (2016d)</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Selected </w:t>
      </w:r>
      <w:r w:rsidR="004C7034" w:rsidRPr="00EB38FF">
        <w:rPr>
          <w:rFonts w:ascii="Times New Roman" w:hAnsi="Times New Roman"/>
          <w:i/>
          <w:sz w:val="24"/>
          <w:szCs w:val="24"/>
        </w:rPr>
        <w:t>e</w:t>
      </w:r>
      <w:r w:rsidRPr="00EB38FF">
        <w:rPr>
          <w:rFonts w:ascii="Times New Roman" w:hAnsi="Times New Roman"/>
          <w:i/>
          <w:sz w:val="24"/>
          <w:szCs w:val="24"/>
        </w:rPr>
        <w:t xml:space="preserve">conomic </w:t>
      </w:r>
      <w:r w:rsidR="004C7034" w:rsidRPr="00EB38FF">
        <w:rPr>
          <w:rFonts w:ascii="Times New Roman" w:hAnsi="Times New Roman"/>
          <w:i/>
          <w:sz w:val="24"/>
          <w:szCs w:val="24"/>
        </w:rPr>
        <w:t>c</w:t>
      </w:r>
      <w:r w:rsidRPr="00EB38FF">
        <w:rPr>
          <w:rFonts w:ascii="Times New Roman" w:hAnsi="Times New Roman"/>
          <w:i/>
          <w:sz w:val="24"/>
          <w:szCs w:val="24"/>
        </w:rPr>
        <w:t xml:space="preserve">haracteristics-2012-2016 American </w:t>
      </w:r>
      <w:r w:rsidR="004C7034" w:rsidRPr="00EB38FF">
        <w:rPr>
          <w:rFonts w:ascii="Times New Roman" w:hAnsi="Times New Roman"/>
          <w:i/>
          <w:sz w:val="24"/>
          <w:szCs w:val="24"/>
        </w:rPr>
        <w:t>c</w:t>
      </w:r>
      <w:r w:rsidRPr="00EB38FF">
        <w:rPr>
          <w:rFonts w:ascii="Times New Roman" w:hAnsi="Times New Roman"/>
          <w:i/>
          <w:sz w:val="24"/>
          <w:szCs w:val="24"/>
        </w:rPr>
        <w:t xml:space="preserve">ommunity </w:t>
      </w:r>
      <w:r w:rsidR="004C7034" w:rsidRPr="00EB38FF">
        <w:rPr>
          <w:rFonts w:ascii="Times New Roman" w:hAnsi="Times New Roman"/>
          <w:i/>
          <w:sz w:val="24"/>
          <w:szCs w:val="24"/>
        </w:rPr>
        <w:t>s</w:t>
      </w:r>
      <w:r w:rsidRPr="00EB38FF">
        <w:rPr>
          <w:rFonts w:ascii="Times New Roman" w:hAnsi="Times New Roman"/>
          <w:i/>
          <w:sz w:val="24"/>
          <w:szCs w:val="24"/>
        </w:rPr>
        <w:t>urvey 5-</w:t>
      </w:r>
      <w:r w:rsidR="004C7034" w:rsidRPr="00EB38FF">
        <w:rPr>
          <w:rFonts w:ascii="Times New Roman" w:hAnsi="Times New Roman"/>
          <w:i/>
          <w:sz w:val="24"/>
          <w:szCs w:val="24"/>
        </w:rPr>
        <w:t>y</w:t>
      </w:r>
      <w:r w:rsidRPr="00EB38FF">
        <w:rPr>
          <w:rFonts w:ascii="Times New Roman" w:hAnsi="Times New Roman"/>
          <w:i/>
          <w:sz w:val="24"/>
          <w:szCs w:val="24"/>
        </w:rPr>
        <w:t xml:space="preserve">ear </w:t>
      </w:r>
      <w:r w:rsidR="004C7034" w:rsidRPr="00EB38FF">
        <w:rPr>
          <w:rFonts w:ascii="Times New Roman" w:hAnsi="Times New Roman"/>
          <w:i/>
          <w:sz w:val="24"/>
          <w:szCs w:val="24"/>
        </w:rPr>
        <w:t>e</w:t>
      </w:r>
      <w:r w:rsidRPr="00EB38FF">
        <w:rPr>
          <w:rFonts w:ascii="Times New Roman" w:hAnsi="Times New Roman"/>
          <w:i/>
          <w:sz w:val="24"/>
          <w:szCs w:val="24"/>
        </w:rPr>
        <w:t>stimates-Atascosa County, Texas.</w:t>
      </w:r>
      <w:proofErr w:type="gramEnd"/>
      <w:r w:rsidRPr="00EB38FF">
        <w:rPr>
          <w:rFonts w:ascii="Times New Roman" w:hAnsi="Times New Roman"/>
          <w:sz w:val="24"/>
          <w:szCs w:val="24"/>
        </w:rPr>
        <w:t xml:space="preserve"> Retrieved from </w:t>
      </w:r>
      <w:hyperlink r:id="rId42" w:history="1">
        <w:r w:rsidR="00982DAB" w:rsidRPr="00EB38FF">
          <w:rPr>
            <w:rStyle w:val="Hyperlink"/>
            <w:rFonts w:ascii="Times New Roman" w:hAnsi="Times New Roman"/>
            <w:color w:val="auto"/>
            <w:sz w:val="24"/>
            <w:szCs w:val="24"/>
            <w:u w:val="none"/>
          </w:rPr>
          <w:t>https://factfinder.census.gov/faces/nav/jsf/pages/community_facts.xhtml</w:t>
        </w:r>
      </w:hyperlink>
    </w:p>
    <w:p w14:paraId="702FD25E" w14:textId="51057240" w:rsidR="00982DAB" w:rsidRPr="00EB38FF" w:rsidRDefault="00982DAB" w:rsidP="00982DAB">
      <w:pPr>
        <w:spacing w:after="0" w:line="480" w:lineRule="auto"/>
        <w:ind w:left="720" w:hanging="720"/>
        <w:contextualSpacing/>
        <w:rPr>
          <w:rFonts w:ascii="Times New Roman" w:hAnsi="Times New Roman"/>
          <w:sz w:val="24"/>
          <w:szCs w:val="24"/>
        </w:rPr>
      </w:pPr>
      <w:r w:rsidRPr="00EB38FF">
        <w:rPr>
          <w:rFonts w:ascii="Times New Roman" w:eastAsiaTheme="minorEastAsia" w:hAnsi="Times New Roman"/>
          <w:sz w:val="24"/>
          <w:szCs w:val="24"/>
        </w:rPr>
        <w:t xml:space="preserve">U.S. Department of Health and Human Services, </w:t>
      </w:r>
      <w:r w:rsidRPr="00EB38FF">
        <w:rPr>
          <w:rFonts w:ascii="Times New Roman" w:hAnsi="Times New Roman"/>
          <w:sz w:val="24"/>
          <w:szCs w:val="24"/>
        </w:rPr>
        <w:t xml:space="preserve">National Institutes of Health, National Institute on Alcohol Abuse and Alcoholism (2014). </w:t>
      </w:r>
      <w:proofErr w:type="gramStart"/>
      <w:r w:rsidRPr="00EB38FF">
        <w:rPr>
          <w:rFonts w:ascii="Times New Roman" w:hAnsi="Times New Roman"/>
          <w:sz w:val="24"/>
          <w:szCs w:val="24"/>
        </w:rPr>
        <w:t xml:space="preserve">The </w:t>
      </w:r>
      <w:r w:rsidR="004C7034" w:rsidRPr="00EB38FF">
        <w:rPr>
          <w:rFonts w:ascii="Times New Roman" w:hAnsi="Times New Roman"/>
          <w:sz w:val="24"/>
          <w:szCs w:val="24"/>
        </w:rPr>
        <w:t>i</w:t>
      </w:r>
      <w:r w:rsidRPr="00EB38FF">
        <w:rPr>
          <w:rFonts w:ascii="Times New Roman" w:hAnsi="Times New Roman"/>
          <w:sz w:val="24"/>
          <w:szCs w:val="24"/>
        </w:rPr>
        <w:t xml:space="preserve">mportance of </w:t>
      </w:r>
      <w:r w:rsidR="004C7034" w:rsidRPr="00EB38FF">
        <w:rPr>
          <w:rFonts w:ascii="Times New Roman" w:hAnsi="Times New Roman"/>
          <w:sz w:val="24"/>
          <w:szCs w:val="24"/>
        </w:rPr>
        <w:t>d</w:t>
      </w:r>
      <w:r w:rsidRPr="00EB38FF">
        <w:rPr>
          <w:rFonts w:ascii="Times New Roman" w:hAnsi="Times New Roman"/>
          <w:sz w:val="24"/>
          <w:szCs w:val="24"/>
        </w:rPr>
        <w:t xml:space="preserve">rinking </w:t>
      </w:r>
      <w:r w:rsidR="004C7034" w:rsidRPr="00EB38FF">
        <w:rPr>
          <w:rFonts w:ascii="Times New Roman" w:hAnsi="Times New Roman"/>
          <w:sz w:val="24"/>
          <w:szCs w:val="24"/>
        </w:rPr>
        <w:t>p</w:t>
      </w:r>
      <w:r w:rsidRPr="00EB38FF">
        <w:rPr>
          <w:rFonts w:ascii="Times New Roman" w:hAnsi="Times New Roman"/>
          <w:sz w:val="24"/>
          <w:szCs w:val="24"/>
        </w:rPr>
        <w:t>atterns</w:t>
      </w:r>
      <w:r w:rsidRPr="00EB38FF">
        <w:rPr>
          <w:rFonts w:ascii="Times New Roman" w:hAnsi="Times New Roman"/>
          <w:i/>
          <w:iCs/>
          <w:sz w:val="24"/>
          <w:szCs w:val="24"/>
        </w:rPr>
        <w:t>.</w:t>
      </w:r>
      <w:proofErr w:type="gramEnd"/>
      <w:r w:rsidRPr="00EB38FF">
        <w:rPr>
          <w:rFonts w:ascii="Times New Roman" w:hAnsi="Times New Roman"/>
          <w:i/>
          <w:iCs/>
          <w:sz w:val="24"/>
          <w:szCs w:val="24"/>
        </w:rPr>
        <w:t xml:space="preserve"> Rethinking Drinking, 9</w:t>
      </w:r>
      <w:r w:rsidRPr="00EB38FF">
        <w:rPr>
          <w:rFonts w:ascii="Times New Roman" w:hAnsi="Times New Roman"/>
          <w:sz w:val="24"/>
          <w:szCs w:val="24"/>
        </w:rPr>
        <w:t>(1), 21.</w:t>
      </w:r>
      <w:r w:rsidRPr="00EB38FF">
        <w:rPr>
          <w:rFonts w:ascii="Times New Roman" w:hAnsi="Times New Roman"/>
          <w:i/>
          <w:iCs/>
          <w:sz w:val="24"/>
          <w:szCs w:val="24"/>
        </w:rPr>
        <w:t xml:space="preserve"> </w:t>
      </w:r>
      <w:r w:rsidRPr="00EB38FF">
        <w:rPr>
          <w:rFonts w:ascii="Times New Roman" w:hAnsi="Times New Roman"/>
          <w:sz w:val="24"/>
          <w:szCs w:val="24"/>
        </w:rPr>
        <w:t xml:space="preserve">Retrieved </w:t>
      </w:r>
      <w:r w:rsidR="006E3F67" w:rsidRPr="00EB38FF">
        <w:rPr>
          <w:rFonts w:ascii="Times New Roman" w:hAnsi="Times New Roman"/>
          <w:sz w:val="24"/>
          <w:szCs w:val="24"/>
        </w:rPr>
        <w:t>from</w:t>
      </w:r>
      <w:r w:rsidRPr="00EB38FF">
        <w:rPr>
          <w:rFonts w:ascii="Times New Roman" w:hAnsi="Times New Roman"/>
          <w:sz w:val="24"/>
          <w:szCs w:val="24"/>
        </w:rPr>
        <w:t xml:space="preserve"> </w:t>
      </w:r>
      <w:hyperlink r:id="rId43" w:history="1">
        <w:r w:rsidR="00697EED" w:rsidRPr="00EB38FF">
          <w:rPr>
            <w:rStyle w:val="Hyperlink"/>
            <w:rFonts w:ascii="Times New Roman" w:hAnsi="Times New Roman"/>
            <w:color w:val="auto"/>
            <w:sz w:val="24"/>
            <w:szCs w:val="24"/>
            <w:u w:val="none"/>
          </w:rPr>
          <w:t>https://medlineplus.gov/magazin</w:t>
        </w:r>
        <w:r w:rsidR="00697EED" w:rsidRPr="00EB38FF">
          <w:rPr>
            <w:rStyle w:val="Hyperlink"/>
            <w:rFonts w:ascii="Times New Roman" w:hAnsi="Times New Roman"/>
            <w:color w:val="auto"/>
            <w:sz w:val="24"/>
            <w:szCs w:val="24"/>
            <w:u w:val="none"/>
          </w:rPr>
          <w:t>e</w:t>
        </w:r>
        <w:r w:rsidR="00697EED" w:rsidRPr="00EB38FF">
          <w:rPr>
            <w:rStyle w:val="Hyperlink"/>
            <w:rFonts w:ascii="Times New Roman" w:hAnsi="Times New Roman"/>
            <w:color w:val="auto"/>
            <w:sz w:val="24"/>
            <w:szCs w:val="24"/>
            <w:u w:val="none"/>
          </w:rPr>
          <w:t>/issues/spring14/articles/spring14pg21.html</w:t>
        </w:r>
      </w:hyperlink>
    </w:p>
    <w:p w14:paraId="085B6A96" w14:textId="0EFDD28A" w:rsidR="003B19BD" w:rsidRPr="00EB38FF" w:rsidRDefault="003B19BD" w:rsidP="003B19BD">
      <w:pPr>
        <w:spacing w:after="0" w:line="480" w:lineRule="auto"/>
        <w:ind w:left="720" w:hanging="720"/>
        <w:contextualSpacing/>
        <w:rPr>
          <w:rStyle w:val="Hyperlink"/>
          <w:rFonts w:ascii="Times New Roman" w:hAnsi="Times New Roman"/>
          <w:sz w:val="24"/>
          <w:szCs w:val="24"/>
        </w:rPr>
      </w:pPr>
      <w:r w:rsidRPr="00EB38FF">
        <w:rPr>
          <w:rFonts w:ascii="Times New Roman" w:hAnsi="Times New Roman"/>
          <w:sz w:val="24"/>
          <w:szCs w:val="24"/>
        </w:rPr>
        <w:t xml:space="preserve">U.S. Department of Health and Human Services, National Institutes of Health, National Institute on Alcohol, Abuse, and Alcoholism. (2016). </w:t>
      </w:r>
      <w:r w:rsidRPr="00EB38FF">
        <w:rPr>
          <w:rFonts w:ascii="Times New Roman" w:hAnsi="Times New Roman"/>
          <w:i/>
          <w:sz w:val="24"/>
          <w:szCs w:val="24"/>
        </w:rPr>
        <w:t xml:space="preserve">Rethinking drinking: Alcohol and your health </w:t>
      </w:r>
      <w:r w:rsidRPr="00EB38FF">
        <w:rPr>
          <w:rFonts w:ascii="Times New Roman" w:hAnsi="Times New Roman"/>
          <w:sz w:val="24"/>
          <w:szCs w:val="24"/>
        </w:rPr>
        <w:t xml:space="preserve">(NIH Publication No. 153770). Retrieved from </w:t>
      </w:r>
      <w:hyperlink r:id="rId44" w:history="1">
        <w:r w:rsidRPr="00EB38FF">
          <w:rPr>
            <w:rStyle w:val="Hyperlink"/>
            <w:rFonts w:ascii="Times New Roman" w:hAnsi="Times New Roman"/>
            <w:color w:val="auto"/>
            <w:sz w:val="24"/>
            <w:szCs w:val="24"/>
            <w:u w:val="none"/>
          </w:rPr>
          <w:t>https://pubs.niaaa.nih.gov/publications/RethinkingDrinking/Rethinking_Drinking.pdf</w:t>
        </w:r>
      </w:hyperlink>
    </w:p>
    <w:p w14:paraId="12DE7CEB" w14:textId="79EBF650" w:rsidR="00797272" w:rsidRPr="00EB38FF" w:rsidRDefault="00797272" w:rsidP="00797272">
      <w:pPr>
        <w:spacing w:after="0" w:line="480" w:lineRule="auto"/>
        <w:ind w:left="720" w:hanging="720"/>
        <w:contextualSpacing/>
        <w:rPr>
          <w:rFonts w:ascii="Times New Roman" w:hAnsi="Times New Roman"/>
          <w:sz w:val="24"/>
          <w:szCs w:val="24"/>
        </w:rPr>
      </w:pPr>
      <w:r w:rsidRPr="00EB38FF">
        <w:rPr>
          <w:rFonts w:ascii="Times New Roman" w:eastAsiaTheme="minorEastAsia" w:hAnsi="Times New Roman"/>
          <w:sz w:val="24"/>
          <w:szCs w:val="24"/>
        </w:rPr>
        <w:t xml:space="preserve">U.S. Department of Health and Human Services, </w:t>
      </w:r>
      <w:r w:rsidRPr="00EB38FF">
        <w:rPr>
          <w:rFonts w:ascii="Times New Roman" w:hAnsi="Times New Roman"/>
          <w:sz w:val="24"/>
          <w:szCs w:val="24"/>
        </w:rPr>
        <w:t>National Institutes of Health, National Institute on Alcohol Abuse and Alcoholism. (2017)</w:t>
      </w:r>
      <w:proofErr w:type="gramStart"/>
      <w:r w:rsidRPr="00EB38FF">
        <w:rPr>
          <w:rFonts w:ascii="Times New Roman" w:hAnsi="Times New Roman"/>
          <w:sz w:val="24"/>
          <w:szCs w:val="24"/>
        </w:rPr>
        <w:t xml:space="preserve">. </w:t>
      </w:r>
      <w:r w:rsidRPr="00EB38FF">
        <w:rPr>
          <w:rFonts w:ascii="Times New Roman" w:hAnsi="Times New Roman"/>
          <w:i/>
          <w:sz w:val="24"/>
          <w:szCs w:val="24"/>
        </w:rPr>
        <w:t xml:space="preserve">Alcohol </w:t>
      </w:r>
      <w:r w:rsidR="00640B54" w:rsidRPr="00EB38FF">
        <w:rPr>
          <w:rFonts w:ascii="Times New Roman" w:hAnsi="Times New Roman"/>
          <w:i/>
          <w:sz w:val="24"/>
          <w:szCs w:val="24"/>
        </w:rPr>
        <w:t>u</w:t>
      </w:r>
      <w:r w:rsidRPr="00EB38FF">
        <w:rPr>
          <w:rFonts w:ascii="Times New Roman" w:hAnsi="Times New Roman"/>
          <w:i/>
          <w:sz w:val="24"/>
          <w:szCs w:val="24"/>
        </w:rPr>
        <w:t xml:space="preserve">se </w:t>
      </w:r>
      <w:r w:rsidR="00640B54" w:rsidRPr="00EB38FF">
        <w:rPr>
          <w:rFonts w:ascii="Times New Roman" w:hAnsi="Times New Roman"/>
          <w:i/>
          <w:sz w:val="24"/>
          <w:szCs w:val="24"/>
        </w:rPr>
        <w:t>d</w:t>
      </w:r>
      <w:r w:rsidRPr="00EB38FF">
        <w:rPr>
          <w:rFonts w:ascii="Times New Roman" w:hAnsi="Times New Roman"/>
          <w:i/>
          <w:sz w:val="24"/>
          <w:szCs w:val="24"/>
        </w:rPr>
        <w:t>isorder</w:t>
      </w:r>
      <w:r w:rsidRPr="00EB38FF">
        <w:rPr>
          <w:rFonts w:ascii="Times New Roman" w:hAnsi="Times New Roman"/>
          <w:sz w:val="24"/>
          <w:szCs w:val="24"/>
        </w:rPr>
        <w:t>.</w:t>
      </w:r>
      <w:proofErr w:type="gramEnd"/>
      <w:r w:rsidRPr="00EB38FF">
        <w:rPr>
          <w:rFonts w:ascii="Times New Roman" w:hAnsi="Times New Roman"/>
          <w:sz w:val="24"/>
          <w:szCs w:val="24"/>
        </w:rPr>
        <w:t xml:space="preserve"> Retrieved from </w:t>
      </w:r>
      <w:hyperlink r:id="rId45" w:history="1">
        <w:r w:rsidRPr="00EB38FF">
          <w:rPr>
            <w:rStyle w:val="Hyperlink"/>
            <w:rFonts w:ascii="Times New Roman" w:hAnsi="Times New Roman"/>
            <w:color w:val="auto"/>
            <w:sz w:val="24"/>
            <w:szCs w:val="24"/>
            <w:u w:val="none"/>
          </w:rPr>
          <w:t>https://www.niaaa.nih.gov/alcohol-health/overview-alcohol-consumption/alcohol-use-disorders</w:t>
        </w:r>
      </w:hyperlink>
    </w:p>
    <w:p w14:paraId="3614A315" w14:textId="77777777" w:rsidR="003B19BD" w:rsidRPr="00EB38FF" w:rsidRDefault="003B19BD" w:rsidP="003B19BD">
      <w:pPr>
        <w:spacing w:after="0" w:line="480" w:lineRule="auto"/>
        <w:ind w:left="720" w:hanging="720"/>
        <w:contextualSpacing/>
        <w:rPr>
          <w:rFonts w:ascii="Times New Roman" w:hAnsi="Times New Roman"/>
          <w:sz w:val="24"/>
          <w:szCs w:val="24"/>
        </w:rPr>
      </w:pPr>
      <w:proofErr w:type="gramStart"/>
      <w:r w:rsidRPr="00EB38FF">
        <w:rPr>
          <w:rFonts w:ascii="Times New Roman" w:hAnsi="Times New Roman"/>
          <w:sz w:val="24"/>
          <w:szCs w:val="24"/>
        </w:rPr>
        <w:lastRenderedPageBreak/>
        <w:t xml:space="preserve">Vinson, D.C., Turner, B.J., Manning, B.K., &amp; </w:t>
      </w:r>
      <w:proofErr w:type="spellStart"/>
      <w:r w:rsidRPr="00EB38FF">
        <w:rPr>
          <w:rFonts w:ascii="Times New Roman" w:hAnsi="Times New Roman"/>
          <w:sz w:val="24"/>
          <w:szCs w:val="24"/>
        </w:rPr>
        <w:t>Galliher</w:t>
      </w:r>
      <w:proofErr w:type="spellEnd"/>
      <w:r w:rsidRPr="00EB38FF">
        <w:rPr>
          <w:rFonts w:ascii="Times New Roman" w:hAnsi="Times New Roman"/>
          <w:sz w:val="24"/>
          <w:szCs w:val="24"/>
        </w:rPr>
        <w:t>, J.M. (2013).</w:t>
      </w:r>
      <w:proofErr w:type="gramEnd"/>
      <w:r w:rsidRPr="00EB38FF">
        <w:rPr>
          <w:rFonts w:ascii="Times New Roman" w:hAnsi="Times New Roman"/>
          <w:sz w:val="24"/>
          <w:szCs w:val="24"/>
        </w:rPr>
        <w:t xml:space="preserve"> Clinician suspicion of an alcohol problem: An observational study from the AAFP national research network. </w:t>
      </w:r>
      <w:proofErr w:type="gramStart"/>
      <w:r w:rsidRPr="00EB38FF">
        <w:rPr>
          <w:rFonts w:ascii="Times New Roman" w:hAnsi="Times New Roman"/>
          <w:i/>
          <w:sz w:val="24"/>
          <w:szCs w:val="24"/>
        </w:rPr>
        <w:t>Annals of Family Medicine, 11</w:t>
      </w:r>
      <w:r w:rsidRPr="00EB38FF">
        <w:rPr>
          <w:rFonts w:ascii="Times New Roman" w:hAnsi="Times New Roman"/>
          <w:sz w:val="24"/>
          <w:szCs w:val="24"/>
        </w:rPr>
        <w:t>(1), 53-59.</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10.1370/afm.1464</w:t>
      </w:r>
    </w:p>
    <w:p w14:paraId="50C12502" w14:textId="77777777" w:rsidR="00191ACC" w:rsidRPr="00EB38FF" w:rsidRDefault="003B19BD" w:rsidP="002765D4">
      <w:pPr>
        <w:spacing w:after="0" w:line="480" w:lineRule="auto"/>
        <w:ind w:left="720" w:hanging="720"/>
        <w:contextualSpacing/>
        <w:rPr>
          <w:rFonts w:ascii="Times New Roman" w:hAnsi="Times New Roman"/>
          <w:sz w:val="24"/>
          <w:szCs w:val="24"/>
        </w:rPr>
      </w:pPr>
      <w:r w:rsidRPr="00EB38FF">
        <w:rPr>
          <w:rFonts w:ascii="Times New Roman" w:hAnsi="Times New Roman"/>
          <w:sz w:val="24"/>
          <w:szCs w:val="24"/>
        </w:rPr>
        <w:t xml:space="preserve">Whitman, I.R., </w:t>
      </w:r>
      <w:proofErr w:type="spellStart"/>
      <w:r w:rsidRPr="00EB38FF">
        <w:rPr>
          <w:rFonts w:ascii="Times New Roman" w:hAnsi="Times New Roman"/>
          <w:sz w:val="24"/>
          <w:szCs w:val="24"/>
        </w:rPr>
        <w:t>Agarwal</w:t>
      </w:r>
      <w:proofErr w:type="spellEnd"/>
      <w:r w:rsidRPr="00EB38FF">
        <w:rPr>
          <w:rFonts w:ascii="Times New Roman" w:hAnsi="Times New Roman"/>
          <w:sz w:val="24"/>
          <w:szCs w:val="24"/>
        </w:rPr>
        <w:t xml:space="preserve">, V., Nah, G., Dukes, J.W., </w:t>
      </w:r>
      <w:proofErr w:type="spellStart"/>
      <w:r w:rsidRPr="00EB38FF">
        <w:rPr>
          <w:rFonts w:ascii="Times New Roman" w:hAnsi="Times New Roman"/>
          <w:sz w:val="24"/>
          <w:szCs w:val="24"/>
        </w:rPr>
        <w:t>Vittinghoff</w:t>
      </w:r>
      <w:proofErr w:type="spellEnd"/>
      <w:r w:rsidRPr="00EB38FF">
        <w:rPr>
          <w:rFonts w:ascii="Times New Roman" w:hAnsi="Times New Roman"/>
          <w:sz w:val="24"/>
          <w:szCs w:val="24"/>
        </w:rPr>
        <w:t xml:space="preserve">, E., </w:t>
      </w:r>
      <w:proofErr w:type="spellStart"/>
      <w:r w:rsidRPr="00EB38FF">
        <w:rPr>
          <w:rFonts w:ascii="Times New Roman" w:hAnsi="Times New Roman"/>
          <w:sz w:val="24"/>
          <w:szCs w:val="24"/>
        </w:rPr>
        <w:t>Dewland</w:t>
      </w:r>
      <w:proofErr w:type="spellEnd"/>
      <w:r w:rsidRPr="00EB38FF">
        <w:rPr>
          <w:rFonts w:ascii="Times New Roman" w:hAnsi="Times New Roman"/>
          <w:sz w:val="24"/>
          <w:szCs w:val="24"/>
        </w:rPr>
        <w:t xml:space="preserve">, T.A., &amp; Marcus, G.M. (2017). </w:t>
      </w:r>
      <w:proofErr w:type="gramStart"/>
      <w:r w:rsidRPr="00EB38FF">
        <w:rPr>
          <w:rFonts w:ascii="Times New Roman" w:hAnsi="Times New Roman"/>
          <w:sz w:val="24"/>
          <w:szCs w:val="24"/>
        </w:rPr>
        <w:t>Alcohol abuse and cardiac disease.</w:t>
      </w:r>
      <w:proofErr w:type="gramEnd"/>
      <w:r w:rsidRPr="00EB38FF">
        <w:rPr>
          <w:rFonts w:ascii="Times New Roman" w:hAnsi="Times New Roman"/>
          <w:sz w:val="24"/>
          <w:szCs w:val="24"/>
        </w:rPr>
        <w:t xml:space="preserve"> </w:t>
      </w:r>
      <w:proofErr w:type="gramStart"/>
      <w:r w:rsidRPr="00EB38FF">
        <w:rPr>
          <w:rFonts w:ascii="Times New Roman" w:hAnsi="Times New Roman"/>
          <w:i/>
          <w:sz w:val="24"/>
          <w:szCs w:val="24"/>
        </w:rPr>
        <w:t>Journal of the American College of Cardiology, 69</w:t>
      </w:r>
      <w:r w:rsidRPr="00EB38FF">
        <w:rPr>
          <w:rFonts w:ascii="Times New Roman" w:hAnsi="Times New Roman"/>
          <w:sz w:val="24"/>
          <w:szCs w:val="24"/>
        </w:rPr>
        <w:t>(1), 13-24.</w:t>
      </w:r>
      <w:proofErr w:type="gramEnd"/>
      <w:r w:rsidRPr="00EB38FF">
        <w:rPr>
          <w:rFonts w:ascii="Times New Roman" w:hAnsi="Times New Roman"/>
          <w:sz w:val="24"/>
          <w:szCs w:val="24"/>
        </w:rPr>
        <w:t xml:space="preserve"> </w:t>
      </w:r>
      <w:proofErr w:type="spellStart"/>
      <w:proofErr w:type="gramStart"/>
      <w:r w:rsidRPr="00EB38FF">
        <w:rPr>
          <w:rFonts w:ascii="Times New Roman" w:hAnsi="Times New Roman"/>
          <w:sz w:val="24"/>
          <w:szCs w:val="24"/>
        </w:rPr>
        <w:t>doi</w:t>
      </w:r>
      <w:proofErr w:type="spellEnd"/>
      <w:proofErr w:type="gramEnd"/>
      <w:r w:rsidRPr="00EB38FF">
        <w:rPr>
          <w:rFonts w:ascii="Times New Roman" w:hAnsi="Times New Roman"/>
          <w:sz w:val="24"/>
          <w:szCs w:val="24"/>
        </w:rPr>
        <w:t>: 10.1016/j.jacc.2016.10.048</w:t>
      </w:r>
    </w:p>
    <w:sectPr w:rsidR="00191ACC" w:rsidRPr="00EB38FF" w:rsidSect="006A710B">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21129" w16cid:durableId="1F4DE0E3"/>
  <w16cid:commentId w16cid:paraId="5C55885D" w16cid:durableId="1F4DE0E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1FA4D" w14:textId="77777777" w:rsidR="00EB38FF" w:rsidRDefault="00EB38FF" w:rsidP="00A52AB8">
      <w:pPr>
        <w:spacing w:after="0" w:line="240" w:lineRule="auto"/>
      </w:pPr>
      <w:r>
        <w:separator/>
      </w:r>
    </w:p>
  </w:endnote>
  <w:endnote w:type="continuationSeparator" w:id="0">
    <w:p w14:paraId="7A4255F8" w14:textId="77777777" w:rsidR="00EB38FF" w:rsidRDefault="00EB38FF" w:rsidP="00A52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altName w:val="Segoe UI"/>
    <w:panose1 w:val="020B0600040502020204"/>
    <w:charset w:val="00"/>
    <w:family w:val="auto"/>
    <w:pitch w:val="variable"/>
    <w:sig w:usb0="E1000AEF" w:usb1="5000A1FF" w:usb2="00000000" w:usb3="00000000" w:csb0="000001BF" w:csb1="00000000"/>
  </w:font>
  <w:font w:name="MS Mincho">
    <w:altName w:val="Yu Gothic UI"/>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2CD996" w14:textId="77777777" w:rsidR="00EB38FF" w:rsidRDefault="00EB38FF" w:rsidP="00A52AB8">
      <w:pPr>
        <w:spacing w:after="0" w:line="240" w:lineRule="auto"/>
      </w:pPr>
      <w:r>
        <w:separator/>
      </w:r>
    </w:p>
  </w:footnote>
  <w:footnote w:type="continuationSeparator" w:id="0">
    <w:p w14:paraId="762CC01C" w14:textId="77777777" w:rsidR="00EB38FF" w:rsidRDefault="00EB38FF" w:rsidP="00A52A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A55D4" w14:textId="4F9A5FC5" w:rsidR="00EB38FF" w:rsidRPr="00847DD9" w:rsidRDefault="00EB38FF" w:rsidP="00E45F52">
    <w:pPr>
      <w:pStyle w:val="APAPageHeading"/>
    </w:pPr>
    <w:r>
      <w:t>SBIRT FOR ALCOHOL MISUSE IN PRIMARY CARE</w:t>
    </w:r>
    <w:r>
      <w:tab/>
    </w:r>
    <w:r>
      <w:fldChar w:fldCharType="begin"/>
    </w:r>
    <w:r>
      <w:instrText xml:space="preserve"> PAGE  \* MERGEFORMAT </w:instrText>
    </w:r>
    <w:r>
      <w:fldChar w:fldCharType="separate"/>
    </w:r>
    <w:r w:rsidR="00AA1789">
      <w:rPr>
        <w:noProof/>
      </w:rPr>
      <w:t>3</w:t>
    </w:r>
    <w: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ADB18" w14:textId="3EE5DB2C" w:rsidR="00EB38FF" w:rsidRPr="00847DD9" w:rsidRDefault="00EB38FF" w:rsidP="00E45F52">
    <w:pPr>
      <w:pStyle w:val="APAPageHeading"/>
      <w:tabs>
        <w:tab w:val="center" w:pos="4680"/>
      </w:tabs>
    </w:pPr>
    <w:r>
      <w:t>Running head: SBIRT FOR ALCOHOL MISUSE IN PRIMARY CARE</w:t>
    </w:r>
    <w:r>
      <w:tab/>
    </w:r>
    <w:r>
      <w:fldChar w:fldCharType="begin"/>
    </w:r>
    <w:r>
      <w:instrText xml:space="preserve"> PAGE  \* MERGEFORMAT </w:instrText>
    </w:r>
    <w:r>
      <w:fldChar w:fldCharType="separate"/>
    </w:r>
    <w:r w:rsidR="00AA1789">
      <w:rPr>
        <w:noProof/>
      </w:rPr>
      <w:t>1</w:t>
    </w:r>
    <w: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CD8B0" w14:textId="13B8B4C5" w:rsidR="00EB38FF" w:rsidRDefault="00EB38FF" w:rsidP="00A52AB8">
    <w:pPr>
      <w:pStyle w:val="APAPageHeading"/>
      <w:tabs>
        <w:tab w:val="center" w:pos="4680"/>
      </w:tabs>
    </w:pPr>
    <w:r>
      <w:t>SBIRT FOR ALCOHOL MISUSE IN PRIMARY CARE</w:t>
    </w:r>
    <w:r>
      <w:tab/>
    </w:r>
    <w:r>
      <w:fldChar w:fldCharType="begin"/>
    </w:r>
    <w:r>
      <w:instrText xml:space="preserve"> PAGE  \* MERGEFORMAT </w:instrText>
    </w:r>
    <w:r>
      <w:fldChar w:fldCharType="separate"/>
    </w:r>
    <w:r w:rsidR="00AA1789">
      <w:rPr>
        <w:noProof/>
      </w:rPr>
      <w:t>14</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A160C"/>
    <w:multiLevelType w:val="hybridMultilevel"/>
    <w:tmpl w:val="9FFE5CAE"/>
    <w:lvl w:ilvl="0" w:tplc="ED02F5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B41719"/>
    <w:multiLevelType w:val="hybridMultilevel"/>
    <w:tmpl w:val="DBB087FE"/>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5E0E1AB9"/>
    <w:multiLevelType w:val="hybridMultilevel"/>
    <w:tmpl w:val="B684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8E451B"/>
    <w:multiLevelType w:val="hybridMultilevel"/>
    <w:tmpl w:val="C0621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DA098F"/>
    <w:multiLevelType w:val="hybridMultilevel"/>
    <w:tmpl w:val="C20E2C96"/>
    <w:lvl w:ilvl="0" w:tplc="3F3E7E6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B8"/>
    <w:rsid w:val="0000144D"/>
    <w:rsid w:val="00020910"/>
    <w:rsid w:val="00024E9C"/>
    <w:rsid w:val="00034D36"/>
    <w:rsid w:val="000401B8"/>
    <w:rsid w:val="0005175E"/>
    <w:rsid w:val="00062150"/>
    <w:rsid w:val="000649FA"/>
    <w:rsid w:val="00076BAD"/>
    <w:rsid w:val="000872F0"/>
    <w:rsid w:val="00094ED5"/>
    <w:rsid w:val="000C1FB7"/>
    <w:rsid w:val="000D31B8"/>
    <w:rsid w:val="000E0931"/>
    <w:rsid w:val="00107EB3"/>
    <w:rsid w:val="001137D5"/>
    <w:rsid w:val="0011708E"/>
    <w:rsid w:val="00122F31"/>
    <w:rsid w:val="0012453D"/>
    <w:rsid w:val="001304ED"/>
    <w:rsid w:val="001616BC"/>
    <w:rsid w:val="001674C5"/>
    <w:rsid w:val="00175D7A"/>
    <w:rsid w:val="001826E4"/>
    <w:rsid w:val="00182FFD"/>
    <w:rsid w:val="00186B44"/>
    <w:rsid w:val="00191ACC"/>
    <w:rsid w:val="001A3CD5"/>
    <w:rsid w:val="001B09EB"/>
    <w:rsid w:val="001B5BD9"/>
    <w:rsid w:val="001C2FA7"/>
    <w:rsid w:val="001E7B8B"/>
    <w:rsid w:val="001F3DF1"/>
    <w:rsid w:val="001F5D78"/>
    <w:rsid w:val="002020A4"/>
    <w:rsid w:val="002226F3"/>
    <w:rsid w:val="002251FC"/>
    <w:rsid w:val="00233E4C"/>
    <w:rsid w:val="00234778"/>
    <w:rsid w:val="0024297C"/>
    <w:rsid w:val="00243BA9"/>
    <w:rsid w:val="002539B6"/>
    <w:rsid w:val="00271569"/>
    <w:rsid w:val="002765D4"/>
    <w:rsid w:val="00287111"/>
    <w:rsid w:val="00292C28"/>
    <w:rsid w:val="00297856"/>
    <w:rsid w:val="002A5446"/>
    <w:rsid w:val="002D5C1B"/>
    <w:rsid w:val="002F7EA0"/>
    <w:rsid w:val="00300FE3"/>
    <w:rsid w:val="00304300"/>
    <w:rsid w:val="003115FC"/>
    <w:rsid w:val="003170EB"/>
    <w:rsid w:val="003379EF"/>
    <w:rsid w:val="00353CE9"/>
    <w:rsid w:val="00354780"/>
    <w:rsid w:val="003A327F"/>
    <w:rsid w:val="003B19BD"/>
    <w:rsid w:val="003B27D0"/>
    <w:rsid w:val="003C0AEE"/>
    <w:rsid w:val="003D119D"/>
    <w:rsid w:val="003D1F12"/>
    <w:rsid w:val="003D2828"/>
    <w:rsid w:val="003E15B9"/>
    <w:rsid w:val="003E27BC"/>
    <w:rsid w:val="003E3611"/>
    <w:rsid w:val="003E4460"/>
    <w:rsid w:val="003E516D"/>
    <w:rsid w:val="003E79D0"/>
    <w:rsid w:val="00441DA1"/>
    <w:rsid w:val="0044660E"/>
    <w:rsid w:val="00453660"/>
    <w:rsid w:val="00461145"/>
    <w:rsid w:val="00461A6A"/>
    <w:rsid w:val="00483802"/>
    <w:rsid w:val="0048499D"/>
    <w:rsid w:val="0049252C"/>
    <w:rsid w:val="004A6F43"/>
    <w:rsid w:val="004C7034"/>
    <w:rsid w:val="004C70FC"/>
    <w:rsid w:val="004E48C3"/>
    <w:rsid w:val="004E671D"/>
    <w:rsid w:val="004F21A5"/>
    <w:rsid w:val="0050077B"/>
    <w:rsid w:val="0051622C"/>
    <w:rsid w:val="00516B8E"/>
    <w:rsid w:val="00530508"/>
    <w:rsid w:val="005451AF"/>
    <w:rsid w:val="005709A3"/>
    <w:rsid w:val="00577B26"/>
    <w:rsid w:val="005953CB"/>
    <w:rsid w:val="005B3DC2"/>
    <w:rsid w:val="005B4187"/>
    <w:rsid w:val="005B536C"/>
    <w:rsid w:val="005C3068"/>
    <w:rsid w:val="005D4CF7"/>
    <w:rsid w:val="005E141C"/>
    <w:rsid w:val="005F49FE"/>
    <w:rsid w:val="005F4D42"/>
    <w:rsid w:val="00620034"/>
    <w:rsid w:val="00640B54"/>
    <w:rsid w:val="006424D7"/>
    <w:rsid w:val="006467C5"/>
    <w:rsid w:val="00647A6D"/>
    <w:rsid w:val="00655359"/>
    <w:rsid w:val="006569A1"/>
    <w:rsid w:val="006612F0"/>
    <w:rsid w:val="0066413E"/>
    <w:rsid w:val="006702E2"/>
    <w:rsid w:val="00682516"/>
    <w:rsid w:val="00697EED"/>
    <w:rsid w:val="006A3091"/>
    <w:rsid w:val="006A710B"/>
    <w:rsid w:val="006C2278"/>
    <w:rsid w:val="006C6C5F"/>
    <w:rsid w:val="006D51C1"/>
    <w:rsid w:val="006E0BAD"/>
    <w:rsid w:val="006E3F67"/>
    <w:rsid w:val="00700C7D"/>
    <w:rsid w:val="00713A65"/>
    <w:rsid w:val="00716F14"/>
    <w:rsid w:val="0072561D"/>
    <w:rsid w:val="00732B4B"/>
    <w:rsid w:val="00757F55"/>
    <w:rsid w:val="00771043"/>
    <w:rsid w:val="00782DD3"/>
    <w:rsid w:val="007870DB"/>
    <w:rsid w:val="00791AA4"/>
    <w:rsid w:val="00793024"/>
    <w:rsid w:val="00793F60"/>
    <w:rsid w:val="00797272"/>
    <w:rsid w:val="007A4002"/>
    <w:rsid w:val="007A44F3"/>
    <w:rsid w:val="007A489F"/>
    <w:rsid w:val="007B4EE0"/>
    <w:rsid w:val="007B6D60"/>
    <w:rsid w:val="007E20B3"/>
    <w:rsid w:val="007E5C28"/>
    <w:rsid w:val="00806707"/>
    <w:rsid w:val="00813460"/>
    <w:rsid w:val="00817F2A"/>
    <w:rsid w:val="0084184E"/>
    <w:rsid w:val="008626A7"/>
    <w:rsid w:val="00865A98"/>
    <w:rsid w:val="0086739D"/>
    <w:rsid w:val="008835BE"/>
    <w:rsid w:val="008840AB"/>
    <w:rsid w:val="008853C4"/>
    <w:rsid w:val="0088546A"/>
    <w:rsid w:val="00891DDB"/>
    <w:rsid w:val="008A6B68"/>
    <w:rsid w:val="008A7AFB"/>
    <w:rsid w:val="008B74E0"/>
    <w:rsid w:val="008C16D4"/>
    <w:rsid w:val="008D4D5A"/>
    <w:rsid w:val="008E3392"/>
    <w:rsid w:val="008E46E7"/>
    <w:rsid w:val="008E5B72"/>
    <w:rsid w:val="009007E6"/>
    <w:rsid w:val="00904161"/>
    <w:rsid w:val="00911A21"/>
    <w:rsid w:val="00914F86"/>
    <w:rsid w:val="00916669"/>
    <w:rsid w:val="00921D80"/>
    <w:rsid w:val="00931A16"/>
    <w:rsid w:val="00944F80"/>
    <w:rsid w:val="009469F2"/>
    <w:rsid w:val="009567D6"/>
    <w:rsid w:val="009712BC"/>
    <w:rsid w:val="009716E4"/>
    <w:rsid w:val="00982DAB"/>
    <w:rsid w:val="009833DB"/>
    <w:rsid w:val="009920A0"/>
    <w:rsid w:val="009A37B3"/>
    <w:rsid w:val="009B1045"/>
    <w:rsid w:val="009B7796"/>
    <w:rsid w:val="009C2D56"/>
    <w:rsid w:val="009D3A92"/>
    <w:rsid w:val="009E6C2B"/>
    <w:rsid w:val="009F21C9"/>
    <w:rsid w:val="009F5877"/>
    <w:rsid w:val="00A0683E"/>
    <w:rsid w:val="00A126D3"/>
    <w:rsid w:val="00A178EB"/>
    <w:rsid w:val="00A213E5"/>
    <w:rsid w:val="00A52AB8"/>
    <w:rsid w:val="00A757CC"/>
    <w:rsid w:val="00A900FA"/>
    <w:rsid w:val="00AA1789"/>
    <w:rsid w:val="00AB2696"/>
    <w:rsid w:val="00AB39D1"/>
    <w:rsid w:val="00B0124F"/>
    <w:rsid w:val="00B50141"/>
    <w:rsid w:val="00B53AC0"/>
    <w:rsid w:val="00B569C6"/>
    <w:rsid w:val="00B61391"/>
    <w:rsid w:val="00B6686D"/>
    <w:rsid w:val="00B70DA3"/>
    <w:rsid w:val="00B90D59"/>
    <w:rsid w:val="00B910DE"/>
    <w:rsid w:val="00B969AA"/>
    <w:rsid w:val="00B97D8C"/>
    <w:rsid w:val="00BA7CC3"/>
    <w:rsid w:val="00BD503D"/>
    <w:rsid w:val="00BD5C1B"/>
    <w:rsid w:val="00C016ED"/>
    <w:rsid w:val="00C0365A"/>
    <w:rsid w:val="00C11C69"/>
    <w:rsid w:val="00C269DE"/>
    <w:rsid w:val="00C373C4"/>
    <w:rsid w:val="00C6361B"/>
    <w:rsid w:val="00C65658"/>
    <w:rsid w:val="00C72A6C"/>
    <w:rsid w:val="00C8474F"/>
    <w:rsid w:val="00C86867"/>
    <w:rsid w:val="00C913C0"/>
    <w:rsid w:val="00CB5896"/>
    <w:rsid w:val="00CD045C"/>
    <w:rsid w:val="00CD57E0"/>
    <w:rsid w:val="00CE0AA2"/>
    <w:rsid w:val="00D07489"/>
    <w:rsid w:val="00D16513"/>
    <w:rsid w:val="00D209C4"/>
    <w:rsid w:val="00D231EA"/>
    <w:rsid w:val="00D350E3"/>
    <w:rsid w:val="00D440AF"/>
    <w:rsid w:val="00D72FB5"/>
    <w:rsid w:val="00D94714"/>
    <w:rsid w:val="00DB13EF"/>
    <w:rsid w:val="00DB6D41"/>
    <w:rsid w:val="00DC42A9"/>
    <w:rsid w:val="00DC5A2D"/>
    <w:rsid w:val="00DF5CD5"/>
    <w:rsid w:val="00E052F6"/>
    <w:rsid w:val="00E07A00"/>
    <w:rsid w:val="00E10D17"/>
    <w:rsid w:val="00E25531"/>
    <w:rsid w:val="00E26461"/>
    <w:rsid w:val="00E42074"/>
    <w:rsid w:val="00E45F52"/>
    <w:rsid w:val="00E67180"/>
    <w:rsid w:val="00E7632C"/>
    <w:rsid w:val="00E8230A"/>
    <w:rsid w:val="00E94485"/>
    <w:rsid w:val="00EB38FF"/>
    <w:rsid w:val="00EE5573"/>
    <w:rsid w:val="00EE5E93"/>
    <w:rsid w:val="00EE7AF8"/>
    <w:rsid w:val="00F04FA4"/>
    <w:rsid w:val="00F35F03"/>
    <w:rsid w:val="00F46ECA"/>
    <w:rsid w:val="00F620AE"/>
    <w:rsid w:val="00F63DC8"/>
    <w:rsid w:val="00F7223B"/>
    <w:rsid w:val="00F8301B"/>
    <w:rsid w:val="00F83098"/>
    <w:rsid w:val="00F839B6"/>
    <w:rsid w:val="00F94AEB"/>
    <w:rsid w:val="00FB661D"/>
    <w:rsid w:val="00FD757F"/>
    <w:rsid w:val="00FE14FE"/>
    <w:rsid w:val="00FE302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B4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AB8"/>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2AB8"/>
    <w:pPr>
      <w:tabs>
        <w:tab w:val="center" w:pos="4320"/>
        <w:tab w:val="right" w:pos="8640"/>
      </w:tabs>
    </w:pPr>
  </w:style>
  <w:style w:type="character" w:customStyle="1" w:styleId="HeaderChar">
    <w:name w:val="Header Char"/>
    <w:basedOn w:val="DefaultParagraphFont"/>
    <w:link w:val="Header"/>
    <w:uiPriority w:val="99"/>
    <w:rsid w:val="00A52AB8"/>
  </w:style>
  <w:style w:type="paragraph" w:styleId="Footer">
    <w:name w:val="footer"/>
    <w:basedOn w:val="Normal"/>
    <w:link w:val="FooterChar"/>
    <w:uiPriority w:val="99"/>
    <w:unhideWhenUsed/>
    <w:rsid w:val="00A52AB8"/>
    <w:pPr>
      <w:tabs>
        <w:tab w:val="center" w:pos="4320"/>
        <w:tab w:val="right" w:pos="8640"/>
      </w:tabs>
    </w:pPr>
  </w:style>
  <w:style w:type="character" w:customStyle="1" w:styleId="FooterChar">
    <w:name w:val="Footer Char"/>
    <w:basedOn w:val="DefaultParagraphFont"/>
    <w:link w:val="Footer"/>
    <w:uiPriority w:val="99"/>
    <w:rsid w:val="00A52AB8"/>
  </w:style>
  <w:style w:type="paragraph" w:customStyle="1" w:styleId="APAPageHeading">
    <w:name w:val="APA Page Heading"/>
    <w:basedOn w:val="Normal"/>
    <w:rsid w:val="00A52AB8"/>
    <w:pPr>
      <w:tabs>
        <w:tab w:val="right" w:pos="9360"/>
      </w:tabs>
      <w:overflowPunct w:val="0"/>
      <w:autoSpaceDE w:val="0"/>
      <w:autoSpaceDN w:val="0"/>
      <w:adjustRightInd w:val="0"/>
      <w:spacing w:line="480" w:lineRule="auto"/>
      <w:textAlignment w:val="baseline"/>
    </w:pPr>
    <w:rPr>
      <w:rFonts w:ascii="Times New Roman" w:eastAsia="Times New Roman" w:hAnsi="Times New Roman"/>
      <w:szCs w:val="20"/>
    </w:rPr>
  </w:style>
  <w:style w:type="paragraph" w:customStyle="1" w:styleId="APA">
    <w:name w:val="APA"/>
    <w:basedOn w:val="BodyText"/>
    <w:rsid w:val="00A52AB8"/>
    <w:pPr>
      <w:overflowPunct w:val="0"/>
      <w:autoSpaceDE w:val="0"/>
      <w:autoSpaceDN w:val="0"/>
      <w:adjustRightInd w:val="0"/>
      <w:spacing w:after="0" w:line="480" w:lineRule="auto"/>
      <w:ind w:firstLine="720"/>
      <w:textAlignment w:val="baseline"/>
    </w:pPr>
    <w:rPr>
      <w:rFonts w:ascii="Times New Roman" w:eastAsia="Times New Roman" w:hAnsi="Times New Roman"/>
      <w:sz w:val="24"/>
      <w:szCs w:val="20"/>
    </w:rPr>
  </w:style>
  <w:style w:type="paragraph" w:styleId="BodyText">
    <w:name w:val="Body Text"/>
    <w:basedOn w:val="Normal"/>
    <w:link w:val="BodyTextChar"/>
    <w:uiPriority w:val="99"/>
    <w:semiHidden/>
    <w:unhideWhenUsed/>
    <w:rsid w:val="00A52AB8"/>
    <w:pPr>
      <w:spacing w:after="120"/>
    </w:pPr>
  </w:style>
  <w:style w:type="character" w:customStyle="1" w:styleId="BodyTextChar">
    <w:name w:val="Body Text Char"/>
    <w:basedOn w:val="DefaultParagraphFont"/>
    <w:link w:val="BodyText"/>
    <w:uiPriority w:val="99"/>
    <w:semiHidden/>
    <w:rsid w:val="00A52AB8"/>
    <w:rPr>
      <w:rFonts w:ascii="Calibri" w:eastAsia="Calibri" w:hAnsi="Calibri" w:cs="Times New Roman"/>
      <w:sz w:val="22"/>
      <w:szCs w:val="22"/>
    </w:rPr>
  </w:style>
  <w:style w:type="character" w:styleId="CommentReference">
    <w:name w:val="annotation reference"/>
    <w:uiPriority w:val="99"/>
    <w:unhideWhenUsed/>
    <w:rsid w:val="00A52AB8"/>
    <w:rPr>
      <w:sz w:val="16"/>
      <w:szCs w:val="16"/>
    </w:rPr>
  </w:style>
  <w:style w:type="paragraph" w:styleId="CommentText">
    <w:name w:val="annotation text"/>
    <w:basedOn w:val="Normal"/>
    <w:link w:val="CommentTextChar"/>
    <w:uiPriority w:val="99"/>
    <w:unhideWhenUsed/>
    <w:rsid w:val="00A52AB8"/>
    <w:rPr>
      <w:sz w:val="20"/>
      <w:szCs w:val="20"/>
    </w:rPr>
  </w:style>
  <w:style w:type="character" w:customStyle="1" w:styleId="CommentTextChar">
    <w:name w:val="Comment Text Char"/>
    <w:basedOn w:val="DefaultParagraphFont"/>
    <w:link w:val="CommentText"/>
    <w:uiPriority w:val="99"/>
    <w:rsid w:val="00A52AB8"/>
    <w:rPr>
      <w:rFonts w:ascii="Calibri" w:eastAsia="Calibri" w:hAnsi="Calibri" w:cs="Times New Roman"/>
      <w:sz w:val="20"/>
      <w:szCs w:val="20"/>
    </w:rPr>
  </w:style>
  <w:style w:type="paragraph" w:styleId="ListParagraph">
    <w:name w:val="List Paragraph"/>
    <w:basedOn w:val="Normal"/>
    <w:uiPriority w:val="34"/>
    <w:qFormat/>
    <w:rsid w:val="00A52AB8"/>
    <w:pPr>
      <w:ind w:left="720"/>
      <w:contextualSpacing/>
    </w:pPr>
  </w:style>
  <w:style w:type="paragraph" w:customStyle="1" w:styleId="APAHeadingCenter">
    <w:name w:val="APA Heading Center"/>
    <w:basedOn w:val="APA"/>
    <w:next w:val="APA"/>
    <w:rsid w:val="00A52AB8"/>
    <w:pPr>
      <w:ind w:firstLine="0"/>
      <w:jc w:val="center"/>
    </w:pPr>
  </w:style>
  <w:style w:type="paragraph" w:styleId="BalloonText">
    <w:name w:val="Balloon Text"/>
    <w:basedOn w:val="Normal"/>
    <w:link w:val="BalloonTextChar"/>
    <w:uiPriority w:val="99"/>
    <w:semiHidden/>
    <w:unhideWhenUsed/>
    <w:rsid w:val="00A52AB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AB8"/>
    <w:rPr>
      <w:rFonts w:ascii="Lucida Grande" w:eastAsia="Calibri" w:hAnsi="Lucida Grande" w:cs="Lucida Grande"/>
      <w:sz w:val="18"/>
      <w:szCs w:val="18"/>
    </w:rPr>
  </w:style>
  <w:style w:type="table" w:styleId="TableGrid">
    <w:name w:val="Table Grid"/>
    <w:basedOn w:val="TableNormal"/>
    <w:uiPriority w:val="39"/>
    <w:rsid w:val="00944F8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50077B"/>
    <w:rPr>
      <w:color w:val="0000FF"/>
      <w:u w:val="single"/>
    </w:rPr>
  </w:style>
  <w:style w:type="character" w:customStyle="1" w:styleId="tgc">
    <w:name w:val="_tgc"/>
    <w:rsid w:val="0050077B"/>
  </w:style>
  <w:style w:type="paragraph" w:styleId="CommentSubject">
    <w:name w:val="annotation subject"/>
    <w:basedOn w:val="CommentText"/>
    <w:next w:val="CommentText"/>
    <w:link w:val="CommentSubjectChar"/>
    <w:uiPriority w:val="99"/>
    <w:semiHidden/>
    <w:unhideWhenUsed/>
    <w:rsid w:val="00757F55"/>
    <w:pPr>
      <w:spacing w:line="240" w:lineRule="auto"/>
    </w:pPr>
    <w:rPr>
      <w:b/>
      <w:bCs/>
    </w:rPr>
  </w:style>
  <w:style w:type="character" w:customStyle="1" w:styleId="CommentSubjectChar">
    <w:name w:val="Comment Subject Char"/>
    <w:basedOn w:val="CommentTextChar"/>
    <w:link w:val="CommentSubject"/>
    <w:uiPriority w:val="99"/>
    <w:semiHidden/>
    <w:rsid w:val="00757F55"/>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3C0AEE"/>
    <w:rPr>
      <w:color w:val="800080" w:themeColor="followedHyperlink"/>
      <w:u w:val="single"/>
    </w:rPr>
  </w:style>
  <w:style w:type="paragraph" w:styleId="Revision">
    <w:name w:val="Revision"/>
    <w:hidden/>
    <w:uiPriority w:val="99"/>
    <w:semiHidden/>
    <w:rsid w:val="009B7796"/>
    <w:rPr>
      <w:rFonts w:ascii="Calibri" w:eastAsia="Calibri" w:hAnsi="Calibr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AB8"/>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2AB8"/>
    <w:pPr>
      <w:tabs>
        <w:tab w:val="center" w:pos="4320"/>
        <w:tab w:val="right" w:pos="8640"/>
      </w:tabs>
    </w:pPr>
  </w:style>
  <w:style w:type="character" w:customStyle="1" w:styleId="HeaderChar">
    <w:name w:val="Header Char"/>
    <w:basedOn w:val="DefaultParagraphFont"/>
    <w:link w:val="Header"/>
    <w:uiPriority w:val="99"/>
    <w:rsid w:val="00A52AB8"/>
  </w:style>
  <w:style w:type="paragraph" w:styleId="Footer">
    <w:name w:val="footer"/>
    <w:basedOn w:val="Normal"/>
    <w:link w:val="FooterChar"/>
    <w:uiPriority w:val="99"/>
    <w:unhideWhenUsed/>
    <w:rsid w:val="00A52AB8"/>
    <w:pPr>
      <w:tabs>
        <w:tab w:val="center" w:pos="4320"/>
        <w:tab w:val="right" w:pos="8640"/>
      </w:tabs>
    </w:pPr>
  </w:style>
  <w:style w:type="character" w:customStyle="1" w:styleId="FooterChar">
    <w:name w:val="Footer Char"/>
    <w:basedOn w:val="DefaultParagraphFont"/>
    <w:link w:val="Footer"/>
    <w:uiPriority w:val="99"/>
    <w:rsid w:val="00A52AB8"/>
  </w:style>
  <w:style w:type="paragraph" w:customStyle="1" w:styleId="APAPageHeading">
    <w:name w:val="APA Page Heading"/>
    <w:basedOn w:val="Normal"/>
    <w:rsid w:val="00A52AB8"/>
    <w:pPr>
      <w:tabs>
        <w:tab w:val="right" w:pos="9360"/>
      </w:tabs>
      <w:overflowPunct w:val="0"/>
      <w:autoSpaceDE w:val="0"/>
      <w:autoSpaceDN w:val="0"/>
      <w:adjustRightInd w:val="0"/>
      <w:spacing w:line="480" w:lineRule="auto"/>
      <w:textAlignment w:val="baseline"/>
    </w:pPr>
    <w:rPr>
      <w:rFonts w:ascii="Times New Roman" w:eastAsia="Times New Roman" w:hAnsi="Times New Roman"/>
      <w:szCs w:val="20"/>
    </w:rPr>
  </w:style>
  <w:style w:type="paragraph" w:customStyle="1" w:styleId="APA">
    <w:name w:val="APA"/>
    <w:basedOn w:val="BodyText"/>
    <w:rsid w:val="00A52AB8"/>
    <w:pPr>
      <w:overflowPunct w:val="0"/>
      <w:autoSpaceDE w:val="0"/>
      <w:autoSpaceDN w:val="0"/>
      <w:adjustRightInd w:val="0"/>
      <w:spacing w:after="0" w:line="480" w:lineRule="auto"/>
      <w:ind w:firstLine="720"/>
      <w:textAlignment w:val="baseline"/>
    </w:pPr>
    <w:rPr>
      <w:rFonts w:ascii="Times New Roman" w:eastAsia="Times New Roman" w:hAnsi="Times New Roman"/>
      <w:sz w:val="24"/>
      <w:szCs w:val="20"/>
    </w:rPr>
  </w:style>
  <w:style w:type="paragraph" w:styleId="BodyText">
    <w:name w:val="Body Text"/>
    <w:basedOn w:val="Normal"/>
    <w:link w:val="BodyTextChar"/>
    <w:uiPriority w:val="99"/>
    <w:semiHidden/>
    <w:unhideWhenUsed/>
    <w:rsid w:val="00A52AB8"/>
    <w:pPr>
      <w:spacing w:after="120"/>
    </w:pPr>
  </w:style>
  <w:style w:type="character" w:customStyle="1" w:styleId="BodyTextChar">
    <w:name w:val="Body Text Char"/>
    <w:basedOn w:val="DefaultParagraphFont"/>
    <w:link w:val="BodyText"/>
    <w:uiPriority w:val="99"/>
    <w:semiHidden/>
    <w:rsid w:val="00A52AB8"/>
    <w:rPr>
      <w:rFonts w:ascii="Calibri" w:eastAsia="Calibri" w:hAnsi="Calibri" w:cs="Times New Roman"/>
      <w:sz w:val="22"/>
      <w:szCs w:val="22"/>
    </w:rPr>
  </w:style>
  <w:style w:type="character" w:styleId="CommentReference">
    <w:name w:val="annotation reference"/>
    <w:uiPriority w:val="99"/>
    <w:unhideWhenUsed/>
    <w:rsid w:val="00A52AB8"/>
    <w:rPr>
      <w:sz w:val="16"/>
      <w:szCs w:val="16"/>
    </w:rPr>
  </w:style>
  <w:style w:type="paragraph" w:styleId="CommentText">
    <w:name w:val="annotation text"/>
    <w:basedOn w:val="Normal"/>
    <w:link w:val="CommentTextChar"/>
    <w:uiPriority w:val="99"/>
    <w:unhideWhenUsed/>
    <w:rsid w:val="00A52AB8"/>
    <w:rPr>
      <w:sz w:val="20"/>
      <w:szCs w:val="20"/>
    </w:rPr>
  </w:style>
  <w:style w:type="character" w:customStyle="1" w:styleId="CommentTextChar">
    <w:name w:val="Comment Text Char"/>
    <w:basedOn w:val="DefaultParagraphFont"/>
    <w:link w:val="CommentText"/>
    <w:uiPriority w:val="99"/>
    <w:rsid w:val="00A52AB8"/>
    <w:rPr>
      <w:rFonts w:ascii="Calibri" w:eastAsia="Calibri" w:hAnsi="Calibri" w:cs="Times New Roman"/>
      <w:sz w:val="20"/>
      <w:szCs w:val="20"/>
    </w:rPr>
  </w:style>
  <w:style w:type="paragraph" w:styleId="ListParagraph">
    <w:name w:val="List Paragraph"/>
    <w:basedOn w:val="Normal"/>
    <w:uiPriority w:val="34"/>
    <w:qFormat/>
    <w:rsid w:val="00A52AB8"/>
    <w:pPr>
      <w:ind w:left="720"/>
      <w:contextualSpacing/>
    </w:pPr>
  </w:style>
  <w:style w:type="paragraph" w:customStyle="1" w:styleId="APAHeadingCenter">
    <w:name w:val="APA Heading Center"/>
    <w:basedOn w:val="APA"/>
    <w:next w:val="APA"/>
    <w:rsid w:val="00A52AB8"/>
    <w:pPr>
      <w:ind w:firstLine="0"/>
      <w:jc w:val="center"/>
    </w:pPr>
  </w:style>
  <w:style w:type="paragraph" w:styleId="BalloonText">
    <w:name w:val="Balloon Text"/>
    <w:basedOn w:val="Normal"/>
    <w:link w:val="BalloonTextChar"/>
    <w:uiPriority w:val="99"/>
    <w:semiHidden/>
    <w:unhideWhenUsed/>
    <w:rsid w:val="00A52AB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AB8"/>
    <w:rPr>
      <w:rFonts w:ascii="Lucida Grande" w:eastAsia="Calibri" w:hAnsi="Lucida Grande" w:cs="Lucida Grande"/>
      <w:sz w:val="18"/>
      <w:szCs w:val="18"/>
    </w:rPr>
  </w:style>
  <w:style w:type="table" w:styleId="TableGrid">
    <w:name w:val="Table Grid"/>
    <w:basedOn w:val="TableNormal"/>
    <w:uiPriority w:val="39"/>
    <w:rsid w:val="00944F8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50077B"/>
    <w:rPr>
      <w:color w:val="0000FF"/>
      <w:u w:val="single"/>
    </w:rPr>
  </w:style>
  <w:style w:type="character" w:customStyle="1" w:styleId="tgc">
    <w:name w:val="_tgc"/>
    <w:rsid w:val="0050077B"/>
  </w:style>
  <w:style w:type="paragraph" w:styleId="CommentSubject">
    <w:name w:val="annotation subject"/>
    <w:basedOn w:val="CommentText"/>
    <w:next w:val="CommentText"/>
    <w:link w:val="CommentSubjectChar"/>
    <w:uiPriority w:val="99"/>
    <w:semiHidden/>
    <w:unhideWhenUsed/>
    <w:rsid w:val="00757F55"/>
    <w:pPr>
      <w:spacing w:line="240" w:lineRule="auto"/>
    </w:pPr>
    <w:rPr>
      <w:b/>
      <w:bCs/>
    </w:rPr>
  </w:style>
  <w:style w:type="character" w:customStyle="1" w:styleId="CommentSubjectChar">
    <w:name w:val="Comment Subject Char"/>
    <w:basedOn w:val="CommentTextChar"/>
    <w:link w:val="CommentSubject"/>
    <w:uiPriority w:val="99"/>
    <w:semiHidden/>
    <w:rsid w:val="00757F55"/>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3C0AEE"/>
    <w:rPr>
      <w:color w:val="800080" w:themeColor="followedHyperlink"/>
      <w:u w:val="single"/>
    </w:rPr>
  </w:style>
  <w:style w:type="paragraph" w:styleId="Revision">
    <w:name w:val="Revision"/>
    <w:hidden/>
    <w:uiPriority w:val="99"/>
    <w:semiHidden/>
    <w:rsid w:val="009B7796"/>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chart" Target="charts/chart2.xml"/><Relationship Id="rId21" Type="http://schemas.openxmlformats.org/officeDocument/2006/relationships/chart" Target="charts/chart3.xml"/><Relationship Id="rId22" Type="http://schemas.openxmlformats.org/officeDocument/2006/relationships/chart" Target="charts/chart4.xml"/><Relationship Id="rId23" Type="http://schemas.openxmlformats.org/officeDocument/2006/relationships/hyperlink" Target="http://www.talkingalcohol.com/files/pdfs/WHO_audit.pdf" TargetMode="External"/><Relationship Id="rId24" Type="http://schemas.openxmlformats.org/officeDocument/2006/relationships/hyperlink" Target="https://www.ajmc.com/journals/issue/2006/2006-10-vol12-n10/oct06-2375p597-606" TargetMode="External"/><Relationship Id="rId25" Type="http://schemas.openxmlformats.org/officeDocument/2006/relationships/hyperlink" Target="https://www.cdc.gov/ARDI" TargetMode="External"/><Relationship Id="rId26" Type="http://schemas.openxmlformats.org/officeDocument/2006/relationships/hyperlink" Target="https://www.cdc.gov/features/costsofdrinking/index.html" TargetMode="External"/><Relationship Id="rId27" Type="http://schemas.openxmlformats.org/officeDocument/2006/relationships/hyperlink" Target="https://www.cdc.gov/ncbddd/fasd/alcohol-screening.html" TargetMode="External"/><Relationship Id="rId28" Type="http://schemas.openxmlformats.org/officeDocument/2006/relationships/hyperlink" Target="https://www.cms.gov/medicare-coverage-database/details/nca-decision-memo.aspx?NCAId=249" TargetMode="External"/><Relationship Id="rId29" Type="http://schemas.openxmlformats.org/officeDocument/2006/relationships/hyperlink" Target="https://www.cms.gov/Medicare/CMS-Forms/CMS-Forms/CMS-Forms-Items/CMS1188854.html" TargetMode="External"/><Relationship Id="rId51"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www.cms.gov/Medicare/Medicare-Fee-for-Service-Payment/ACO/index.html?redirect=/aco" TargetMode="External"/><Relationship Id="rId31" Type="http://schemas.openxmlformats.org/officeDocument/2006/relationships/hyperlink" Target="https://www.healthypeople.gov/2020/data-search/Search-the-Data" TargetMode="External"/><Relationship Id="rId32" Type="http://schemas.openxmlformats.org/officeDocument/2006/relationships/hyperlink" Target="https://www.healthypeople.gov/2020/data-search/Search-the-Data"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europepmc.org/articles/pmc5779334" TargetMode="External"/><Relationship Id="rId34" Type="http://schemas.openxmlformats.org/officeDocument/2006/relationships/hyperlink" Target="https://www.ncqa.org/programs/health-care-providers-practices/patient-centered-medical-home-pcmh/pcmh-concepts/" TargetMode="External"/><Relationship Id="rId35" Type="http://schemas.openxmlformats.org/officeDocument/2006/relationships/hyperlink" Target="http://psattcelearn.org/courses/4hr_sbirt/" TargetMode="External"/><Relationship Id="rId36" Type="http://schemas.openxmlformats.org/officeDocument/2006/relationships/hyperlink" Target="https://www.ncbi.nlm.nih.gov/pmc/articles/PMC3307043/pdf/arh-34-2-135.pdf" TargetMode="Externa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microsoft.com/office/2007/relationships/diagramDrawing" Target="diagrams/drawing1.xml"/><Relationship Id="rId17" Type="http://schemas.openxmlformats.org/officeDocument/2006/relationships/image" Target="media/image1.png"/><Relationship Id="rId18" Type="http://schemas.openxmlformats.org/officeDocument/2006/relationships/image" Target="media/image2.png"/><Relationship Id="rId19" Type="http://schemas.openxmlformats.org/officeDocument/2006/relationships/chart" Target="charts/chart1.xml"/><Relationship Id="rId37" Type="http://schemas.openxmlformats.org/officeDocument/2006/relationships/hyperlink" Target="https://www.samhsa.gov/sbirt/about" TargetMode="External"/><Relationship Id="rId38" Type="http://schemas.openxmlformats.org/officeDocument/2006/relationships/hyperlink" Target="https://www.tmfqin.org/Resource-Center" TargetMode="External"/><Relationship Id="rId39" Type="http://schemas.openxmlformats.org/officeDocument/2006/relationships/hyperlink" Target="https://factfinder.census.gov/faces/nav/jsf/pages/community_facts.xhtml" TargetMode="External"/><Relationship Id="rId40" Type="http://schemas.openxmlformats.org/officeDocument/2006/relationships/hyperlink" Target="https://factfinder.census.gov/faces/nav/jsf/pages/community_facts.xhtml" TargetMode="External"/><Relationship Id="rId41" Type="http://schemas.openxmlformats.org/officeDocument/2006/relationships/hyperlink" Target="https://factfinder.census.gov/faces/nav/jsf/pages/community_facts.xhtml" TargetMode="External"/><Relationship Id="rId42" Type="http://schemas.openxmlformats.org/officeDocument/2006/relationships/hyperlink" Target="https://factfinder.census.gov/faces/nav/jsf/pages/community_facts.xhtml" TargetMode="External"/><Relationship Id="rId43" Type="http://schemas.openxmlformats.org/officeDocument/2006/relationships/hyperlink" Target="https://medlineplus.gov/magazine/issues/spring14/articles/spring14pg21.html" TargetMode="External"/><Relationship Id="rId44" Type="http://schemas.openxmlformats.org/officeDocument/2006/relationships/hyperlink" Target="https://pubs.niaaa.nih.gov/publications/RethinkingDrinking/Rethinking_Drinking.pdf" TargetMode="External"/><Relationship Id="rId45" Type="http://schemas.openxmlformats.org/officeDocument/2006/relationships/hyperlink" Target="https://www.niaaa.nih.gov/alcohol-health/overview-alcohol-consumption/alcohol-use-disorder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SaiHan:Google%20Drive:0%20DNP%20PROJECT:0%20Al%20Data_DNP%20PPT%20FINAL%20Spr%202018:Total_FINAL_FINALCHAR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SaiHan:Google%20Drive:0%20DNP%20PROJECT:0%20Al%20Data_DNP%20PPT%20FINAL%20Spr%202018:Total_FINAL_FINALCHAR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SaiHan:Google%20Drive:0%20DNP%20PROJECT:0%20Al%20Data_DNP%20PPT%20FINAL%20Spr%202018:Total_FINAL_FINALCHAR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'Completed Screens'!$C$1</c:f>
              <c:strCache>
                <c:ptCount val="1"/>
                <c:pt idx="0">
                  <c:v>Site 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a:ea typeface="+mn-ea"/>
                    <a:cs typeface="Times New Roman"/>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'Completed Screens'!$B$2:$B$11</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'Completed Screens'!$C$2:$C$11</c:f>
              <c:numCache>
                <c:formatCode>0%</c:formatCode>
                <c:ptCount val="10"/>
                <c:pt idx="0">
                  <c:v>0.675675675675676</c:v>
                </c:pt>
                <c:pt idx="1">
                  <c:v>0.352941176470588</c:v>
                </c:pt>
                <c:pt idx="2">
                  <c:v>0.235294117647059</c:v>
                </c:pt>
                <c:pt idx="3">
                  <c:v>0.526315789473684</c:v>
                </c:pt>
                <c:pt idx="4">
                  <c:v>0.666666666666667</c:v>
                </c:pt>
                <c:pt idx="5">
                  <c:v>0.556962025316456</c:v>
                </c:pt>
                <c:pt idx="6">
                  <c:v>0.479166666666667</c:v>
                </c:pt>
                <c:pt idx="7">
                  <c:v>0.590909090909091</c:v>
                </c:pt>
                <c:pt idx="8">
                  <c:v>0.516666666666667</c:v>
                </c:pt>
                <c:pt idx="9">
                  <c:v>0.462962962962963</c:v>
                </c:pt>
              </c:numCache>
            </c:numRef>
          </c:val>
          <c:extLst xmlns:c16r2="http://schemas.microsoft.com/office/drawing/2015/06/chart">
            <c:ext xmlns:c16="http://schemas.microsoft.com/office/drawing/2014/chart" uri="{C3380CC4-5D6E-409C-BE32-E72D297353CC}">
              <c16:uniqueId val="{00000000-ADFE-483C-BEC4-1754A42793FF}"/>
            </c:ext>
          </c:extLst>
        </c:ser>
        <c:ser>
          <c:idx val="1"/>
          <c:order val="1"/>
          <c:tx>
            <c:strRef>
              <c:f>'Completed Screens'!$D$1</c:f>
              <c:strCache>
                <c:ptCount val="1"/>
                <c:pt idx="0">
                  <c:v>Site B</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a:ea typeface="+mn-ea"/>
                    <a:cs typeface="Times New Roman"/>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'Completed Screens'!$B$2:$B$11</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'Completed Screens'!$D$2:$D$11</c:f>
              <c:numCache>
                <c:formatCode>0%</c:formatCode>
                <c:ptCount val="10"/>
                <c:pt idx="0">
                  <c:v>0.75</c:v>
                </c:pt>
                <c:pt idx="1">
                  <c:v>0.692307692307692</c:v>
                </c:pt>
                <c:pt idx="2">
                  <c:v>0.789473684210526</c:v>
                </c:pt>
                <c:pt idx="3">
                  <c:v>0.6</c:v>
                </c:pt>
                <c:pt idx="4">
                  <c:v>0.571428571428572</c:v>
                </c:pt>
                <c:pt idx="5">
                  <c:v>0.75</c:v>
                </c:pt>
                <c:pt idx="6">
                  <c:v>0.857142857142857</c:v>
                </c:pt>
                <c:pt idx="7">
                  <c:v>0.727272727272727</c:v>
                </c:pt>
                <c:pt idx="8">
                  <c:v>0.703703703703704</c:v>
                </c:pt>
                <c:pt idx="9">
                  <c:v>0.652173913043479</c:v>
                </c:pt>
              </c:numCache>
            </c:numRef>
          </c:val>
          <c:extLst xmlns:c16r2="http://schemas.microsoft.com/office/drawing/2015/06/chart">
            <c:ext xmlns:c16="http://schemas.microsoft.com/office/drawing/2014/chart" uri="{C3380CC4-5D6E-409C-BE32-E72D297353CC}">
              <c16:uniqueId val="{00000001-ADFE-483C-BEC4-1754A42793FF}"/>
            </c:ext>
          </c:extLst>
        </c:ser>
        <c:ser>
          <c:idx val="2"/>
          <c:order val="2"/>
          <c:tx>
            <c:strRef>
              <c:f>'Completed Screens'!$E$1</c:f>
              <c:strCache>
                <c:ptCount val="1"/>
                <c:pt idx="0">
                  <c:v>Total Primary Care Clinic</c:v>
                </c:pt>
              </c:strCache>
            </c:strRef>
          </c:tx>
          <c:invertIfNegative val="0"/>
          <c:dLbls>
            <c:spPr>
              <a:noFill/>
              <a:ln>
                <a:noFill/>
              </a:ln>
              <a:effectLst/>
            </c:spPr>
            <c:txPr>
              <a:bodyPr/>
              <a:lstStyle/>
              <a:p>
                <a:pPr>
                  <a:defRPr sz="900" b="0">
                    <a:latin typeface="Times New Roman"/>
                    <a:cs typeface="Times New Roman"/>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'Completed Screens'!$B$2:$B$11</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'Completed Screens'!$E$2:$E$11</c:f>
              <c:numCache>
                <c:formatCode>0%</c:formatCode>
                <c:ptCount val="10"/>
                <c:pt idx="0">
                  <c:v>0.694915254237288</c:v>
                </c:pt>
                <c:pt idx="1">
                  <c:v>0.467532467532468</c:v>
                </c:pt>
                <c:pt idx="2">
                  <c:v>0.385714285714286</c:v>
                </c:pt>
                <c:pt idx="3">
                  <c:v>0.541666666666667</c:v>
                </c:pt>
                <c:pt idx="4">
                  <c:v>0.626865671641791</c:v>
                </c:pt>
                <c:pt idx="5">
                  <c:v>0.612612612612613</c:v>
                </c:pt>
                <c:pt idx="6">
                  <c:v>0.564516129032258</c:v>
                </c:pt>
                <c:pt idx="7">
                  <c:v>0.612612612612613</c:v>
                </c:pt>
                <c:pt idx="8">
                  <c:v>0.597826086956522</c:v>
                </c:pt>
                <c:pt idx="9">
                  <c:v>0.506329113924051</c:v>
                </c:pt>
              </c:numCache>
            </c:numRef>
          </c:val>
          <c:extLst xmlns:c16r2="http://schemas.microsoft.com/office/drawing/2015/06/chart">
            <c:ext xmlns:c16="http://schemas.microsoft.com/office/drawing/2014/chart" uri="{C3380CC4-5D6E-409C-BE32-E72D297353CC}">
              <c16:uniqueId val="{00000002-ADFE-483C-BEC4-1754A42793FF}"/>
            </c:ext>
          </c:extLst>
        </c:ser>
        <c:dLbls>
          <c:showLegendKey val="0"/>
          <c:showVal val="0"/>
          <c:showCatName val="0"/>
          <c:showSerName val="0"/>
          <c:showPercent val="0"/>
          <c:showBubbleSize val="0"/>
        </c:dLbls>
        <c:gapWidth val="219"/>
        <c:overlap val="-27"/>
        <c:axId val="-2112399896"/>
        <c:axId val="-2146015576"/>
      </c:barChart>
      <c:catAx>
        <c:axId val="-2112399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a:ea typeface="+mn-ea"/>
                <a:cs typeface="Times New Roman"/>
              </a:defRPr>
            </a:pPr>
            <a:endParaRPr lang="en-US"/>
          </a:p>
        </c:txPr>
        <c:crossAx val="-2146015576"/>
        <c:crosses val="autoZero"/>
        <c:auto val="1"/>
        <c:lblAlgn val="ctr"/>
        <c:lblOffset val="100"/>
        <c:noMultiLvlLbl val="0"/>
      </c:catAx>
      <c:valAx>
        <c:axId val="-21460155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23998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a:ea typeface="+mn-ea"/>
              <a:cs typeface="Times New Roman"/>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Process!$B$13</c:f>
              <c:strCache>
                <c:ptCount val="1"/>
                <c:pt idx="0">
                  <c:v>Site A</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Process!$A$14:$A$23</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Process!$B$14:$B$23</c:f>
              <c:numCache>
                <c:formatCode>0%</c:formatCode>
                <c:ptCount val="10"/>
                <c:pt idx="0">
                  <c:v>1.0</c:v>
                </c:pt>
                <c:pt idx="1">
                  <c:v>0.833333333333333</c:v>
                </c:pt>
                <c:pt idx="2">
                  <c:v>1.0</c:v>
                </c:pt>
                <c:pt idx="3">
                  <c:v>0.9</c:v>
                </c:pt>
                <c:pt idx="4">
                  <c:v>0.730769230769231</c:v>
                </c:pt>
                <c:pt idx="5">
                  <c:v>0.772727272727273</c:v>
                </c:pt>
                <c:pt idx="6">
                  <c:v>0.913043478260869</c:v>
                </c:pt>
                <c:pt idx="7">
                  <c:v>0.794871794871795</c:v>
                </c:pt>
                <c:pt idx="8">
                  <c:v>0.774193548387097</c:v>
                </c:pt>
                <c:pt idx="9">
                  <c:v>0.96</c:v>
                </c:pt>
              </c:numCache>
            </c:numRef>
          </c:val>
          <c:extLst xmlns:c16r2="http://schemas.microsoft.com/office/drawing/2015/06/chart">
            <c:ext xmlns:c16="http://schemas.microsoft.com/office/drawing/2014/chart" uri="{C3380CC4-5D6E-409C-BE32-E72D297353CC}">
              <c16:uniqueId val="{00000000-809F-4E91-AB79-2CB3E62023E9}"/>
            </c:ext>
          </c:extLst>
        </c:ser>
        <c:ser>
          <c:idx val="1"/>
          <c:order val="1"/>
          <c:tx>
            <c:strRef>
              <c:f>Process!$C$13</c:f>
              <c:strCache>
                <c:ptCount val="1"/>
                <c:pt idx="0">
                  <c:v>Site B</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Process!$A$14:$A$23</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Process!$C$14:$C$23</c:f>
              <c:numCache>
                <c:formatCode>0%</c:formatCode>
                <c:ptCount val="10"/>
                <c:pt idx="0">
                  <c:v>0.533333333333333</c:v>
                </c:pt>
                <c:pt idx="1">
                  <c:v>0.611111111111111</c:v>
                </c:pt>
                <c:pt idx="2">
                  <c:v>0.666666666666667</c:v>
                </c:pt>
                <c:pt idx="3">
                  <c:v>0.333333333333333</c:v>
                </c:pt>
                <c:pt idx="4">
                  <c:v>0.5625</c:v>
                </c:pt>
                <c:pt idx="5">
                  <c:v>0.333333333333333</c:v>
                </c:pt>
                <c:pt idx="6">
                  <c:v>0.75</c:v>
                </c:pt>
                <c:pt idx="7">
                  <c:v>1.0</c:v>
                </c:pt>
                <c:pt idx="8">
                  <c:v>0.684210526315789</c:v>
                </c:pt>
                <c:pt idx="9">
                  <c:v>0.666666666666667</c:v>
                </c:pt>
              </c:numCache>
            </c:numRef>
          </c:val>
          <c:extLst xmlns:c16r2="http://schemas.microsoft.com/office/drawing/2015/06/chart">
            <c:ext xmlns:c16="http://schemas.microsoft.com/office/drawing/2014/chart" uri="{C3380CC4-5D6E-409C-BE32-E72D297353CC}">
              <c16:uniqueId val="{00000001-809F-4E91-AB79-2CB3E62023E9}"/>
            </c:ext>
          </c:extLst>
        </c:ser>
        <c:dLbls>
          <c:showLegendKey val="0"/>
          <c:showVal val="0"/>
          <c:showCatName val="0"/>
          <c:showSerName val="0"/>
          <c:showPercent val="0"/>
          <c:showBubbleSize val="0"/>
        </c:dLbls>
        <c:gapWidth val="150"/>
        <c:axId val="-2139315912"/>
        <c:axId val="-2139944696"/>
      </c:barChart>
      <c:catAx>
        <c:axId val="-2139315912"/>
        <c:scaling>
          <c:orientation val="minMax"/>
        </c:scaling>
        <c:delete val="0"/>
        <c:axPos val="b"/>
        <c:numFmt formatCode="General" sourceLinked="0"/>
        <c:majorTickMark val="out"/>
        <c:minorTickMark val="none"/>
        <c:tickLblPos val="nextTo"/>
        <c:crossAx val="-2139944696"/>
        <c:crosses val="autoZero"/>
        <c:auto val="1"/>
        <c:lblAlgn val="ctr"/>
        <c:lblOffset val="100"/>
        <c:noMultiLvlLbl val="0"/>
      </c:catAx>
      <c:valAx>
        <c:axId val="-2139944696"/>
        <c:scaling>
          <c:orientation val="minMax"/>
        </c:scaling>
        <c:delete val="0"/>
        <c:axPos val="l"/>
        <c:majorGridlines/>
        <c:numFmt formatCode="0%" sourceLinked="1"/>
        <c:majorTickMark val="out"/>
        <c:minorTickMark val="none"/>
        <c:tickLblPos val="nextTo"/>
        <c:crossAx val="-213931591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Process!$B$42</c:f>
              <c:strCache>
                <c:ptCount val="1"/>
                <c:pt idx="0">
                  <c:v>Site A</c:v>
                </c:pt>
              </c:strCache>
            </c:strRef>
          </c:tx>
          <c:invertIfNegative val="0"/>
          <c:dLbls>
            <c:dLbl>
              <c:idx val="1"/>
              <c:layout>
                <c:manualLayout>
                  <c:x val="-0.00226757369614512"/>
                  <c:y val="-0.00880669308674594"/>
                </c:manualLayout>
              </c:layout>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Process!$A$43:$A$52</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Process!$B$43:$B$52</c:f>
              <c:numCache>
                <c:formatCode>0%</c:formatCode>
                <c:ptCount val="10"/>
                <c:pt idx="0">
                  <c:v>0.88</c:v>
                </c:pt>
                <c:pt idx="1">
                  <c:v>0.944444444444444</c:v>
                </c:pt>
                <c:pt idx="2">
                  <c:v>0.333333333333333</c:v>
                </c:pt>
                <c:pt idx="3">
                  <c:v>0.65</c:v>
                </c:pt>
                <c:pt idx="4">
                  <c:v>0.807692307692308</c:v>
                </c:pt>
                <c:pt idx="5">
                  <c:v>0.795454545454545</c:v>
                </c:pt>
                <c:pt idx="6">
                  <c:v>0.913043478260869</c:v>
                </c:pt>
                <c:pt idx="7">
                  <c:v>0.769230769230769</c:v>
                </c:pt>
                <c:pt idx="8">
                  <c:v>0.838709677419355</c:v>
                </c:pt>
                <c:pt idx="9">
                  <c:v>0.84</c:v>
                </c:pt>
              </c:numCache>
            </c:numRef>
          </c:val>
          <c:extLst xmlns:c16r2="http://schemas.microsoft.com/office/drawing/2015/06/chart">
            <c:ext xmlns:c16="http://schemas.microsoft.com/office/drawing/2014/chart" uri="{C3380CC4-5D6E-409C-BE32-E72D297353CC}">
              <c16:uniqueId val="{00000000-34CA-4068-973A-5E71328EB6B0}"/>
            </c:ext>
          </c:extLst>
        </c:ser>
        <c:ser>
          <c:idx val="1"/>
          <c:order val="1"/>
          <c:tx>
            <c:strRef>
              <c:f>Process!$C$42</c:f>
              <c:strCache>
                <c:ptCount val="1"/>
                <c:pt idx="0">
                  <c:v>Site B</c:v>
                </c:pt>
              </c:strCache>
            </c:strRef>
          </c:tx>
          <c:invertIfNegative val="0"/>
          <c:dLbls>
            <c:dLbl>
              <c:idx val="1"/>
              <c:layout>
                <c:manualLayout>
                  <c:x val="0.0136052636277609"/>
                  <c:y val="0.0264197325400375"/>
                </c:manualLayout>
              </c:layout>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Process!$A$43:$A$52</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Process!$C$43:$C$52</c:f>
              <c:numCache>
                <c:formatCode>0%</c:formatCode>
                <c:ptCount val="10"/>
                <c:pt idx="0">
                  <c:v>0.666666666666667</c:v>
                </c:pt>
                <c:pt idx="1">
                  <c:v>0.944444444444444</c:v>
                </c:pt>
                <c:pt idx="2">
                  <c:v>0.866666666666667</c:v>
                </c:pt>
                <c:pt idx="3">
                  <c:v>1.0</c:v>
                </c:pt>
                <c:pt idx="4">
                  <c:v>0.625</c:v>
                </c:pt>
                <c:pt idx="5">
                  <c:v>0.458333333333333</c:v>
                </c:pt>
                <c:pt idx="6">
                  <c:v>0.5</c:v>
                </c:pt>
                <c:pt idx="7">
                  <c:v>0.875</c:v>
                </c:pt>
                <c:pt idx="8">
                  <c:v>0.631578947368421</c:v>
                </c:pt>
                <c:pt idx="9">
                  <c:v>0.933333333333333</c:v>
                </c:pt>
              </c:numCache>
            </c:numRef>
          </c:val>
          <c:extLst xmlns:c16r2="http://schemas.microsoft.com/office/drawing/2015/06/chart">
            <c:ext xmlns:c16="http://schemas.microsoft.com/office/drawing/2014/chart" uri="{C3380CC4-5D6E-409C-BE32-E72D297353CC}">
              <c16:uniqueId val="{00000001-34CA-4068-973A-5E71328EB6B0}"/>
            </c:ext>
          </c:extLst>
        </c:ser>
        <c:dLbls>
          <c:showLegendKey val="0"/>
          <c:showVal val="0"/>
          <c:showCatName val="0"/>
          <c:showSerName val="0"/>
          <c:showPercent val="0"/>
          <c:showBubbleSize val="0"/>
        </c:dLbls>
        <c:gapWidth val="150"/>
        <c:axId val="-2142476936"/>
        <c:axId val="-2142047000"/>
      </c:barChart>
      <c:catAx>
        <c:axId val="-2142476936"/>
        <c:scaling>
          <c:orientation val="minMax"/>
        </c:scaling>
        <c:delete val="0"/>
        <c:axPos val="b"/>
        <c:numFmt formatCode="General" sourceLinked="0"/>
        <c:majorTickMark val="out"/>
        <c:minorTickMark val="none"/>
        <c:tickLblPos val="nextTo"/>
        <c:crossAx val="-2142047000"/>
        <c:crosses val="autoZero"/>
        <c:auto val="1"/>
        <c:lblAlgn val="ctr"/>
        <c:lblOffset val="100"/>
        <c:noMultiLvlLbl val="0"/>
      </c:catAx>
      <c:valAx>
        <c:axId val="-2142047000"/>
        <c:scaling>
          <c:orientation val="minMax"/>
        </c:scaling>
        <c:delete val="0"/>
        <c:axPos val="l"/>
        <c:majorGridlines/>
        <c:numFmt formatCode="0%" sourceLinked="1"/>
        <c:majorTickMark val="out"/>
        <c:minorTickMark val="none"/>
        <c:tickLblPos val="nextTo"/>
        <c:crossAx val="-214247693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Process!$B$28</c:f>
              <c:strCache>
                <c:ptCount val="1"/>
                <c:pt idx="0">
                  <c:v>Site A</c:v>
                </c:pt>
              </c:strCache>
            </c:strRef>
          </c:tx>
          <c:invertIfNegative val="0"/>
          <c:dLbls>
            <c:dLbl>
              <c:idx val="1"/>
              <c:layout>
                <c:manualLayout>
                  <c:x val="-0.00453532594140018"/>
                  <c:y val="0.047008547008547"/>
                </c:manualLayout>
              </c:layout>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Process!$A$29:$A$38</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Process!$B$29:$B$38</c:f>
              <c:numCache>
                <c:formatCode>0%</c:formatCode>
                <c:ptCount val="10"/>
                <c:pt idx="0">
                  <c:v>0.96</c:v>
                </c:pt>
                <c:pt idx="1">
                  <c:v>0.944444444444444</c:v>
                </c:pt>
                <c:pt idx="2">
                  <c:v>0.916666666666667</c:v>
                </c:pt>
                <c:pt idx="3">
                  <c:v>0.7</c:v>
                </c:pt>
                <c:pt idx="4">
                  <c:v>0.692307692307692</c:v>
                </c:pt>
                <c:pt idx="5">
                  <c:v>0.681818181818182</c:v>
                </c:pt>
                <c:pt idx="6">
                  <c:v>0.913043478260869</c:v>
                </c:pt>
                <c:pt idx="7">
                  <c:v>0.871794871794872</c:v>
                </c:pt>
                <c:pt idx="8">
                  <c:v>0.838709677419355</c:v>
                </c:pt>
                <c:pt idx="9">
                  <c:v>0.84</c:v>
                </c:pt>
              </c:numCache>
            </c:numRef>
          </c:val>
          <c:extLst xmlns:c16r2="http://schemas.microsoft.com/office/drawing/2015/06/chart">
            <c:ext xmlns:c16="http://schemas.microsoft.com/office/drawing/2014/chart" uri="{C3380CC4-5D6E-409C-BE32-E72D297353CC}">
              <c16:uniqueId val="{00000000-29DC-491C-848A-B113EA5EEC2D}"/>
            </c:ext>
          </c:extLst>
        </c:ser>
        <c:ser>
          <c:idx val="1"/>
          <c:order val="1"/>
          <c:tx>
            <c:strRef>
              <c:f>Process!$C$28</c:f>
              <c:strCache>
                <c:ptCount val="1"/>
                <c:pt idx="0">
                  <c:v>Site B</c:v>
                </c:pt>
              </c:strCache>
            </c:strRef>
          </c:tx>
          <c:invertIfNegative val="0"/>
          <c:dLbls>
            <c:dLbl>
              <c:idx val="9"/>
              <c:layout>
                <c:manualLayout>
                  <c:x val="0.0158730158730159"/>
                  <c:y val="0.0"/>
                </c:manualLayout>
              </c:layout>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Process!$A$29:$A$38</c:f>
              <c:strCache>
                <c:ptCount val="10"/>
                <c:pt idx="0">
                  <c:v>WEEK 1</c:v>
                </c:pt>
                <c:pt idx="1">
                  <c:v>WEEK 2</c:v>
                </c:pt>
                <c:pt idx="2">
                  <c:v>WEEK 3</c:v>
                </c:pt>
                <c:pt idx="3">
                  <c:v>WEEK 4</c:v>
                </c:pt>
                <c:pt idx="4">
                  <c:v>WEEK 5</c:v>
                </c:pt>
                <c:pt idx="5">
                  <c:v>WEEK 6</c:v>
                </c:pt>
                <c:pt idx="6">
                  <c:v>WEEK 7</c:v>
                </c:pt>
                <c:pt idx="7">
                  <c:v>WEEK 8</c:v>
                </c:pt>
                <c:pt idx="8">
                  <c:v>WEEK 9</c:v>
                </c:pt>
                <c:pt idx="9">
                  <c:v>WEEK 10</c:v>
                </c:pt>
              </c:strCache>
            </c:strRef>
          </c:cat>
          <c:val>
            <c:numRef>
              <c:f>Process!$C$29:$C$38</c:f>
              <c:numCache>
                <c:formatCode>0%</c:formatCode>
                <c:ptCount val="10"/>
                <c:pt idx="0">
                  <c:v>0.533333333333333</c:v>
                </c:pt>
                <c:pt idx="1">
                  <c:v>0.944444444444444</c:v>
                </c:pt>
                <c:pt idx="2">
                  <c:v>0.2</c:v>
                </c:pt>
                <c:pt idx="3">
                  <c:v>1.0</c:v>
                </c:pt>
                <c:pt idx="4">
                  <c:v>0.875</c:v>
                </c:pt>
                <c:pt idx="5">
                  <c:v>0.75</c:v>
                </c:pt>
                <c:pt idx="6">
                  <c:v>1.0</c:v>
                </c:pt>
                <c:pt idx="7">
                  <c:v>0.9375</c:v>
                </c:pt>
                <c:pt idx="8">
                  <c:v>0.736842105263158</c:v>
                </c:pt>
                <c:pt idx="9">
                  <c:v>0.866666666666667</c:v>
                </c:pt>
              </c:numCache>
            </c:numRef>
          </c:val>
          <c:extLst xmlns:c16r2="http://schemas.microsoft.com/office/drawing/2015/06/chart">
            <c:ext xmlns:c16="http://schemas.microsoft.com/office/drawing/2014/chart" uri="{C3380CC4-5D6E-409C-BE32-E72D297353CC}">
              <c16:uniqueId val="{00000001-29DC-491C-848A-B113EA5EEC2D}"/>
            </c:ext>
          </c:extLst>
        </c:ser>
        <c:dLbls>
          <c:showLegendKey val="0"/>
          <c:showVal val="0"/>
          <c:showCatName val="0"/>
          <c:showSerName val="0"/>
          <c:showPercent val="0"/>
          <c:showBubbleSize val="0"/>
        </c:dLbls>
        <c:gapWidth val="150"/>
        <c:axId val="2112693128"/>
        <c:axId val="2112823496"/>
      </c:barChart>
      <c:catAx>
        <c:axId val="2112693128"/>
        <c:scaling>
          <c:orientation val="minMax"/>
        </c:scaling>
        <c:delete val="0"/>
        <c:axPos val="b"/>
        <c:numFmt formatCode="General" sourceLinked="0"/>
        <c:majorTickMark val="out"/>
        <c:minorTickMark val="none"/>
        <c:tickLblPos val="nextTo"/>
        <c:crossAx val="2112823496"/>
        <c:crosses val="autoZero"/>
        <c:auto val="1"/>
        <c:lblAlgn val="ctr"/>
        <c:lblOffset val="100"/>
        <c:noMultiLvlLbl val="0"/>
      </c:catAx>
      <c:valAx>
        <c:axId val="2112823496"/>
        <c:scaling>
          <c:orientation val="minMax"/>
        </c:scaling>
        <c:delete val="0"/>
        <c:axPos val="l"/>
        <c:majorGridlines/>
        <c:numFmt formatCode="0%" sourceLinked="1"/>
        <c:majorTickMark val="out"/>
        <c:minorTickMark val="none"/>
        <c:tickLblPos val="nextTo"/>
        <c:crossAx val="2112693128"/>
        <c:crosses val="autoZero"/>
        <c:crossBetween val="between"/>
      </c:valAx>
    </c:plotArea>
    <c:legend>
      <c:legendPos val="r"/>
      <c:layout/>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BD75B4-BE07-4756-92F9-F2D16FC654AE}" type="doc">
      <dgm:prSet loTypeId="urn:microsoft.com/office/officeart/2005/8/layout/process5" loCatId="process" qsTypeId="urn:microsoft.com/office/officeart/2005/8/quickstyle/simple1" qsCatId="simple" csTypeId="urn:microsoft.com/office/officeart/2005/8/colors/accent4_3" csCatId="accent4" phldr="1"/>
      <dgm:spPr/>
      <dgm:t>
        <a:bodyPr/>
        <a:lstStyle/>
        <a:p>
          <a:endParaRPr lang="en-US"/>
        </a:p>
      </dgm:t>
    </dgm:pt>
    <dgm:pt modelId="{F1CB31A6-47A5-4C06-B5A9-A5EEB8D98054}">
      <dgm:prSet phldrT="[Text]" custT="1">
        <dgm:style>
          <a:lnRef idx="2">
            <a:schemeClr val="accent4">
              <a:shade val="50000"/>
            </a:schemeClr>
          </a:lnRef>
          <a:fillRef idx="1">
            <a:schemeClr val="accent4"/>
          </a:fillRef>
          <a:effectRef idx="0">
            <a:schemeClr val="accent4"/>
          </a:effectRef>
          <a:fontRef idx="minor">
            <a:schemeClr val="lt1"/>
          </a:fontRef>
        </dgm:style>
      </dgm:prSet>
      <dgm:spPr/>
      <dgm:t>
        <a:bodyPr/>
        <a:lstStyle/>
        <a:p>
          <a:r>
            <a:rPr lang="en-US" sz="1000" dirty="0">
              <a:latin typeface="Times New Roman"/>
              <a:cs typeface="Times New Roman"/>
            </a:rPr>
            <a:t>All patients aged 18 years or older scheduled for a physician visit</a:t>
          </a:r>
        </a:p>
      </dgm:t>
    </dgm:pt>
    <dgm:pt modelId="{97784F72-E3E9-4CE2-BCBA-F67238F3C50E}" type="parTrans" cxnId="{48CFEAAF-93D4-42ED-872A-D846F3FEA836}">
      <dgm:prSet/>
      <dgm:spPr/>
      <dgm:t>
        <a:bodyPr/>
        <a:lstStyle/>
        <a:p>
          <a:endParaRPr lang="en-US"/>
        </a:p>
      </dgm:t>
    </dgm:pt>
    <dgm:pt modelId="{067C617C-AC71-480F-B76C-C0894022FFA9}" type="sibTrans" cxnId="{48CFEAAF-93D4-42ED-872A-D846F3FEA836}">
      <dgm:prSet>
        <dgm:style>
          <a:lnRef idx="2">
            <a:schemeClr val="accent4">
              <a:shade val="50000"/>
            </a:schemeClr>
          </a:lnRef>
          <a:fillRef idx="1">
            <a:schemeClr val="accent4"/>
          </a:fillRef>
          <a:effectRef idx="0">
            <a:schemeClr val="accent4"/>
          </a:effectRef>
          <a:fontRef idx="minor">
            <a:schemeClr val="lt1"/>
          </a:fontRef>
        </dgm:style>
      </dgm:prSet>
      <dgm:spPr/>
      <dgm:t>
        <a:bodyPr/>
        <a:lstStyle/>
        <a:p>
          <a:endParaRPr lang="en-US"/>
        </a:p>
      </dgm:t>
    </dgm:pt>
    <dgm:pt modelId="{0FA3F55E-DF37-48CC-B1BE-17AD1EF17D1D}">
      <dgm:prSet phldrT="[Text]" custT="1">
        <dgm:style>
          <a:lnRef idx="2">
            <a:schemeClr val="accent4">
              <a:shade val="50000"/>
            </a:schemeClr>
          </a:lnRef>
          <a:fillRef idx="1">
            <a:schemeClr val="accent4"/>
          </a:fillRef>
          <a:effectRef idx="0">
            <a:schemeClr val="accent4"/>
          </a:effectRef>
          <a:fontRef idx="minor">
            <a:schemeClr val="lt1"/>
          </a:fontRef>
        </dgm:style>
      </dgm:prSet>
      <dgm:spPr/>
      <dgm:t>
        <a:bodyPr/>
        <a:lstStyle/>
        <a:p>
          <a:r>
            <a:rPr lang="en-US" sz="1000" dirty="0">
              <a:latin typeface="Times New Roman"/>
              <a:cs typeface="Times New Roman"/>
            </a:rPr>
            <a:t>Receptionist gives English or Spanish AUDIT</a:t>
          </a:r>
        </a:p>
      </dgm:t>
    </dgm:pt>
    <dgm:pt modelId="{BC440586-C656-4CC5-A4F9-CEB5F66E65E7}" type="parTrans" cxnId="{6C35F36E-EEE0-4437-9AC9-06636BFF6A04}">
      <dgm:prSet/>
      <dgm:spPr/>
      <dgm:t>
        <a:bodyPr/>
        <a:lstStyle/>
        <a:p>
          <a:endParaRPr lang="en-US"/>
        </a:p>
      </dgm:t>
    </dgm:pt>
    <dgm:pt modelId="{731E1D63-A6F3-412D-A9DE-F785447743BC}" type="sibTrans" cxnId="{6C35F36E-EEE0-4437-9AC9-06636BFF6A04}">
      <dgm:prSet>
        <dgm:style>
          <a:lnRef idx="2">
            <a:schemeClr val="accent4">
              <a:shade val="50000"/>
            </a:schemeClr>
          </a:lnRef>
          <a:fillRef idx="1">
            <a:schemeClr val="accent4"/>
          </a:fillRef>
          <a:effectRef idx="0">
            <a:schemeClr val="accent4"/>
          </a:effectRef>
          <a:fontRef idx="minor">
            <a:schemeClr val="lt1"/>
          </a:fontRef>
        </dgm:style>
      </dgm:prSet>
      <dgm:spPr>
        <a:solidFill>
          <a:schemeClr val="accent4"/>
        </a:solidFill>
      </dgm:spPr>
      <dgm:t>
        <a:bodyPr/>
        <a:lstStyle/>
        <a:p>
          <a:endParaRPr lang="en-US"/>
        </a:p>
      </dgm:t>
    </dgm:pt>
    <dgm:pt modelId="{20CFB5BE-0E29-484C-BE0A-99C85C5D4446}">
      <dgm:prSet phldrT="[Text]" custT="1">
        <dgm:style>
          <a:lnRef idx="2">
            <a:schemeClr val="accent4">
              <a:shade val="50000"/>
            </a:schemeClr>
          </a:lnRef>
          <a:fillRef idx="1">
            <a:schemeClr val="accent4"/>
          </a:fillRef>
          <a:effectRef idx="0">
            <a:schemeClr val="accent4"/>
          </a:effectRef>
          <a:fontRef idx="minor">
            <a:schemeClr val="lt1"/>
          </a:fontRef>
        </dgm:style>
      </dgm:prSet>
      <dgm:spPr/>
      <dgm:t>
        <a:bodyPr/>
        <a:lstStyle/>
        <a:p>
          <a:r>
            <a:rPr lang="en-US" sz="1000" dirty="0">
              <a:latin typeface="Times New Roman"/>
              <a:cs typeface="Times New Roman"/>
            </a:rPr>
            <a:t>Patient completes form in waiting room or exam room.</a:t>
          </a:r>
        </a:p>
      </dgm:t>
    </dgm:pt>
    <dgm:pt modelId="{11ACD77E-A02E-4AF1-BE3A-476CBD58CFC0}" type="parTrans" cxnId="{A8D7FA09-053C-439F-A475-28DDBB9A5C8E}">
      <dgm:prSet/>
      <dgm:spPr/>
      <dgm:t>
        <a:bodyPr/>
        <a:lstStyle/>
        <a:p>
          <a:endParaRPr lang="en-US"/>
        </a:p>
      </dgm:t>
    </dgm:pt>
    <dgm:pt modelId="{787B495A-01CD-490F-819B-2EE9A0133E8D}" type="sibTrans" cxnId="{A8D7FA09-053C-439F-A475-28DDBB9A5C8E}">
      <dgm:prSet>
        <dgm:style>
          <a:lnRef idx="2">
            <a:schemeClr val="accent4">
              <a:shade val="50000"/>
            </a:schemeClr>
          </a:lnRef>
          <a:fillRef idx="1">
            <a:schemeClr val="accent4"/>
          </a:fillRef>
          <a:effectRef idx="0">
            <a:schemeClr val="accent4"/>
          </a:effectRef>
          <a:fontRef idx="minor">
            <a:schemeClr val="lt1"/>
          </a:fontRef>
        </dgm:style>
      </dgm:prSet>
      <dgm:spPr/>
      <dgm:t>
        <a:bodyPr/>
        <a:lstStyle/>
        <a:p>
          <a:endParaRPr lang="en-US"/>
        </a:p>
      </dgm:t>
    </dgm:pt>
    <dgm:pt modelId="{243F5617-5DE0-4360-BF4D-BD6ECD6C8F32}">
      <dgm:prSet phldrT="[Text]" custT="1">
        <dgm:style>
          <a:lnRef idx="2">
            <a:schemeClr val="accent4">
              <a:shade val="50000"/>
            </a:schemeClr>
          </a:lnRef>
          <a:fillRef idx="1">
            <a:schemeClr val="accent4"/>
          </a:fillRef>
          <a:effectRef idx="0">
            <a:schemeClr val="accent4"/>
          </a:effectRef>
          <a:fontRef idx="minor">
            <a:schemeClr val="lt1"/>
          </a:fontRef>
        </dgm:style>
      </dgm:prSet>
      <dgm:spPr/>
      <dgm:t>
        <a:bodyPr/>
        <a:lstStyle/>
        <a:p>
          <a:r>
            <a:rPr lang="en-US" sz="1000" dirty="0">
              <a:latin typeface="Times New Roman"/>
              <a:cs typeface="Times New Roman"/>
            </a:rPr>
            <a:t>MA records AUDIT score and zone in EMR &amp; progress note</a:t>
          </a:r>
        </a:p>
      </dgm:t>
    </dgm:pt>
    <dgm:pt modelId="{8B3C7BCE-3181-40F3-A5EB-9F2E0B6A1B46}" type="parTrans" cxnId="{F8F2C7CF-E0F4-4F68-A374-4EBD3BF452F7}">
      <dgm:prSet/>
      <dgm:spPr/>
      <dgm:t>
        <a:bodyPr/>
        <a:lstStyle/>
        <a:p>
          <a:endParaRPr lang="en-US"/>
        </a:p>
      </dgm:t>
    </dgm:pt>
    <dgm:pt modelId="{CC912988-D661-4AD1-95D1-140A0CD8488A}" type="sibTrans" cxnId="{F8F2C7CF-E0F4-4F68-A374-4EBD3BF452F7}">
      <dgm:prSet>
        <dgm:style>
          <a:lnRef idx="2">
            <a:schemeClr val="accent4">
              <a:shade val="50000"/>
            </a:schemeClr>
          </a:lnRef>
          <a:fillRef idx="1">
            <a:schemeClr val="accent4"/>
          </a:fillRef>
          <a:effectRef idx="0">
            <a:schemeClr val="accent4"/>
          </a:effectRef>
          <a:fontRef idx="minor">
            <a:schemeClr val="lt1"/>
          </a:fontRef>
        </dgm:style>
      </dgm:prSet>
      <dgm:spPr/>
      <dgm:t>
        <a:bodyPr/>
        <a:lstStyle/>
        <a:p>
          <a:endParaRPr lang="en-US"/>
        </a:p>
      </dgm:t>
    </dgm:pt>
    <dgm:pt modelId="{31D763C9-0D8A-4455-BDA9-28EDA3F87F11}">
      <dgm:prSet phldrT="[Text]" custT="1">
        <dgm:style>
          <a:lnRef idx="2">
            <a:schemeClr val="accent4">
              <a:shade val="50000"/>
            </a:schemeClr>
          </a:lnRef>
          <a:fillRef idx="1">
            <a:schemeClr val="accent4"/>
          </a:fillRef>
          <a:effectRef idx="0">
            <a:schemeClr val="accent4"/>
          </a:effectRef>
          <a:fontRef idx="minor">
            <a:schemeClr val="lt1"/>
          </a:fontRef>
        </dgm:style>
      </dgm:prSet>
      <dgm:spPr/>
      <dgm:t>
        <a:bodyPr/>
        <a:lstStyle/>
        <a:p>
          <a:r>
            <a:rPr lang="en-US" sz="1000" dirty="0">
              <a:latin typeface="Times New Roman"/>
              <a:cs typeface="Times New Roman"/>
            </a:rPr>
            <a:t>MD reviews results, education, treatment, &amp; notes the superbill as appropriate</a:t>
          </a:r>
        </a:p>
      </dgm:t>
    </dgm:pt>
    <dgm:pt modelId="{BBF2BB3F-BF3D-4CEC-90AE-229880C2F37B}" type="parTrans" cxnId="{2304BB78-56A5-4C88-A3B1-0577945E9A6E}">
      <dgm:prSet/>
      <dgm:spPr/>
      <dgm:t>
        <a:bodyPr/>
        <a:lstStyle/>
        <a:p>
          <a:endParaRPr lang="en-US"/>
        </a:p>
      </dgm:t>
    </dgm:pt>
    <dgm:pt modelId="{E40611A3-FBC5-4095-8B7E-1AFD738E0A8B}" type="sibTrans" cxnId="{2304BB78-56A5-4C88-A3B1-0577945E9A6E}">
      <dgm:prSet>
        <dgm:style>
          <a:lnRef idx="2">
            <a:schemeClr val="accent4">
              <a:shade val="50000"/>
            </a:schemeClr>
          </a:lnRef>
          <a:fillRef idx="1">
            <a:schemeClr val="accent4"/>
          </a:fillRef>
          <a:effectRef idx="0">
            <a:schemeClr val="accent4"/>
          </a:effectRef>
          <a:fontRef idx="minor">
            <a:schemeClr val="lt1"/>
          </a:fontRef>
        </dgm:style>
      </dgm:prSet>
      <dgm:spPr/>
      <dgm:t>
        <a:bodyPr/>
        <a:lstStyle/>
        <a:p>
          <a:endParaRPr lang="en-US"/>
        </a:p>
      </dgm:t>
    </dgm:pt>
    <dgm:pt modelId="{000A5E6A-4749-4935-B381-18DCECE1413C}">
      <dgm:prSet phldrT="[Text]" custT="1">
        <dgm:style>
          <a:lnRef idx="2">
            <a:schemeClr val="accent4">
              <a:shade val="50000"/>
            </a:schemeClr>
          </a:lnRef>
          <a:fillRef idx="1">
            <a:schemeClr val="accent4"/>
          </a:fillRef>
          <a:effectRef idx="0">
            <a:schemeClr val="accent4"/>
          </a:effectRef>
          <a:fontRef idx="minor">
            <a:schemeClr val="lt1"/>
          </a:fontRef>
        </dgm:style>
      </dgm:prSet>
      <dgm:spPr>
        <a:solidFill>
          <a:schemeClr val="accent2">
            <a:lumMod val="75000"/>
          </a:schemeClr>
        </a:solidFill>
      </dgm:spPr>
      <dgm:t>
        <a:bodyPr/>
        <a:lstStyle/>
        <a:p>
          <a:r>
            <a:rPr lang="en-US" sz="1000" dirty="0">
              <a:latin typeface="Times New Roman"/>
              <a:cs typeface="Times New Roman"/>
            </a:rPr>
            <a:t>For AUDIT scores of 8+, the MD provides SBIRT intervention at appointment or follow-up appointment to patient</a:t>
          </a:r>
        </a:p>
      </dgm:t>
    </dgm:pt>
    <dgm:pt modelId="{13BC8605-1912-411C-A36B-127AC77ACE51}" type="parTrans" cxnId="{F917E4D8-EC20-4619-887A-9742EE643536}">
      <dgm:prSet/>
      <dgm:spPr/>
      <dgm:t>
        <a:bodyPr/>
        <a:lstStyle/>
        <a:p>
          <a:endParaRPr lang="en-US"/>
        </a:p>
      </dgm:t>
    </dgm:pt>
    <dgm:pt modelId="{18506A52-FEA4-455B-A700-5E6CF5CCA53F}" type="sibTrans" cxnId="{F917E4D8-EC20-4619-887A-9742EE643536}">
      <dgm:prSet>
        <dgm:style>
          <a:lnRef idx="2">
            <a:schemeClr val="accent4">
              <a:shade val="50000"/>
            </a:schemeClr>
          </a:lnRef>
          <a:fillRef idx="1">
            <a:schemeClr val="accent4"/>
          </a:fillRef>
          <a:effectRef idx="0">
            <a:schemeClr val="accent4"/>
          </a:effectRef>
          <a:fontRef idx="minor">
            <a:schemeClr val="lt1"/>
          </a:fontRef>
        </dgm:style>
      </dgm:prSet>
      <dgm:spPr/>
      <dgm:t>
        <a:bodyPr/>
        <a:lstStyle/>
        <a:p>
          <a:endParaRPr lang="en-US"/>
        </a:p>
      </dgm:t>
    </dgm:pt>
    <dgm:pt modelId="{3384A203-C8E1-46E6-86AD-AA3E245E01F5}">
      <dgm:prSet phldrT="[Text]" custT="1">
        <dgm:style>
          <a:lnRef idx="2">
            <a:schemeClr val="accent4">
              <a:shade val="50000"/>
            </a:schemeClr>
          </a:lnRef>
          <a:fillRef idx="1">
            <a:schemeClr val="accent4"/>
          </a:fillRef>
          <a:effectRef idx="0">
            <a:schemeClr val="accent4"/>
          </a:effectRef>
          <a:fontRef idx="minor">
            <a:schemeClr val="lt1"/>
          </a:fontRef>
        </dgm:style>
      </dgm:prSet>
      <dgm:spPr>
        <a:solidFill>
          <a:schemeClr val="accent2">
            <a:lumMod val="75000"/>
          </a:schemeClr>
        </a:solidFill>
      </dgm:spPr>
      <dgm:t>
        <a:bodyPr/>
        <a:lstStyle/>
        <a:p>
          <a:r>
            <a:rPr lang="en-US" sz="1000" dirty="0">
              <a:latin typeface="Times New Roman"/>
              <a:cs typeface="Times New Roman"/>
            </a:rPr>
            <a:t>The MD reassesses patient 6 months post positive screen using AUDIT</a:t>
          </a:r>
        </a:p>
      </dgm:t>
    </dgm:pt>
    <dgm:pt modelId="{E0EADF9A-B180-4F07-86C2-D285014EDE69}" type="parTrans" cxnId="{0246032D-2127-44F8-B012-095F9D4926F3}">
      <dgm:prSet/>
      <dgm:spPr/>
      <dgm:t>
        <a:bodyPr/>
        <a:lstStyle/>
        <a:p>
          <a:endParaRPr lang="en-US"/>
        </a:p>
      </dgm:t>
    </dgm:pt>
    <dgm:pt modelId="{109391EB-E089-4F6A-A45B-F97B7DDBF79E}" type="sibTrans" cxnId="{0246032D-2127-44F8-B012-095F9D4926F3}">
      <dgm:prSet/>
      <dgm:spPr>
        <a:solidFill>
          <a:schemeClr val="accent4"/>
        </a:solidFill>
        <a:ln w="19050">
          <a:solidFill>
            <a:schemeClr val="accent4">
              <a:lumMod val="75000"/>
            </a:schemeClr>
          </a:solidFill>
        </a:ln>
      </dgm:spPr>
      <dgm:t>
        <a:bodyPr/>
        <a:lstStyle/>
        <a:p>
          <a:endParaRPr lang="en-US"/>
        </a:p>
      </dgm:t>
    </dgm:pt>
    <dgm:pt modelId="{8BF64FE1-9941-1D41-870C-6006653F9E2A}">
      <dgm:prSet phldrT="[Text]" custT="1">
        <dgm:style>
          <a:lnRef idx="2">
            <a:schemeClr val="accent4">
              <a:shade val="50000"/>
            </a:schemeClr>
          </a:lnRef>
          <a:fillRef idx="1">
            <a:schemeClr val="accent4"/>
          </a:fillRef>
          <a:effectRef idx="0">
            <a:schemeClr val="accent4"/>
          </a:effectRef>
          <a:fontRef idx="minor">
            <a:schemeClr val="lt1"/>
          </a:fontRef>
        </dgm:style>
      </dgm:prSet>
      <dgm:spPr>
        <a:solidFill>
          <a:srgbClr val="008000"/>
        </a:solidFill>
      </dgm:spPr>
      <dgm:t>
        <a:bodyPr/>
        <a:lstStyle/>
        <a:p>
          <a:r>
            <a:rPr lang="en-US" sz="1000" dirty="0">
              <a:latin typeface="Times New Roman"/>
              <a:cs typeface="Times New Roman"/>
            </a:rPr>
            <a:t>For AUDIT scores 0 -7, the MD reassesses patient at anniversary date</a:t>
          </a:r>
        </a:p>
      </dgm:t>
    </dgm:pt>
    <dgm:pt modelId="{73FAB0AB-CA3A-4B44-99A3-3B301B11A86C}" type="sibTrans" cxnId="{4101A8EB-C158-C549-8F8D-A1350E6B0C32}">
      <dgm:prSet/>
      <dgm:spPr>
        <a:solidFill>
          <a:schemeClr val="accent4"/>
        </a:solidFill>
        <a:ln w="25400">
          <a:solidFill>
            <a:schemeClr val="accent4">
              <a:lumMod val="75000"/>
            </a:schemeClr>
          </a:solidFill>
        </a:ln>
      </dgm:spPr>
      <dgm:t>
        <a:bodyPr/>
        <a:lstStyle/>
        <a:p>
          <a:endParaRPr lang="en-US"/>
        </a:p>
      </dgm:t>
    </dgm:pt>
    <dgm:pt modelId="{97E8FBC9-42EF-B243-B8B9-BC66FBDAF222}" type="parTrans" cxnId="{4101A8EB-C158-C549-8F8D-A1350E6B0C32}">
      <dgm:prSet/>
      <dgm:spPr/>
      <dgm:t>
        <a:bodyPr/>
        <a:lstStyle/>
        <a:p>
          <a:endParaRPr lang="en-US"/>
        </a:p>
      </dgm:t>
    </dgm:pt>
    <dgm:pt modelId="{5142A081-0B35-44D3-B64D-751960E1A434}">
      <dgm:prSet custT="1"/>
      <dgm:spPr>
        <a:solidFill>
          <a:schemeClr val="accent4"/>
        </a:solidFill>
        <a:ln>
          <a:solidFill>
            <a:schemeClr val="accent4">
              <a:lumMod val="75000"/>
            </a:schemeClr>
          </a:solidFill>
        </a:ln>
      </dgm:spPr>
      <dgm:t>
        <a:bodyPr/>
        <a:lstStyle/>
        <a:p>
          <a:r>
            <a:rPr lang="en-US" sz="1000" dirty="0">
              <a:latin typeface="Times New Roman"/>
              <a:cs typeface="Times New Roman"/>
            </a:rPr>
            <a:t>MD initials original screen</a:t>
          </a:r>
        </a:p>
      </dgm:t>
    </dgm:pt>
    <dgm:pt modelId="{440B26E1-6A68-4892-A15D-C7C12EA94CEE}" type="parTrans" cxnId="{65F3B7E2-5B1B-408D-966E-F9AB18017FA8}">
      <dgm:prSet/>
      <dgm:spPr/>
      <dgm:t>
        <a:bodyPr/>
        <a:lstStyle/>
        <a:p>
          <a:endParaRPr lang="en-US"/>
        </a:p>
      </dgm:t>
    </dgm:pt>
    <dgm:pt modelId="{16E7D224-AD4B-44D1-8106-EFDAF9A05C7D}" type="sibTrans" cxnId="{65F3B7E2-5B1B-408D-966E-F9AB18017FA8}">
      <dgm:prSet/>
      <dgm:spPr>
        <a:solidFill>
          <a:schemeClr val="accent4"/>
        </a:solidFill>
        <a:ln w="19050">
          <a:solidFill>
            <a:schemeClr val="accent4">
              <a:lumMod val="75000"/>
            </a:schemeClr>
          </a:solidFill>
        </a:ln>
      </dgm:spPr>
      <dgm:t>
        <a:bodyPr/>
        <a:lstStyle/>
        <a:p>
          <a:endParaRPr lang="en-US"/>
        </a:p>
      </dgm:t>
    </dgm:pt>
    <dgm:pt modelId="{AFE4913C-2468-4716-8DB6-D2148971A62F}" type="pres">
      <dgm:prSet presAssocID="{83BD75B4-BE07-4756-92F9-F2D16FC654AE}" presName="diagram" presStyleCnt="0">
        <dgm:presLayoutVars>
          <dgm:dir/>
          <dgm:resizeHandles val="exact"/>
        </dgm:presLayoutVars>
      </dgm:prSet>
      <dgm:spPr/>
      <dgm:t>
        <a:bodyPr/>
        <a:lstStyle/>
        <a:p>
          <a:endParaRPr lang="en-US"/>
        </a:p>
      </dgm:t>
    </dgm:pt>
    <dgm:pt modelId="{4372548D-0463-407A-9323-A0810B538185}" type="pres">
      <dgm:prSet presAssocID="{F1CB31A6-47A5-4C06-B5A9-A5EEB8D98054}" presName="node" presStyleLbl="node1" presStyleIdx="0" presStyleCnt="9" custScaleX="104323" custScaleY="100410">
        <dgm:presLayoutVars>
          <dgm:bulletEnabled val="1"/>
        </dgm:presLayoutVars>
      </dgm:prSet>
      <dgm:spPr/>
      <dgm:t>
        <a:bodyPr/>
        <a:lstStyle/>
        <a:p>
          <a:endParaRPr lang="en-US"/>
        </a:p>
      </dgm:t>
    </dgm:pt>
    <dgm:pt modelId="{9F342EFA-E643-4B2F-AD33-472FCC350B44}" type="pres">
      <dgm:prSet presAssocID="{067C617C-AC71-480F-B76C-C0894022FFA9}" presName="sibTrans" presStyleLbl="sibTrans2D1" presStyleIdx="0" presStyleCnt="8"/>
      <dgm:spPr/>
      <dgm:t>
        <a:bodyPr/>
        <a:lstStyle/>
        <a:p>
          <a:endParaRPr lang="en-US"/>
        </a:p>
      </dgm:t>
    </dgm:pt>
    <dgm:pt modelId="{8D6A2784-A7F3-494A-800E-42D0980228A3}" type="pres">
      <dgm:prSet presAssocID="{067C617C-AC71-480F-B76C-C0894022FFA9}" presName="connectorText" presStyleLbl="sibTrans2D1" presStyleIdx="0" presStyleCnt="8"/>
      <dgm:spPr/>
      <dgm:t>
        <a:bodyPr/>
        <a:lstStyle/>
        <a:p>
          <a:endParaRPr lang="en-US"/>
        </a:p>
      </dgm:t>
    </dgm:pt>
    <dgm:pt modelId="{4929978A-1AA5-4556-B922-E8E4965D8305}" type="pres">
      <dgm:prSet presAssocID="{0FA3F55E-DF37-48CC-B1BE-17AD1EF17D1D}" presName="node" presStyleLbl="node1" presStyleIdx="1" presStyleCnt="9" custScaleX="94292" custScaleY="100410">
        <dgm:presLayoutVars>
          <dgm:bulletEnabled val="1"/>
        </dgm:presLayoutVars>
      </dgm:prSet>
      <dgm:spPr/>
      <dgm:t>
        <a:bodyPr/>
        <a:lstStyle/>
        <a:p>
          <a:endParaRPr lang="en-US"/>
        </a:p>
      </dgm:t>
    </dgm:pt>
    <dgm:pt modelId="{7628646A-5942-4F47-8F5A-5DD19A36D060}" type="pres">
      <dgm:prSet presAssocID="{731E1D63-A6F3-412D-A9DE-F785447743BC}" presName="sibTrans" presStyleLbl="sibTrans2D1" presStyleIdx="1" presStyleCnt="8"/>
      <dgm:spPr/>
      <dgm:t>
        <a:bodyPr/>
        <a:lstStyle/>
        <a:p>
          <a:endParaRPr lang="en-US"/>
        </a:p>
      </dgm:t>
    </dgm:pt>
    <dgm:pt modelId="{104D0381-F2CF-4C37-A1EF-0AD7A23511F0}" type="pres">
      <dgm:prSet presAssocID="{731E1D63-A6F3-412D-A9DE-F785447743BC}" presName="connectorText" presStyleLbl="sibTrans2D1" presStyleIdx="1" presStyleCnt="8"/>
      <dgm:spPr/>
      <dgm:t>
        <a:bodyPr/>
        <a:lstStyle/>
        <a:p>
          <a:endParaRPr lang="en-US"/>
        </a:p>
      </dgm:t>
    </dgm:pt>
    <dgm:pt modelId="{CEA2E730-4277-4091-81B8-3BFB679A18F5}" type="pres">
      <dgm:prSet presAssocID="{20CFB5BE-0E29-484C-BE0A-99C85C5D4446}" presName="node" presStyleLbl="node1" presStyleIdx="2" presStyleCnt="9" custScaleY="100410">
        <dgm:presLayoutVars>
          <dgm:bulletEnabled val="1"/>
        </dgm:presLayoutVars>
      </dgm:prSet>
      <dgm:spPr/>
      <dgm:t>
        <a:bodyPr/>
        <a:lstStyle/>
        <a:p>
          <a:endParaRPr lang="en-US"/>
        </a:p>
      </dgm:t>
    </dgm:pt>
    <dgm:pt modelId="{6D58C018-60B7-4156-9F50-B0069567C138}" type="pres">
      <dgm:prSet presAssocID="{787B495A-01CD-490F-819B-2EE9A0133E8D}" presName="sibTrans" presStyleLbl="sibTrans2D1" presStyleIdx="2" presStyleCnt="8"/>
      <dgm:spPr/>
      <dgm:t>
        <a:bodyPr/>
        <a:lstStyle/>
        <a:p>
          <a:endParaRPr lang="en-US"/>
        </a:p>
      </dgm:t>
    </dgm:pt>
    <dgm:pt modelId="{E3264AD1-878E-4FD0-B703-68CF2D0D1BB7}" type="pres">
      <dgm:prSet presAssocID="{787B495A-01CD-490F-819B-2EE9A0133E8D}" presName="connectorText" presStyleLbl="sibTrans2D1" presStyleIdx="2" presStyleCnt="8"/>
      <dgm:spPr/>
      <dgm:t>
        <a:bodyPr/>
        <a:lstStyle/>
        <a:p>
          <a:endParaRPr lang="en-US"/>
        </a:p>
      </dgm:t>
    </dgm:pt>
    <dgm:pt modelId="{27F896C9-AB50-4B50-806E-25112F9C00A3}" type="pres">
      <dgm:prSet presAssocID="{243F5617-5DE0-4360-BF4D-BD6ECD6C8F32}" presName="node" presStyleLbl="node1" presStyleIdx="3" presStyleCnt="9" custLinFactNeighborY="7767">
        <dgm:presLayoutVars>
          <dgm:bulletEnabled val="1"/>
        </dgm:presLayoutVars>
      </dgm:prSet>
      <dgm:spPr/>
      <dgm:t>
        <a:bodyPr/>
        <a:lstStyle/>
        <a:p>
          <a:endParaRPr lang="en-US"/>
        </a:p>
      </dgm:t>
    </dgm:pt>
    <dgm:pt modelId="{F59D3C73-1BF0-4BCF-8A16-C61675AE4D00}" type="pres">
      <dgm:prSet presAssocID="{CC912988-D661-4AD1-95D1-140A0CD8488A}" presName="sibTrans" presStyleLbl="sibTrans2D1" presStyleIdx="3" presStyleCnt="8" custScaleX="125919" custScaleY="109340"/>
      <dgm:spPr/>
      <dgm:t>
        <a:bodyPr/>
        <a:lstStyle/>
        <a:p>
          <a:endParaRPr lang="en-US"/>
        </a:p>
      </dgm:t>
    </dgm:pt>
    <dgm:pt modelId="{E1C3792D-9B65-4286-9DDB-F38A3A67B82F}" type="pres">
      <dgm:prSet presAssocID="{CC912988-D661-4AD1-95D1-140A0CD8488A}" presName="connectorText" presStyleLbl="sibTrans2D1" presStyleIdx="3" presStyleCnt="8"/>
      <dgm:spPr/>
      <dgm:t>
        <a:bodyPr/>
        <a:lstStyle/>
        <a:p>
          <a:endParaRPr lang="en-US"/>
        </a:p>
      </dgm:t>
    </dgm:pt>
    <dgm:pt modelId="{8DD17B2A-353C-47DB-A9B0-3CA10A8CFFA0}" type="pres">
      <dgm:prSet presAssocID="{5142A081-0B35-44D3-B64D-751960E1A434}" presName="node" presStyleLbl="node1" presStyleIdx="4" presStyleCnt="9" custLinFactNeighborX="4494" custLinFactNeighborY="7767">
        <dgm:presLayoutVars>
          <dgm:bulletEnabled val="1"/>
        </dgm:presLayoutVars>
      </dgm:prSet>
      <dgm:spPr/>
      <dgm:t>
        <a:bodyPr/>
        <a:lstStyle/>
        <a:p>
          <a:endParaRPr lang="en-US"/>
        </a:p>
      </dgm:t>
    </dgm:pt>
    <dgm:pt modelId="{46C63571-F135-4022-AAAF-4E697A35F549}" type="pres">
      <dgm:prSet presAssocID="{16E7D224-AD4B-44D1-8106-EFDAF9A05C7D}" presName="sibTrans" presStyleLbl="sibTrans2D1" presStyleIdx="4" presStyleCnt="8" custAng="101313" custScaleX="139009" custScaleY="99465"/>
      <dgm:spPr/>
      <dgm:t>
        <a:bodyPr/>
        <a:lstStyle/>
        <a:p>
          <a:endParaRPr lang="en-US"/>
        </a:p>
      </dgm:t>
    </dgm:pt>
    <dgm:pt modelId="{D33B2A9F-4C2C-4E10-B87A-58EE2DC8D2DE}" type="pres">
      <dgm:prSet presAssocID="{16E7D224-AD4B-44D1-8106-EFDAF9A05C7D}" presName="connectorText" presStyleLbl="sibTrans2D1" presStyleIdx="4" presStyleCnt="8"/>
      <dgm:spPr/>
      <dgm:t>
        <a:bodyPr/>
        <a:lstStyle/>
        <a:p>
          <a:endParaRPr lang="en-US"/>
        </a:p>
      </dgm:t>
    </dgm:pt>
    <dgm:pt modelId="{7BAECF44-B5F1-46CD-91AE-43A7D5BDE67D}" type="pres">
      <dgm:prSet presAssocID="{31D763C9-0D8A-4455-BDA9-28EDA3F87F11}" presName="node" presStyleLbl="node1" presStyleIdx="5" presStyleCnt="9" custScaleX="112477" custScaleY="87988" custLinFactNeighborX="8195" custLinFactNeighborY="10010">
        <dgm:presLayoutVars>
          <dgm:bulletEnabled val="1"/>
        </dgm:presLayoutVars>
      </dgm:prSet>
      <dgm:spPr/>
      <dgm:t>
        <a:bodyPr/>
        <a:lstStyle/>
        <a:p>
          <a:endParaRPr lang="en-US"/>
        </a:p>
      </dgm:t>
    </dgm:pt>
    <dgm:pt modelId="{184E3F8C-B286-4629-9975-230B4DBF5708}" type="pres">
      <dgm:prSet presAssocID="{E40611A3-FBC5-4095-8B7E-1AFD738E0A8B}" presName="sibTrans" presStyleLbl="sibTrans2D1" presStyleIdx="5" presStyleCnt="8" custAng="21384105" custFlipHor="1" custScaleX="129903" custScaleY="105035" custLinFactNeighborX="-4919" custLinFactNeighborY="4975"/>
      <dgm:spPr/>
      <dgm:t>
        <a:bodyPr/>
        <a:lstStyle/>
        <a:p>
          <a:endParaRPr lang="en-US"/>
        </a:p>
      </dgm:t>
    </dgm:pt>
    <dgm:pt modelId="{D0A1F699-8D0D-4858-8BDC-5049784B1606}" type="pres">
      <dgm:prSet presAssocID="{E40611A3-FBC5-4095-8B7E-1AFD738E0A8B}" presName="connectorText" presStyleLbl="sibTrans2D1" presStyleIdx="5" presStyleCnt="8"/>
      <dgm:spPr/>
      <dgm:t>
        <a:bodyPr/>
        <a:lstStyle/>
        <a:p>
          <a:endParaRPr lang="en-US"/>
        </a:p>
      </dgm:t>
    </dgm:pt>
    <dgm:pt modelId="{D302B46B-E73A-134A-8251-929281A320DC}" type="pres">
      <dgm:prSet presAssocID="{8BF64FE1-9941-1D41-870C-6006653F9E2A}" presName="node" presStyleLbl="node1" presStyleIdx="6" presStyleCnt="9" custScaleX="86326" custScaleY="132173" custLinFactNeighborX="13552" custLinFactNeighborY="16560">
        <dgm:presLayoutVars>
          <dgm:bulletEnabled val="1"/>
        </dgm:presLayoutVars>
      </dgm:prSet>
      <dgm:spPr/>
      <dgm:t>
        <a:bodyPr/>
        <a:lstStyle/>
        <a:p>
          <a:endParaRPr lang="en-US"/>
        </a:p>
      </dgm:t>
    </dgm:pt>
    <dgm:pt modelId="{84F3A3A2-08CB-D34B-A1A5-FD0965B15057}" type="pres">
      <dgm:prSet presAssocID="{73FAB0AB-CA3A-4B44-99A3-3B301B11A86C}" presName="sibTrans" presStyleLbl="sibTrans2D1" presStyleIdx="6" presStyleCnt="8" custAng="2901606" custScaleX="233710" custScaleY="121424" custLinFactY="-92086" custLinFactNeighborX="-4534" custLinFactNeighborY="-100000"/>
      <dgm:spPr/>
      <dgm:t>
        <a:bodyPr/>
        <a:lstStyle/>
        <a:p>
          <a:endParaRPr lang="en-US"/>
        </a:p>
      </dgm:t>
    </dgm:pt>
    <dgm:pt modelId="{C763CADC-B2FB-4B40-B2E4-25C881CDFD38}" type="pres">
      <dgm:prSet presAssocID="{73FAB0AB-CA3A-4B44-99A3-3B301B11A86C}" presName="connectorText" presStyleLbl="sibTrans2D1" presStyleIdx="6" presStyleCnt="8"/>
      <dgm:spPr/>
      <dgm:t>
        <a:bodyPr/>
        <a:lstStyle/>
        <a:p>
          <a:endParaRPr lang="en-US"/>
        </a:p>
      </dgm:t>
    </dgm:pt>
    <dgm:pt modelId="{21482B05-B418-4573-9DAB-D26362FA5693}" type="pres">
      <dgm:prSet presAssocID="{000A5E6A-4749-4935-B381-18DCECE1413C}" presName="node" presStyleLbl="node1" presStyleIdx="7" presStyleCnt="9" custScaleX="102865" custScaleY="142483" custLinFactNeighborX="28479" custLinFactNeighborY="11405">
        <dgm:presLayoutVars>
          <dgm:bulletEnabled val="1"/>
        </dgm:presLayoutVars>
      </dgm:prSet>
      <dgm:spPr/>
      <dgm:t>
        <a:bodyPr/>
        <a:lstStyle/>
        <a:p>
          <a:endParaRPr lang="en-US"/>
        </a:p>
      </dgm:t>
    </dgm:pt>
    <dgm:pt modelId="{BFBD4EC1-F2AD-46B8-A209-DACC1FA70491}" type="pres">
      <dgm:prSet presAssocID="{18506A52-FEA4-455B-A700-5E6CF5CCA53F}" presName="sibTrans" presStyleLbl="sibTrans2D1" presStyleIdx="7" presStyleCnt="8" custAng="9183" custScaleX="140525" custScaleY="99501" custLinFactNeighborX="8480" custLinFactNeighborY="-24545"/>
      <dgm:spPr/>
      <dgm:t>
        <a:bodyPr/>
        <a:lstStyle/>
        <a:p>
          <a:endParaRPr lang="en-US"/>
        </a:p>
      </dgm:t>
    </dgm:pt>
    <dgm:pt modelId="{4CEFBCF9-3FDC-4FE8-B192-EFBB929F97DB}" type="pres">
      <dgm:prSet presAssocID="{18506A52-FEA4-455B-A700-5E6CF5CCA53F}" presName="connectorText" presStyleLbl="sibTrans2D1" presStyleIdx="7" presStyleCnt="8"/>
      <dgm:spPr/>
      <dgm:t>
        <a:bodyPr/>
        <a:lstStyle/>
        <a:p>
          <a:endParaRPr lang="en-US"/>
        </a:p>
      </dgm:t>
    </dgm:pt>
    <dgm:pt modelId="{386F893C-7C53-4EA8-AFBB-FE4C4A59853B}" type="pres">
      <dgm:prSet presAssocID="{3384A203-C8E1-46E6-86AD-AA3E245E01F5}" presName="node" presStyleLbl="node1" presStyleIdx="8" presStyleCnt="9" custScaleX="81693" custScaleY="144123" custLinFactNeighborX="32788" custLinFactNeighborY="10586">
        <dgm:presLayoutVars>
          <dgm:bulletEnabled val="1"/>
        </dgm:presLayoutVars>
      </dgm:prSet>
      <dgm:spPr/>
      <dgm:t>
        <a:bodyPr/>
        <a:lstStyle/>
        <a:p>
          <a:endParaRPr lang="en-US"/>
        </a:p>
      </dgm:t>
    </dgm:pt>
  </dgm:ptLst>
  <dgm:cxnLst>
    <dgm:cxn modelId="{0246032D-2127-44F8-B012-095F9D4926F3}" srcId="{83BD75B4-BE07-4756-92F9-F2D16FC654AE}" destId="{3384A203-C8E1-46E6-86AD-AA3E245E01F5}" srcOrd="8" destOrd="0" parTransId="{E0EADF9A-B180-4F07-86C2-D285014EDE69}" sibTransId="{109391EB-E089-4F6A-A45B-F97B7DDBF79E}"/>
    <dgm:cxn modelId="{EAD73F76-1F8F-C24D-8E61-D14B9CF1E437}" type="presOf" srcId="{3384A203-C8E1-46E6-86AD-AA3E245E01F5}" destId="{386F893C-7C53-4EA8-AFBB-FE4C4A59853B}" srcOrd="0" destOrd="0" presId="urn:microsoft.com/office/officeart/2005/8/layout/process5"/>
    <dgm:cxn modelId="{1CD32966-EA28-094B-9524-E219A3BAB388}" type="presOf" srcId="{5142A081-0B35-44D3-B64D-751960E1A434}" destId="{8DD17B2A-353C-47DB-A9B0-3CA10A8CFFA0}" srcOrd="0" destOrd="0" presId="urn:microsoft.com/office/officeart/2005/8/layout/process5"/>
    <dgm:cxn modelId="{4B5E71A9-C50A-1148-995C-AE48610B3037}" type="presOf" srcId="{16E7D224-AD4B-44D1-8106-EFDAF9A05C7D}" destId="{46C63571-F135-4022-AAAF-4E697A35F549}" srcOrd="0" destOrd="0" presId="urn:microsoft.com/office/officeart/2005/8/layout/process5"/>
    <dgm:cxn modelId="{58D7965A-4AA4-554F-A135-3C575407E55C}" type="presOf" srcId="{16E7D224-AD4B-44D1-8106-EFDAF9A05C7D}" destId="{D33B2A9F-4C2C-4E10-B87A-58EE2DC8D2DE}" srcOrd="1" destOrd="0" presId="urn:microsoft.com/office/officeart/2005/8/layout/process5"/>
    <dgm:cxn modelId="{60F080D7-BE00-D947-AF1D-AB0B46C0F3AD}" type="presOf" srcId="{8BF64FE1-9941-1D41-870C-6006653F9E2A}" destId="{D302B46B-E73A-134A-8251-929281A320DC}" srcOrd="0" destOrd="0" presId="urn:microsoft.com/office/officeart/2005/8/layout/process5"/>
    <dgm:cxn modelId="{EB3BE928-7374-0E40-A682-6445E7F71176}" type="presOf" srcId="{73FAB0AB-CA3A-4B44-99A3-3B301B11A86C}" destId="{84F3A3A2-08CB-D34B-A1A5-FD0965B15057}" srcOrd="0" destOrd="0" presId="urn:microsoft.com/office/officeart/2005/8/layout/process5"/>
    <dgm:cxn modelId="{96935808-9353-AC46-8750-584434AABDBF}" type="presOf" srcId="{067C617C-AC71-480F-B76C-C0894022FFA9}" destId="{8D6A2784-A7F3-494A-800E-42D0980228A3}" srcOrd="1" destOrd="0" presId="urn:microsoft.com/office/officeart/2005/8/layout/process5"/>
    <dgm:cxn modelId="{2B8CE682-A703-5B4E-8AFC-5811F1C27DDA}" type="presOf" srcId="{787B495A-01CD-490F-819B-2EE9A0133E8D}" destId="{6D58C018-60B7-4156-9F50-B0069567C138}" srcOrd="0" destOrd="0" presId="urn:microsoft.com/office/officeart/2005/8/layout/process5"/>
    <dgm:cxn modelId="{6C35F36E-EEE0-4437-9AC9-06636BFF6A04}" srcId="{83BD75B4-BE07-4756-92F9-F2D16FC654AE}" destId="{0FA3F55E-DF37-48CC-B1BE-17AD1EF17D1D}" srcOrd="1" destOrd="0" parTransId="{BC440586-C656-4CC5-A4F9-CEB5F66E65E7}" sibTransId="{731E1D63-A6F3-412D-A9DE-F785447743BC}"/>
    <dgm:cxn modelId="{4101A8EB-C158-C549-8F8D-A1350E6B0C32}" srcId="{83BD75B4-BE07-4756-92F9-F2D16FC654AE}" destId="{8BF64FE1-9941-1D41-870C-6006653F9E2A}" srcOrd="6" destOrd="0" parTransId="{97E8FBC9-42EF-B243-B8B9-BC66FBDAF222}" sibTransId="{73FAB0AB-CA3A-4B44-99A3-3B301B11A86C}"/>
    <dgm:cxn modelId="{8C5CABAB-EA36-494D-8635-560D8D48EB11}" type="presOf" srcId="{20CFB5BE-0E29-484C-BE0A-99C85C5D4446}" destId="{CEA2E730-4277-4091-81B8-3BFB679A18F5}" srcOrd="0" destOrd="0" presId="urn:microsoft.com/office/officeart/2005/8/layout/process5"/>
    <dgm:cxn modelId="{F8F2C7CF-E0F4-4F68-A374-4EBD3BF452F7}" srcId="{83BD75B4-BE07-4756-92F9-F2D16FC654AE}" destId="{243F5617-5DE0-4360-BF4D-BD6ECD6C8F32}" srcOrd="3" destOrd="0" parTransId="{8B3C7BCE-3181-40F3-A5EB-9F2E0B6A1B46}" sibTransId="{CC912988-D661-4AD1-95D1-140A0CD8488A}"/>
    <dgm:cxn modelId="{F883934F-1750-DB43-9E0C-241A0C4FD27A}" type="presOf" srcId="{0FA3F55E-DF37-48CC-B1BE-17AD1EF17D1D}" destId="{4929978A-1AA5-4556-B922-E8E4965D8305}" srcOrd="0" destOrd="0" presId="urn:microsoft.com/office/officeart/2005/8/layout/process5"/>
    <dgm:cxn modelId="{C3B1804A-1913-A842-A0A6-01FCC0FD3B5D}" type="presOf" srcId="{18506A52-FEA4-455B-A700-5E6CF5CCA53F}" destId="{4CEFBCF9-3FDC-4FE8-B192-EFBB929F97DB}" srcOrd="1" destOrd="0" presId="urn:microsoft.com/office/officeart/2005/8/layout/process5"/>
    <dgm:cxn modelId="{B6868BCA-0BF5-6C4B-A4B8-30261F2BB001}" type="presOf" srcId="{18506A52-FEA4-455B-A700-5E6CF5CCA53F}" destId="{BFBD4EC1-F2AD-46B8-A209-DACC1FA70491}" srcOrd="0" destOrd="0" presId="urn:microsoft.com/office/officeart/2005/8/layout/process5"/>
    <dgm:cxn modelId="{02FE9918-5EAC-0147-B62B-AEF7BBB7B6C5}" type="presOf" srcId="{067C617C-AC71-480F-B76C-C0894022FFA9}" destId="{9F342EFA-E643-4B2F-AD33-472FCC350B44}" srcOrd="0" destOrd="0" presId="urn:microsoft.com/office/officeart/2005/8/layout/process5"/>
    <dgm:cxn modelId="{9DF8E11C-8BCB-D447-AC22-2BA3193D36DD}" type="presOf" srcId="{731E1D63-A6F3-412D-A9DE-F785447743BC}" destId="{104D0381-F2CF-4C37-A1EF-0AD7A23511F0}" srcOrd="1" destOrd="0" presId="urn:microsoft.com/office/officeart/2005/8/layout/process5"/>
    <dgm:cxn modelId="{AB138637-0634-FA45-A124-4E23E241D9F1}" type="presOf" srcId="{E40611A3-FBC5-4095-8B7E-1AFD738E0A8B}" destId="{D0A1F699-8D0D-4858-8BDC-5049784B1606}" srcOrd="1" destOrd="0" presId="urn:microsoft.com/office/officeart/2005/8/layout/process5"/>
    <dgm:cxn modelId="{F917E4D8-EC20-4619-887A-9742EE643536}" srcId="{83BD75B4-BE07-4756-92F9-F2D16FC654AE}" destId="{000A5E6A-4749-4935-B381-18DCECE1413C}" srcOrd="7" destOrd="0" parTransId="{13BC8605-1912-411C-A36B-127AC77ACE51}" sibTransId="{18506A52-FEA4-455B-A700-5E6CF5CCA53F}"/>
    <dgm:cxn modelId="{92C6244D-AB5E-914F-9BB3-7237E18AC10E}" type="presOf" srcId="{73FAB0AB-CA3A-4B44-99A3-3B301B11A86C}" destId="{C763CADC-B2FB-4B40-B2E4-25C881CDFD38}" srcOrd="1" destOrd="0" presId="urn:microsoft.com/office/officeart/2005/8/layout/process5"/>
    <dgm:cxn modelId="{26275AED-768A-5746-A3C8-DD11597D46F9}" type="presOf" srcId="{787B495A-01CD-490F-819B-2EE9A0133E8D}" destId="{E3264AD1-878E-4FD0-B703-68CF2D0D1BB7}" srcOrd="1" destOrd="0" presId="urn:microsoft.com/office/officeart/2005/8/layout/process5"/>
    <dgm:cxn modelId="{5FE19FE2-C845-C342-B775-38B9E5812D78}" type="presOf" srcId="{731E1D63-A6F3-412D-A9DE-F785447743BC}" destId="{7628646A-5942-4F47-8F5A-5DD19A36D060}" srcOrd="0" destOrd="0" presId="urn:microsoft.com/office/officeart/2005/8/layout/process5"/>
    <dgm:cxn modelId="{AAD65057-C0B5-F048-BFB5-A974DB80FE60}" type="presOf" srcId="{CC912988-D661-4AD1-95D1-140A0CD8488A}" destId="{E1C3792D-9B65-4286-9DDB-F38A3A67B82F}" srcOrd="1" destOrd="0" presId="urn:microsoft.com/office/officeart/2005/8/layout/process5"/>
    <dgm:cxn modelId="{A67CE73C-500C-5B48-85A7-2499E44A9DCB}" type="presOf" srcId="{CC912988-D661-4AD1-95D1-140A0CD8488A}" destId="{F59D3C73-1BF0-4BCF-8A16-C61675AE4D00}" srcOrd="0" destOrd="0" presId="urn:microsoft.com/office/officeart/2005/8/layout/process5"/>
    <dgm:cxn modelId="{0B05C12B-3641-2141-BAC8-CC968F0C795E}" type="presOf" srcId="{E40611A3-FBC5-4095-8B7E-1AFD738E0A8B}" destId="{184E3F8C-B286-4629-9975-230B4DBF5708}" srcOrd="0" destOrd="0" presId="urn:microsoft.com/office/officeart/2005/8/layout/process5"/>
    <dgm:cxn modelId="{2304BB78-56A5-4C88-A3B1-0577945E9A6E}" srcId="{83BD75B4-BE07-4756-92F9-F2D16FC654AE}" destId="{31D763C9-0D8A-4455-BDA9-28EDA3F87F11}" srcOrd="5" destOrd="0" parTransId="{BBF2BB3F-BF3D-4CEC-90AE-229880C2F37B}" sibTransId="{E40611A3-FBC5-4095-8B7E-1AFD738E0A8B}"/>
    <dgm:cxn modelId="{48CFEAAF-93D4-42ED-872A-D846F3FEA836}" srcId="{83BD75B4-BE07-4756-92F9-F2D16FC654AE}" destId="{F1CB31A6-47A5-4C06-B5A9-A5EEB8D98054}" srcOrd="0" destOrd="0" parTransId="{97784F72-E3E9-4CE2-BCBA-F67238F3C50E}" sibTransId="{067C617C-AC71-480F-B76C-C0894022FFA9}"/>
    <dgm:cxn modelId="{65180FDF-A855-5B41-B1E6-AAEF69F1868D}" type="presOf" srcId="{243F5617-5DE0-4360-BF4D-BD6ECD6C8F32}" destId="{27F896C9-AB50-4B50-806E-25112F9C00A3}" srcOrd="0" destOrd="0" presId="urn:microsoft.com/office/officeart/2005/8/layout/process5"/>
    <dgm:cxn modelId="{20212A39-452D-3F4F-8CA7-7A68C5F8CF6B}" type="presOf" srcId="{000A5E6A-4749-4935-B381-18DCECE1413C}" destId="{21482B05-B418-4573-9DAB-D26362FA5693}" srcOrd="0" destOrd="0" presId="urn:microsoft.com/office/officeart/2005/8/layout/process5"/>
    <dgm:cxn modelId="{65F3B7E2-5B1B-408D-966E-F9AB18017FA8}" srcId="{83BD75B4-BE07-4756-92F9-F2D16FC654AE}" destId="{5142A081-0B35-44D3-B64D-751960E1A434}" srcOrd="4" destOrd="0" parTransId="{440B26E1-6A68-4892-A15D-C7C12EA94CEE}" sibTransId="{16E7D224-AD4B-44D1-8106-EFDAF9A05C7D}"/>
    <dgm:cxn modelId="{A8D7FA09-053C-439F-A475-28DDBB9A5C8E}" srcId="{83BD75B4-BE07-4756-92F9-F2D16FC654AE}" destId="{20CFB5BE-0E29-484C-BE0A-99C85C5D4446}" srcOrd="2" destOrd="0" parTransId="{11ACD77E-A02E-4AF1-BE3A-476CBD58CFC0}" sibTransId="{787B495A-01CD-490F-819B-2EE9A0133E8D}"/>
    <dgm:cxn modelId="{398DBB51-E464-F349-B5E9-596CF5160C14}" type="presOf" srcId="{83BD75B4-BE07-4756-92F9-F2D16FC654AE}" destId="{AFE4913C-2468-4716-8DB6-D2148971A62F}" srcOrd="0" destOrd="0" presId="urn:microsoft.com/office/officeart/2005/8/layout/process5"/>
    <dgm:cxn modelId="{1E106AFB-A43E-D84B-82EB-EC5419CE8EDA}" type="presOf" srcId="{F1CB31A6-47A5-4C06-B5A9-A5EEB8D98054}" destId="{4372548D-0463-407A-9323-A0810B538185}" srcOrd="0" destOrd="0" presId="urn:microsoft.com/office/officeart/2005/8/layout/process5"/>
    <dgm:cxn modelId="{3A61FB67-A3F9-F940-A385-8D34DC6EE8FE}" type="presOf" srcId="{31D763C9-0D8A-4455-BDA9-28EDA3F87F11}" destId="{7BAECF44-B5F1-46CD-91AE-43A7D5BDE67D}" srcOrd="0" destOrd="0" presId="urn:microsoft.com/office/officeart/2005/8/layout/process5"/>
    <dgm:cxn modelId="{0D491218-DD41-914E-AD24-866C576FFF3A}" type="presParOf" srcId="{AFE4913C-2468-4716-8DB6-D2148971A62F}" destId="{4372548D-0463-407A-9323-A0810B538185}" srcOrd="0" destOrd="0" presId="urn:microsoft.com/office/officeart/2005/8/layout/process5"/>
    <dgm:cxn modelId="{79D14658-F67A-F942-AE55-50859A2A99AE}" type="presParOf" srcId="{AFE4913C-2468-4716-8DB6-D2148971A62F}" destId="{9F342EFA-E643-4B2F-AD33-472FCC350B44}" srcOrd="1" destOrd="0" presId="urn:microsoft.com/office/officeart/2005/8/layout/process5"/>
    <dgm:cxn modelId="{6892961D-338D-CD48-8DA2-AAC444F5606C}" type="presParOf" srcId="{9F342EFA-E643-4B2F-AD33-472FCC350B44}" destId="{8D6A2784-A7F3-494A-800E-42D0980228A3}" srcOrd="0" destOrd="0" presId="urn:microsoft.com/office/officeart/2005/8/layout/process5"/>
    <dgm:cxn modelId="{CA6C592A-3656-0A4F-8001-E59D6A9E56EA}" type="presParOf" srcId="{AFE4913C-2468-4716-8DB6-D2148971A62F}" destId="{4929978A-1AA5-4556-B922-E8E4965D8305}" srcOrd="2" destOrd="0" presId="urn:microsoft.com/office/officeart/2005/8/layout/process5"/>
    <dgm:cxn modelId="{170BFDB4-102A-0747-B849-DAFF3BC59326}" type="presParOf" srcId="{AFE4913C-2468-4716-8DB6-D2148971A62F}" destId="{7628646A-5942-4F47-8F5A-5DD19A36D060}" srcOrd="3" destOrd="0" presId="urn:microsoft.com/office/officeart/2005/8/layout/process5"/>
    <dgm:cxn modelId="{A3DCD4F4-BDAE-804F-B586-6ACCB76EBBE8}" type="presParOf" srcId="{7628646A-5942-4F47-8F5A-5DD19A36D060}" destId="{104D0381-F2CF-4C37-A1EF-0AD7A23511F0}" srcOrd="0" destOrd="0" presId="urn:microsoft.com/office/officeart/2005/8/layout/process5"/>
    <dgm:cxn modelId="{7FFA120B-24DC-CB4E-A66F-92D3C0D9C23F}" type="presParOf" srcId="{AFE4913C-2468-4716-8DB6-D2148971A62F}" destId="{CEA2E730-4277-4091-81B8-3BFB679A18F5}" srcOrd="4" destOrd="0" presId="urn:microsoft.com/office/officeart/2005/8/layout/process5"/>
    <dgm:cxn modelId="{B97B5CDB-23CE-364B-9A8B-50E4C4D79499}" type="presParOf" srcId="{AFE4913C-2468-4716-8DB6-D2148971A62F}" destId="{6D58C018-60B7-4156-9F50-B0069567C138}" srcOrd="5" destOrd="0" presId="urn:microsoft.com/office/officeart/2005/8/layout/process5"/>
    <dgm:cxn modelId="{879B37EC-1345-6349-BD7D-BEB266A042D9}" type="presParOf" srcId="{6D58C018-60B7-4156-9F50-B0069567C138}" destId="{E3264AD1-878E-4FD0-B703-68CF2D0D1BB7}" srcOrd="0" destOrd="0" presId="urn:microsoft.com/office/officeart/2005/8/layout/process5"/>
    <dgm:cxn modelId="{E3277659-DEAD-DC41-9CC6-079223CCBA81}" type="presParOf" srcId="{AFE4913C-2468-4716-8DB6-D2148971A62F}" destId="{27F896C9-AB50-4B50-806E-25112F9C00A3}" srcOrd="6" destOrd="0" presId="urn:microsoft.com/office/officeart/2005/8/layout/process5"/>
    <dgm:cxn modelId="{0E048919-3C5E-214F-B175-A5C269F1CED4}" type="presParOf" srcId="{AFE4913C-2468-4716-8DB6-D2148971A62F}" destId="{F59D3C73-1BF0-4BCF-8A16-C61675AE4D00}" srcOrd="7" destOrd="0" presId="urn:microsoft.com/office/officeart/2005/8/layout/process5"/>
    <dgm:cxn modelId="{8E51F26F-612A-FD4A-A3C7-D3953B9E691A}" type="presParOf" srcId="{F59D3C73-1BF0-4BCF-8A16-C61675AE4D00}" destId="{E1C3792D-9B65-4286-9DDB-F38A3A67B82F}" srcOrd="0" destOrd="0" presId="urn:microsoft.com/office/officeart/2005/8/layout/process5"/>
    <dgm:cxn modelId="{D346FE98-81EB-C04B-B0A1-3DEDAE59DA10}" type="presParOf" srcId="{AFE4913C-2468-4716-8DB6-D2148971A62F}" destId="{8DD17B2A-353C-47DB-A9B0-3CA10A8CFFA0}" srcOrd="8" destOrd="0" presId="urn:microsoft.com/office/officeart/2005/8/layout/process5"/>
    <dgm:cxn modelId="{056E3B61-FDC5-AC49-8942-BFD855D386F5}" type="presParOf" srcId="{AFE4913C-2468-4716-8DB6-D2148971A62F}" destId="{46C63571-F135-4022-AAAF-4E697A35F549}" srcOrd="9" destOrd="0" presId="urn:microsoft.com/office/officeart/2005/8/layout/process5"/>
    <dgm:cxn modelId="{2816350A-46FB-394E-AEBC-A5C187AF44D0}" type="presParOf" srcId="{46C63571-F135-4022-AAAF-4E697A35F549}" destId="{D33B2A9F-4C2C-4E10-B87A-58EE2DC8D2DE}" srcOrd="0" destOrd="0" presId="urn:microsoft.com/office/officeart/2005/8/layout/process5"/>
    <dgm:cxn modelId="{D93884DD-4EF4-2545-9905-83362B08E972}" type="presParOf" srcId="{AFE4913C-2468-4716-8DB6-D2148971A62F}" destId="{7BAECF44-B5F1-46CD-91AE-43A7D5BDE67D}" srcOrd="10" destOrd="0" presId="urn:microsoft.com/office/officeart/2005/8/layout/process5"/>
    <dgm:cxn modelId="{A4F7CB04-C34E-AC48-862E-2809364813FA}" type="presParOf" srcId="{AFE4913C-2468-4716-8DB6-D2148971A62F}" destId="{184E3F8C-B286-4629-9975-230B4DBF5708}" srcOrd="11" destOrd="0" presId="urn:microsoft.com/office/officeart/2005/8/layout/process5"/>
    <dgm:cxn modelId="{20285E0F-F799-1A4B-A2B8-9E9797AD3D6F}" type="presParOf" srcId="{184E3F8C-B286-4629-9975-230B4DBF5708}" destId="{D0A1F699-8D0D-4858-8BDC-5049784B1606}" srcOrd="0" destOrd="0" presId="urn:microsoft.com/office/officeart/2005/8/layout/process5"/>
    <dgm:cxn modelId="{500A5C4D-58B0-2B44-ACC8-F234DF260F00}" type="presParOf" srcId="{AFE4913C-2468-4716-8DB6-D2148971A62F}" destId="{D302B46B-E73A-134A-8251-929281A320DC}" srcOrd="12" destOrd="0" presId="urn:microsoft.com/office/officeart/2005/8/layout/process5"/>
    <dgm:cxn modelId="{32499910-D447-EA43-BE93-B067D7ACBD68}" type="presParOf" srcId="{AFE4913C-2468-4716-8DB6-D2148971A62F}" destId="{84F3A3A2-08CB-D34B-A1A5-FD0965B15057}" srcOrd="13" destOrd="0" presId="urn:microsoft.com/office/officeart/2005/8/layout/process5"/>
    <dgm:cxn modelId="{EE3966B3-58BF-D94F-9F8D-E8798EF64FA0}" type="presParOf" srcId="{84F3A3A2-08CB-D34B-A1A5-FD0965B15057}" destId="{C763CADC-B2FB-4B40-B2E4-25C881CDFD38}" srcOrd="0" destOrd="0" presId="urn:microsoft.com/office/officeart/2005/8/layout/process5"/>
    <dgm:cxn modelId="{14474688-1150-C64C-8347-64F32AEDDAEB}" type="presParOf" srcId="{AFE4913C-2468-4716-8DB6-D2148971A62F}" destId="{21482B05-B418-4573-9DAB-D26362FA5693}" srcOrd="14" destOrd="0" presId="urn:microsoft.com/office/officeart/2005/8/layout/process5"/>
    <dgm:cxn modelId="{681D01D2-F758-8A47-917C-01C876BA2DEE}" type="presParOf" srcId="{AFE4913C-2468-4716-8DB6-D2148971A62F}" destId="{BFBD4EC1-F2AD-46B8-A209-DACC1FA70491}" srcOrd="15" destOrd="0" presId="urn:microsoft.com/office/officeart/2005/8/layout/process5"/>
    <dgm:cxn modelId="{1B6836CE-88CB-BF4B-A55B-684F6419B373}" type="presParOf" srcId="{BFBD4EC1-F2AD-46B8-A209-DACC1FA70491}" destId="{4CEFBCF9-3FDC-4FE8-B192-EFBB929F97DB}" srcOrd="0" destOrd="0" presId="urn:microsoft.com/office/officeart/2005/8/layout/process5"/>
    <dgm:cxn modelId="{280A9CB8-CEEB-8D47-A065-5C1A1FAD7EB2}" type="presParOf" srcId="{AFE4913C-2468-4716-8DB6-D2148971A62F}" destId="{386F893C-7C53-4EA8-AFBB-FE4C4A59853B}" srcOrd="16" destOrd="0" presId="urn:microsoft.com/office/officeart/2005/8/layout/process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72548D-0463-407A-9323-A0810B538185}">
      <dsp:nvSpPr>
        <dsp:cNvPr id="0" name=""/>
        <dsp:cNvSpPr/>
      </dsp:nvSpPr>
      <dsp:spPr>
        <a:xfrm>
          <a:off x="176921" y="420222"/>
          <a:ext cx="1302666" cy="752283"/>
        </a:xfrm>
        <a:prstGeom prst="roundRect">
          <a:avLst>
            <a:gd name="adj" fmla="val 1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All patients aged 18 years or older scheduled for a physician visit</a:t>
          </a:r>
        </a:p>
      </dsp:txBody>
      <dsp:txXfrm>
        <a:off x="198955" y="442256"/>
        <a:ext cx="1258598" cy="708215"/>
      </dsp:txXfrm>
    </dsp:sp>
    <dsp:sp modelId="{9F342EFA-E643-4B2F-AD33-472FCC350B44}">
      <dsp:nvSpPr>
        <dsp:cNvPr id="0" name=""/>
        <dsp:cNvSpPr/>
      </dsp:nvSpPr>
      <dsp:spPr>
        <a:xfrm>
          <a:off x="1589471" y="641526"/>
          <a:ext cx="264721" cy="309674"/>
        </a:xfrm>
        <a:prstGeom prst="rightArrow">
          <a:avLst>
            <a:gd name="adj1" fmla="val 60000"/>
            <a:gd name="adj2" fmla="val 5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a:off x="1589471" y="703461"/>
        <a:ext cx="185305" cy="185804"/>
      </dsp:txXfrm>
    </dsp:sp>
    <dsp:sp modelId="{4929978A-1AA5-4556-B922-E8E4965D8305}">
      <dsp:nvSpPr>
        <dsp:cNvPr id="0" name=""/>
        <dsp:cNvSpPr/>
      </dsp:nvSpPr>
      <dsp:spPr>
        <a:xfrm>
          <a:off x="1979061" y="420222"/>
          <a:ext cx="1177410" cy="752283"/>
        </a:xfrm>
        <a:prstGeom prst="roundRect">
          <a:avLst>
            <a:gd name="adj" fmla="val 1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Receptionist gives English or Spanish AUDIT</a:t>
          </a:r>
        </a:p>
      </dsp:txBody>
      <dsp:txXfrm>
        <a:off x="2001095" y="442256"/>
        <a:ext cx="1133342" cy="708215"/>
      </dsp:txXfrm>
    </dsp:sp>
    <dsp:sp modelId="{7628646A-5942-4F47-8F5A-5DD19A36D060}">
      <dsp:nvSpPr>
        <dsp:cNvPr id="0" name=""/>
        <dsp:cNvSpPr/>
      </dsp:nvSpPr>
      <dsp:spPr>
        <a:xfrm>
          <a:off x="3266356" y="641526"/>
          <a:ext cx="264721" cy="309674"/>
        </a:xfrm>
        <a:prstGeom prst="rightArrow">
          <a:avLst>
            <a:gd name="adj1" fmla="val 60000"/>
            <a:gd name="adj2" fmla="val 5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a:off x="3266356" y="703461"/>
        <a:ext cx="185305" cy="185804"/>
      </dsp:txXfrm>
    </dsp:sp>
    <dsp:sp modelId="{CEA2E730-4277-4091-81B8-3BFB679A18F5}">
      <dsp:nvSpPr>
        <dsp:cNvPr id="0" name=""/>
        <dsp:cNvSpPr/>
      </dsp:nvSpPr>
      <dsp:spPr>
        <a:xfrm>
          <a:off x="3655946" y="420222"/>
          <a:ext cx="1248685" cy="752283"/>
        </a:xfrm>
        <a:prstGeom prst="roundRect">
          <a:avLst>
            <a:gd name="adj" fmla="val 1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Patient completes form in waiting room or exam room.</a:t>
          </a:r>
        </a:p>
      </dsp:txBody>
      <dsp:txXfrm>
        <a:off x="3677980" y="442256"/>
        <a:ext cx="1204617" cy="708215"/>
      </dsp:txXfrm>
    </dsp:sp>
    <dsp:sp modelId="{6D58C018-60B7-4156-9F50-B0069567C138}">
      <dsp:nvSpPr>
        <dsp:cNvPr id="0" name=""/>
        <dsp:cNvSpPr/>
      </dsp:nvSpPr>
      <dsp:spPr>
        <a:xfrm rot="5400000">
          <a:off x="4132508" y="1288135"/>
          <a:ext cx="295562" cy="309674"/>
        </a:xfrm>
        <a:prstGeom prst="rightArrow">
          <a:avLst>
            <a:gd name="adj1" fmla="val 60000"/>
            <a:gd name="adj2" fmla="val 5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5400000">
        <a:off x="4187387" y="1295192"/>
        <a:ext cx="185804" cy="206893"/>
      </dsp:txXfrm>
    </dsp:sp>
    <dsp:sp modelId="{27F896C9-AB50-4B50-806E-25112F9C00A3}">
      <dsp:nvSpPr>
        <dsp:cNvPr id="0" name=""/>
        <dsp:cNvSpPr/>
      </dsp:nvSpPr>
      <dsp:spPr>
        <a:xfrm>
          <a:off x="3655946" y="1730170"/>
          <a:ext cx="1248685" cy="749211"/>
        </a:xfrm>
        <a:prstGeom prst="roundRect">
          <a:avLst>
            <a:gd name="adj" fmla="val 1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MA records AUDIT score and zone in EMR &amp; progress note</a:t>
          </a:r>
        </a:p>
      </dsp:txBody>
      <dsp:txXfrm>
        <a:off x="3677890" y="1752114"/>
        <a:ext cx="1204797" cy="705323"/>
      </dsp:txXfrm>
    </dsp:sp>
    <dsp:sp modelId="{F59D3C73-1BF0-4BCF-8A16-C61675AE4D00}">
      <dsp:nvSpPr>
        <dsp:cNvPr id="0" name=""/>
        <dsp:cNvSpPr/>
      </dsp:nvSpPr>
      <dsp:spPr>
        <a:xfrm rot="10800000">
          <a:off x="3292975" y="1935477"/>
          <a:ext cx="295884" cy="338597"/>
        </a:xfrm>
        <a:prstGeom prst="rightArrow">
          <a:avLst>
            <a:gd name="adj1" fmla="val 60000"/>
            <a:gd name="adj2" fmla="val 5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3381740" y="2003196"/>
        <a:ext cx="207119" cy="203159"/>
      </dsp:txXfrm>
    </dsp:sp>
    <dsp:sp modelId="{8DD17B2A-353C-47DB-A9B0-3CA10A8CFFA0}">
      <dsp:nvSpPr>
        <dsp:cNvPr id="0" name=""/>
        <dsp:cNvSpPr/>
      </dsp:nvSpPr>
      <dsp:spPr>
        <a:xfrm>
          <a:off x="1963902" y="1730170"/>
          <a:ext cx="1248685" cy="749211"/>
        </a:xfrm>
        <a:prstGeom prst="roundRect">
          <a:avLst>
            <a:gd name="adj" fmla="val 10000"/>
          </a:avLst>
        </a:prstGeom>
        <a:solidFill>
          <a:schemeClr val="accent4"/>
        </a:solidFill>
        <a:ln w="25400" cap="flat" cmpd="sng" algn="ctr">
          <a:solidFill>
            <a:schemeClr val="accent4">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MD initials original screen</a:t>
          </a:r>
        </a:p>
      </dsp:txBody>
      <dsp:txXfrm>
        <a:off x="1985846" y="1752114"/>
        <a:ext cx="1204797" cy="705323"/>
      </dsp:txXfrm>
    </dsp:sp>
    <dsp:sp modelId="{46C63571-F135-4022-AAAF-4E697A35F549}">
      <dsp:nvSpPr>
        <dsp:cNvPr id="0" name=""/>
        <dsp:cNvSpPr/>
      </dsp:nvSpPr>
      <dsp:spPr>
        <a:xfrm rot="10868856">
          <a:off x="1577094" y="1958738"/>
          <a:ext cx="333953" cy="308017"/>
        </a:xfrm>
        <a:prstGeom prst="rightArrow">
          <a:avLst>
            <a:gd name="adj1" fmla="val 60000"/>
            <a:gd name="adj2" fmla="val 50000"/>
          </a:avLst>
        </a:prstGeom>
        <a:solidFill>
          <a:schemeClr val="accent4"/>
        </a:solidFill>
        <a:ln w="19050">
          <a:solidFill>
            <a:schemeClr val="accent4">
              <a:lumMod val="7500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rot="10800000">
        <a:off x="1669490" y="2021266"/>
        <a:ext cx="241548" cy="184811"/>
      </dsp:txXfrm>
    </dsp:sp>
    <dsp:sp modelId="{7BAECF44-B5F1-46CD-91AE-43A7D5BDE67D}">
      <dsp:nvSpPr>
        <dsp:cNvPr id="0" name=""/>
        <dsp:cNvSpPr/>
      </dsp:nvSpPr>
      <dsp:spPr>
        <a:xfrm>
          <a:off x="106158" y="1791973"/>
          <a:ext cx="1404484" cy="659216"/>
        </a:xfrm>
        <a:prstGeom prst="roundRect">
          <a:avLst>
            <a:gd name="adj" fmla="val 1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MD reviews results, education, treatment, &amp; notes the superbill as appropriate</a:t>
          </a:r>
        </a:p>
      </dsp:txBody>
      <dsp:txXfrm>
        <a:off x="125466" y="1811281"/>
        <a:ext cx="1365868" cy="620600"/>
      </dsp:txXfrm>
    </dsp:sp>
    <dsp:sp modelId="{184E3F8C-B286-4629-9975-230B4DBF5708}">
      <dsp:nvSpPr>
        <dsp:cNvPr id="0" name=""/>
        <dsp:cNvSpPr/>
      </dsp:nvSpPr>
      <dsp:spPr>
        <a:xfrm rot="16189756" flipH="1">
          <a:off x="529405" y="2613543"/>
          <a:ext cx="440420" cy="325266"/>
        </a:xfrm>
        <a:prstGeom prst="rightArrow">
          <a:avLst>
            <a:gd name="adj1" fmla="val 60000"/>
            <a:gd name="adj2" fmla="val 5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0" tIns="0" rIns="0" bIns="0" numCol="1" spcCol="1270" anchor="ctr" anchorCtr="0">
          <a:noAutofit/>
        </a:bodyPr>
        <a:lstStyle/>
        <a:p>
          <a:pPr lvl="0" algn="ctr" defTabSz="1066800">
            <a:lnSpc>
              <a:spcPct val="90000"/>
            </a:lnSpc>
            <a:spcBef>
              <a:spcPct val="0"/>
            </a:spcBef>
            <a:spcAft>
              <a:spcPct val="35000"/>
            </a:spcAft>
          </a:pPr>
          <a:endParaRPr lang="en-US" sz="2400" kern="1200"/>
        </a:p>
      </dsp:txBody>
      <dsp:txXfrm rot="-5400000">
        <a:off x="651890" y="2555966"/>
        <a:ext cx="195160" cy="342840"/>
      </dsp:txXfrm>
    </dsp:sp>
    <dsp:sp modelId="{D302B46B-E73A-134A-8251-929281A320DC}">
      <dsp:nvSpPr>
        <dsp:cNvPr id="0" name=""/>
        <dsp:cNvSpPr/>
      </dsp:nvSpPr>
      <dsp:spPr>
        <a:xfrm>
          <a:off x="173050" y="3089499"/>
          <a:ext cx="1077940" cy="990255"/>
        </a:xfrm>
        <a:prstGeom prst="roundRect">
          <a:avLst>
            <a:gd name="adj" fmla="val 10000"/>
          </a:avLst>
        </a:prstGeom>
        <a:solidFill>
          <a:srgbClr val="008000"/>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For AUDIT scores 0 -7, the MD reassesses patient at anniversary date</a:t>
          </a:r>
        </a:p>
      </dsp:txBody>
      <dsp:txXfrm>
        <a:off x="202054" y="3118503"/>
        <a:ext cx="1019932" cy="932247"/>
      </dsp:txXfrm>
    </dsp:sp>
    <dsp:sp modelId="{84F3A3A2-08CB-D34B-A1A5-FD0965B15057}">
      <dsp:nvSpPr>
        <dsp:cNvPr id="0" name=""/>
        <dsp:cNvSpPr/>
      </dsp:nvSpPr>
      <dsp:spPr>
        <a:xfrm rot="2830503">
          <a:off x="1142281" y="2783747"/>
          <a:ext cx="849738" cy="376018"/>
        </a:xfrm>
        <a:prstGeom prst="rightArrow">
          <a:avLst>
            <a:gd name="adj1" fmla="val 60000"/>
            <a:gd name="adj2" fmla="val 50000"/>
          </a:avLst>
        </a:prstGeom>
        <a:solidFill>
          <a:schemeClr val="accent4"/>
        </a:solidFill>
        <a:ln w="25400">
          <a:solidFill>
            <a:schemeClr val="accent4">
              <a:lumMod val="7500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11200">
            <a:lnSpc>
              <a:spcPct val="90000"/>
            </a:lnSpc>
            <a:spcBef>
              <a:spcPct val="0"/>
            </a:spcBef>
            <a:spcAft>
              <a:spcPct val="35000"/>
            </a:spcAft>
          </a:pPr>
          <a:endParaRPr lang="en-US" sz="1600" kern="1200"/>
        </a:p>
      </dsp:txBody>
      <dsp:txXfrm>
        <a:off x="1160343" y="2817583"/>
        <a:ext cx="736933" cy="225610"/>
      </dsp:txXfrm>
    </dsp:sp>
    <dsp:sp modelId="{21482B05-B418-4573-9DAB-D26362FA5693}">
      <dsp:nvSpPr>
        <dsp:cNvPr id="0" name=""/>
        <dsp:cNvSpPr/>
      </dsp:nvSpPr>
      <dsp:spPr>
        <a:xfrm>
          <a:off x="1936856" y="3012256"/>
          <a:ext cx="1284460" cy="1067498"/>
        </a:xfrm>
        <a:prstGeom prst="roundRect">
          <a:avLst>
            <a:gd name="adj" fmla="val 10000"/>
          </a:avLst>
        </a:prstGeom>
        <a:solidFill>
          <a:schemeClr val="accent2">
            <a:lumMod val="75000"/>
          </a:schemeClr>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For AUDIT scores of 8+, the MD provides SBIRT intervention at appointment or follow-up appointment to patient</a:t>
          </a:r>
        </a:p>
      </dsp:txBody>
      <dsp:txXfrm>
        <a:off x="1968122" y="3043522"/>
        <a:ext cx="1221928" cy="1004966"/>
      </dsp:txXfrm>
    </dsp:sp>
    <dsp:sp modelId="{BFBD4EC1-F2AD-46B8-A209-DACC1FA70491}">
      <dsp:nvSpPr>
        <dsp:cNvPr id="0" name=""/>
        <dsp:cNvSpPr/>
      </dsp:nvSpPr>
      <dsp:spPr>
        <a:xfrm rot="21596815">
          <a:off x="3308486" y="3312655"/>
          <a:ext cx="412076" cy="308128"/>
        </a:xfrm>
        <a:prstGeom prst="rightArrow">
          <a:avLst>
            <a:gd name="adj1" fmla="val 60000"/>
            <a:gd name="adj2" fmla="val 50000"/>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a:off x="3308486" y="3374324"/>
        <a:ext cx="319638" cy="184876"/>
      </dsp:txXfrm>
    </dsp:sp>
    <dsp:sp modelId="{386F893C-7C53-4EA8-AFBB-FE4C4A59853B}">
      <dsp:nvSpPr>
        <dsp:cNvPr id="0" name=""/>
        <dsp:cNvSpPr/>
      </dsp:nvSpPr>
      <dsp:spPr>
        <a:xfrm>
          <a:off x="3774596" y="2999976"/>
          <a:ext cx="1020088" cy="1079785"/>
        </a:xfrm>
        <a:prstGeom prst="roundRect">
          <a:avLst>
            <a:gd name="adj" fmla="val 10000"/>
          </a:avLst>
        </a:prstGeom>
        <a:solidFill>
          <a:schemeClr val="accent2">
            <a:lumMod val="75000"/>
          </a:schemeClr>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a:latin typeface="Times New Roman"/>
              <a:cs typeface="Times New Roman"/>
            </a:rPr>
            <a:t>The MD reassesses patient 6 months post positive screen using AUDIT</a:t>
          </a:r>
        </a:p>
      </dsp:txBody>
      <dsp:txXfrm>
        <a:off x="3804473" y="3029853"/>
        <a:ext cx="960334" cy="102003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D9869-11D0-9E49-9E99-79CB047D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48</Pages>
  <Words>10437</Words>
  <Characters>59496</Characters>
  <Application>Microsoft Macintosh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Sai-Han Ackerman</dc:creator>
  <cp:keywords/>
  <dc:description/>
  <cp:lastModifiedBy>Dennis Yu</cp:lastModifiedBy>
  <cp:revision>3</cp:revision>
  <cp:lastPrinted>2018-10-11T03:17:00Z</cp:lastPrinted>
  <dcterms:created xsi:type="dcterms:W3CDTF">2018-10-11T03:24:00Z</dcterms:created>
  <dcterms:modified xsi:type="dcterms:W3CDTF">2018-10-11T03:29:00Z</dcterms:modified>
</cp:coreProperties>
</file>